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95324C8" w14:textId="5DFC6FF6" w:rsidR="00507FE1" w:rsidRPr="001672B5" w:rsidRDefault="00280D8C" w:rsidP="00507FE1">
      <w:pPr>
        <w:pStyle w:val="Listaszerbekezds"/>
        <w:spacing w:after="0"/>
        <w:rPr>
          <w:rFonts w:ascii="Museo Sans Cond 300" w:hAnsi="Museo Sans Cond 300"/>
          <w:b/>
          <w:sz w:val="24"/>
        </w:rPr>
      </w:pPr>
      <w:r>
        <w:rPr>
          <w:rFonts w:ascii="Tele-GroteskNor" w:hAnsi="Tele-GroteskNor"/>
          <w:b/>
          <w:noProof/>
          <w:sz w:val="24"/>
          <w:lang w:eastAsia="hu-HU"/>
        </w:rPr>
        <mc:AlternateContent>
          <mc:Choice Requires="wps">
            <w:drawing>
              <wp:anchor distT="0" distB="0" distL="114300" distR="114300" simplePos="0" relativeHeight="251657216" behindDoc="0" locked="0" layoutInCell="1" allowOverlap="1" wp14:anchorId="7D27E07B" wp14:editId="00C69987">
                <wp:simplePos x="0" y="0"/>
                <wp:positionH relativeFrom="column">
                  <wp:posOffset>-3175</wp:posOffset>
                </wp:positionH>
                <wp:positionV relativeFrom="paragraph">
                  <wp:posOffset>85090</wp:posOffset>
                </wp:positionV>
                <wp:extent cx="4343400" cy="84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5BA02" w14:textId="77777777" w:rsidR="009B17C2" w:rsidRPr="00F67A8B" w:rsidRDefault="009B17C2" w:rsidP="00507FE1">
                            <w:pPr>
                              <w:spacing w:line="240" w:lineRule="auto"/>
                              <w:rPr>
                                <w:rFonts w:ascii="Museo Sans Cond 300" w:hAnsi="Museo Sans Cond 300"/>
                                <w:color w:val="808080"/>
                                <w:sz w:val="40"/>
                                <w:szCs w:val="40"/>
                              </w:rPr>
                            </w:pPr>
                            <w:r w:rsidRPr="00F67A8B">
                              <w:rPr>
                                <w:rFonts w:ascii="Museo Sans Cond 300" w:hAnsi="Museo Sans Cond 300"/>
                                <w:color w:val="808080"/>
                                <w:sz w:val="40"/>
                                <w:szCs w:val="40"/>
                              </w:rPr>
                              <w:t>Flip Általános Szerződési Feltételek</w:t>
                            </w:r>
                          </w:p>
                          <w:p w14:paraId="5EBD9DAA" w14:textId="567CFE61" w:rsidR="009B17C2" w:rsidRPr="00F67A8B" w:rsidRDefault="009B17C2" w:rsidP="00507FE1">
                            <w:pPr>
                              <w:spacing w:line="240" w:lineRule="auto"/>
                              <w:rPr>
                                <w:rFonts w:ascii="Museo Sans Cond 300" w:hAnsi="Museo Sans Cond 300"/>
                                <w:color w:val="808080"/>
                              </w:rPr>
                            </w:pPr>
                            <w:r w:rsidRPr="00F67A8B">
                              <w:rPr>
                                <w:rFonts w:ascii="Museo Sans Cond 300" w:hAnsi="Museo Sans Cond 300"/>
                                <w:color w:val="808080"/>
                              </w:rPr>
                              <w:t>1. sz. Melléklet Díjmelléklet</w:t>
                            </w: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27E07B" id="_x0000_t202" coordsize="21600,21600" o:spt="202" path="m,l,21600r21600,l21600,xe">
                <v:stroke joinstyle="miter"/>
                <v:path gradientshapeok="t" o:connecttype="rect"/>
              </v:shapetype>
              <v:shape id="Text Box 2" o:spid="_x0000_s1026" type="#_x0000_t202" style="position:absolute;left:0;text-align:left;margin-left:-.25pt;margin-top:6.7pt;width:342pt;height:6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" filled="f" stroked="f">
                <v:textbox inset="0,0">
                  <w:txbxContent>
                    <w:p w14:paraId="0805BA02" w14:textId="77777777" w:rsidR="009B17C2" w:rsidRPr="00F67A8B" w:rsidRDefault="009B17C2" w:rsidP="00507FE1">
                      <w:pPr>
                        <w:spacing w:line="240" w:lineRule="auto"/>
                        <w:rPr>
                          <w:rFonts w:ascii="Museo Sans Cond 300" w:hAnsi="Museo Sans Cond 300"/>
                          <w:color w:val="808080"/>
                          <w:sz w:val="40"/>
                          <w:szCs w:val="40"/>
                        </w:rPr>
                      </w:pPr>
                      <w:r w:rsidRPr="00F67A8B">
                        <w:rPr>
                          <w:rFonts w:ascii="Museo Sans Cond 300" w:hAnsi="Museo Sans Cond 300"/>
                          <w:color w:val="808080"/>
                          <w:sz w:val="40"/>
                          <w:szCs w:val="40"/>
                        </w:rPr>
                        <w:t>Flip Általános Szerződési Feltételek</w:t>
                      </w:r>
                    </w:p>
                    <w:p w14:paraId="5EBD9DAA" w14:textId="567CFE61" w:rsidR="009B17C2" w:rsidRPr="00F67A8B" w:rsidRDefault="009B17C2" w:rsidP="00507FE1">
                      <w:pPr>
                        <w:spacing w:line="240" w:lineRule="auto"/>
                        <w:rPr>
                          <w:rFonts w:ascii="Museo Sans Cond 300" w:hAnsi="Museo Sans Cond 300"/>
                          <w:color w:val="808080"/>
                        </w:rPr>
                      </w:pPr>
                      <w:r w:rsidRPr="00F67A8B">
                        <w:rPr>
                          <w:rFonts w:ascii="Museo Sans Cond 300" w:hAnsi="Museo Sans Cond 300"/>
                          <w:color w:val="808080"/>
                        </w:rPr>
                        <w:t xml:space="preserve">1. sz. Melléklet </w:t>
                      </w:r>
                      <w:bookmarkStart w:id="1" w:name="_GoBack"/>
                      <w:bookmarkEnd w:id="1"/>
                      <w:r w:rsidRPr="00F67A8B">
                        <w:rPr>
                          <w:rFonts w:ascii="Museo Sans Cond 300" w:hAnsi="Museo Sans Cond 300"/>
                          <w:color w:val="808080"/>
                        </w:rPr>
                        <w:t>Díjmelléklet</w:t>
                      </w:r>
                    </w:p>
                  </w:txbxContent>
                </v:textbox>
              </v:shape>
            </w:pict>
          </mc:Fallback>
        </mc:AlternateContent>
      </w:r>
    </w:p>
    <w:p w14:paraId="25B6C587" w14:textId="77777777" w:rsidR="00507FE1" w:rsidRPr="001672B5" w:rsidRDefault="00507FE1" w:rsidP="00507FE1">
      <w:pPr>
        <w:pStyle w:val="Listaszerbekezds"/>
        <w:spacing w:after="0"/>
        <w:rPr>
          <w:rFonts w:ascii="Museo Sans Cond 300" w:hAnsi="Museo Sans Cond 300"/>
          <w:b/>
          <w:sz w:val="24"/>
        </w:rPr>
      </w:pPr>
    </w:p>
    <w:p w14:paraId="6FC4A0B6" w14:textId="77777777" w:rsidR="00507FE1" w:rsidRPr="001672B5" w:rsidRDefault="00507FE1" w:rsidP="00507FE1">
      <w:pPr>
        <w:pStyle w:val="Listaszerbekezds"/>
        <w:spacing w:after="0"/>
        <w:rPr>
          <w:rFonts w:ascii="Museo Sans Cond 300" w:hAnsi="Museo Sans Cond 300"/>
          <w:b/>
          <w:sz w:val="24"/>
        </w:rPr>
      </w:pPr>
    </w:p>
    <w:p w14:paraId="655649B2" w14:textId="77777777" w:rsidR="00507FE1" w:rsidRPr="001672B5" w:rsidRDefault="00507FE1" w:rsidP="00507FE1">
      <w:pPr>
        <w:pStyle w:val="Listaszerbekezds"/>
        <w:spacing w:after="0"/>
        <w:rPr>
          <w:rFonts w:ascii="Museo Sans Cond 300" w:hAnsi="Museo Sans Cond 300"/>
          <w:b/>
          <w:sz w:val="24"/>
        </w:rPr>
      </w:pPr>
    </w:p>
    <w:p w14:paraId="3A561AF0" w14:textId="77777777" w:rsidR="00507FE1" w:rsidRPr="001672B5" w:rsidRDefault="00507FE1" w:rsidP="00507FE1">
      <w:pPr>
        <w:pStyle w:val="Listaszerbekezds"/>
        <w:spacing w:after="0"/>
        <w:rPr>
          <w:rFonts w:ascii="Museo Sans Cond 300" w:hAnsi="Museo Sans Cond 300"/>
          <w:b/>
          <w:sz w:val="24"/>
        </w:rPr>
      </w:pPr>
    </w:p>
    <w:p w14:paraId="14544AE6" w14:textId="77777777" w:rsidR="00507FE1" w:rsidRPr="001672B5" w:rsidRDefault="00507FE1" w:rsidP="00507FE1">
      <w:pPr>
        <w:pStyle w:val="Listaszerbekezds"/>
        <w:spacing w:after="0"/>
        <w:rPr>
          <w:rFonts w:ascii="Museo Sans Cond 300" w:hAnsi="Museo Sans Cond 300"/>
          <w:b/>
          <w:sz w:val="24"/>
        </w:rPr>
      </w:pPr>
    </w:p>
    <w:p w14:paraId="00CA07A4" w14:textId="79B5A666" w:rsidR="00507FE1" w:rsidRPr="001672B5" w:rsidRDefault="00280D8C" w:rsidP="00507FE1">
      <w:pPr>
        <w:pStyle w:val="Listaszerbekezds"/>
        <w:spacing w:after="0"/>
        <w:rPr>
          <w:rFonts w:ascii="Museo Sans Cond 300" w:hAnsi="Museo Sans Cond 300"/>
          <w:b/>
          <w:sz w:val="24"/>
        </w:rPr>
      </w:pPr>
      <w:r>
        <w:rPr>
          <w:rFonts w:ascii="Museo Sans Cond 300" w:hAnsi="Museo Sans Cond 300"/>
          <w:b/>
          <w:noProof/>
          <w:sz w:val="24"/>
          <w:lang w:eastAsia="hu-HU"/>
        </w:rPr>
        <mc:AlternateContent>
          <mc:Choice Requires="wps">
            <w:drawing>
              <wp:anchor distT="0" distB="269875" distL="114300" distR="114300" simplePos="0" relativeHeight="251658240" behindDoc="0" locked="0" layoutInCell="1" allowOverlap="1" wp14:anchorId="7DDBC5F7" wp14:editId="1291AD65">
                <wp:simplePos x="0" y="0"/>
                <wp:positionH relativeFrom="page">
                  <wp:posOffset>2157095</wp:posOffset>
                </wp:positionH>
                <wp:positionV relativeFrom="paragraph">
                  <wp:posOffset>242570</wp:posOffset>
                </wp:positionV>
                <wp:extent cx="5160645" cy="1476375"/>
                <wp:effectExtent l="0" t="0" r="20955" b="22225"/>
                <wp:wrapThrough wrapText="bothSides">
                  <wp:wrapPolygon edited="0">
                    <wp:start x="0" y="0"/>
                    <wp:lineTo x="0" y="21554"/>
                    <wp:lineTo x="21581" y="21554"/>
                    <wp:lineTo x="21581" y="0"/>
                    <wp:lineTo x="0" y="0"/>
                  </wp:wrapPolygon>
                </wp:wrapThrough>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0645" cy="147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E04FA" w14:textId="77777777" w:rsidR="009B17C2" w:rsidRPr="00F67A8B" w:rsidRDefault="009B17C2" w:rsidP="002B7D3E">
                            <w:pPr>
                              <w:rPr>
                                <w:rFonts w:ascii="Museo Sans Cond 500" w:hAnsi="Museo Sans Cond 500"/>
                                <w:sz w:val="72"/>
                                <w:szCs w:val="72"/>
                              </w:rPr>
                            </w:pPr>
                            <w:r w:rsidRPr="00F67A8B">
                              <w:rPr>
                                <w:rFonts w:ascii="Museo Sans Cond 500" w:hAnsi="Museo Sans Cond 500"/>
                                <w:sz w:val="56"/>
                                <w:szCs w:val="56"/>
                              </w:rPr>
                              <w:t>Szolgáltatások leírása, díjak, csatornakiosztás, ügyfélszolgálati és műszaki díjak</w:t>
                            </w:r>
                          </w:p>
                          <w:p w14:paraId="3391A5A4" w14:textId="77777777" w:rsidR="009B17C2" w:rsidRPr="00F67A8B" w:rsidRDefault="009B17C2" w:rsidP="002B7D3E">
                            <w:pPr>
                              <w:rPr>
                                <w:rFonts w:ascii="Museo Sans Cond 500" w:hAnsi="Museo Sans Cond 5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DDBC5F7" id="Text Box 3" o:spid="_x0000_s1027" type="#_x0000_t202" style="position:absolute;left:0;text-align:left;margin-left:169.85pt;margin-top:19.1pt;width:406.35pt;height:116.25pt;z-index:251658240;visibility:visible;mso-wrap-style:square;mso-width-percent:0;mso-height-percent:0;mso-wrap-distance-left:9pt;mso-wrap-distance-top:0;mso-wrap-distance-right:9pt;mso-wrap-distance-bottom:21.25pt;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" filled="f" stroked="f">
                <v:textbox inset="0,0,0,0">
                  <w:txbxContent>
                    <w:p w14:paraId="2E7E04FA" w14:textId="77777777" w:rsidR="009B17C2" w:rsidRPr="00F67A8B" w:rsidRDefault="009B17C2" w:rsidP="002B7D3E">
                      <w:pPr>
                        <w:rPr>
                          <w:rFonts w:ascii="Museo Sans Cond 500" w:hAnsi="Museo Sans Cond 500"/>
                          <w:sz w:val="72"/>
                          <w:szCs w:val="72"/>
                        </w:rPr>
                      </w:pPr>
                      <w:r w:rsidRPr="00F67A8B">
                        <w:rPr>
                          <w:rFonts w:ascii="Museo Sans Cond 500" w:hAnsi="Museo Sans Cond 500"/>
                          <w:sz w:val="56"/>
                          <w:szCs w:val="56"/>
                        </w:rPr>
                        <w:t>Szolgáltatások leírása, díjak, csatornakiosztás, ügyfélszolgálati és műszaki díjak</w:t>
                      </w:r>
                    </w:p>
                    <w:p w14:paraId="3391A5A4" w14:textId="77777777" w:rsidR="009B17C2" w:rsidRPr="00F67A8B" w:rsidRDefault="009B17C2" w:rsidP="002B7D3E">
                      <w:pPr>
                        <w:rPr>
                          <w:rFonts w:ascii="Museo Sans Cond 500" w:hAnsi="Museo Sans Cond 500"/>
                        </w:rPr>
                      </w:pPr>
                    </w:p>
                  </w:txbxContent>
                </v:textbox>
                <w10:wrap type="through" anchorx="page"/>
              </v:shape>
            </w:pict>
          </mc:Fallback>
        </mc:AlternateContent>
      </w:r>
    </w:p>
    <w:p w14:paraId="6193C6E3" w14:textId="77777777" w:rsidR="00507FE1" w:rsidRPr="001672B5" w:rsidRDefault="00507FE1" w:rsidP="00507FE1">
      <w:pPr>
        <w:pStyle w:val="Listaszerbekezds"/>
        <w:spacing w:after="0"/>
        <w:rPr>
          <w:rFonts w:ascii="Museo Sans Cond 300" w:hAnsi="Museo Sans Cond 300"/>
          <w:b/>
          <w:sz w:val="24"/>
        </w:rPr>
      </w:pPr>
    </w:p>
    <w:p w14:paraId="7D41E806" w14:textId="77777777" w:rsidR="00507FE1" w:rsidRPr="001672B5" w:rsidRDefault="00507FE1" w:rsidP="00507FE1">
      <w:pPr>
        <w:pStyle w:val="Listaszerbekezds"/>
        <w:spacing w:after="0"/>
        <w:rPr>
          <w:rFonts w:ascii="Museo Sans Cond 300" w:hAnsi="Museo Sans Cond 300"/>
          <w:b/>
          <w:sz w:val="24"/>
        </w:rPr>
      </w:pPr>
    </w:p>
    <w:p w14:paraId="646F399F" w14:textId="77777777" w:rsidR="00507FE1" w:rsidRPr="001672B5" w:rsidRDefault="00507FE1" w:rsidP="00507FE1">
      <w:pPr>
        <w:pStyle w:val="Listaszerbekezds"/>
        <w:spacing w:after="0"/>
        <w:rPr>
          <w:rFonts w:ascii="Museo Sans Cond 300" w:hAnsi="Museo Sans Cond 300"/>
          <w:b/>
          <w:sz w:val="24"/>
        </w:rPr>
      </w:pPr>
    </w:p>
    <w:p w14:paraId="1A0263F4" w14:textId="77777777" w:rsidR="00507FE1" w:rsidRPr="001672B5" w:rsidRDefault="00507FE1" w:rsidP="00507FE1">
      <w:pPr>
        <w:pStyle w:val="Listaszerbekezds"/>
        <w:spacing w:after="0"/>
        <w:rPr>
          <w:rFonts w:ascii="Museo Sans Cond 300" w:hAnsi="Museo Sans Cond 300"/>
          <w:b/>
          <w:sz w:val="24"/>
        </w:rPr>
      </w:pPr>
    </w:p>
    <w:p w14:paraId="68C13D4A" w14:textId="77777777" w:rsidR="00507FE1" w:rsidRPr="001672B5" w:rsidRDefault="00507FE1" w:rsidP="00507FE1">
      <w:pPr>
        <w:pStyle w:val="Listaszerbekezds"/>
        <w:spacing w:after="0"/>
        <w:rPr>
          <w:rFonts w:ascii="Museo Sans Cond 300" w:hAnsi="Museo Sans Cond 300"/>
          <w:b/>
          <w:sz w:val="24"/>
        </w:rPr>
      </w:pPr>
    </w:p>
    <w:p w14:paraId="58591BD2" w14:textId="77777777" w:rsidR="00507FE1" w:rsidRPr="001672B5" w:rsidRDefault="00507FE1" w:rsidP="00507FE1">
      <w:pPr>
        <w:pStyle w:val="Listaszerbekezds"/>
        <w:spacing w:after="0"/>
        <w:rPr>
          <w:rFonts w:ascii="Museo Sans Cond 300" w:hAnsi="Museo Sans Cond 300"/>
          <w:b/>
          <w:sz w:val="24"/>
        </w:rPr>
      </w:pPr>
    </w:p>
    <w:p w14:paraId="6D8D1C41" w14:textId="77777777" w:rsidR="00507FE1" w:rsidRPr="001672B5" w:rsidRDefault="00507FE1" w:rsidP="00507FE1">
      <w:pPr>
        <w:pStyle w:val="Listaszerbekezds"/>
        <w:spacing w:after="0"/>
        <w:rPr>
          <w:rFonts w:ascii="Museo Sans Cond 300" w:hAnsi="Museo Sans Cond 300"/>
          <w:b/>
          <w:sz w:val="24"/>
        </w:rPr>
      </w:pPr>
    </w:p>
    <w:p w14:paraId="5981E911" w14:textId="77777777" w:rsidR="00507FE1" w:rsidRPr="001672B5" w:rsidRDefault="00507FE1" w:rsidP="00507FE1">
      <w:pPr>
        <w:pStyle w:val="Listaszerbekezds"/>
        <w:spacing w:after="0"/>
        <w:rPr>
          <w:rFonts w:ascii="Museo Sans Cond 300" w:hAnsi="Museo Sans Cond 300"/>
          <w:b/>
          <w:sz w:val="24"/>
        </w:rPr>
      </w:pPr>
    </w:p>
    <w:p w14:paraId="67D709F7" w14:textId="77777777" w:rsidR="00507FE1" w:rsidRPr="001672B5" w:rsidRDefault="00507FE1" w:rsidP="00507FE1">
      <w:pPr>
        <w:pStyle w:val="Listaszerbekezds"/>
        <w:spacing w:after="0"/>
        <w:rPr>
          <w:rFonts w:ascii="Museo Sans Cond 300" w:hAnsi="Museo Sans Cond 300"/>
          <w:b/>
          <w:sz w:val="24"/>
        </w:rPr>
      </w:pPr>
    </w:p>
    <w:p w14:paraId="3FA62BF0" w14:textId="77777777" w:rsidR="00507FE1" w:rsidRPr="001672B5" w:rsidRDefault="00507FE1" w:rsidP="00507FE1">
      <w:pPr>
        <w:pStyle w:val="Listaszerbekezds"/>
        <w:spacing w:after="0"/>
        <w:rPr>
          <w:rFonts w:ascii="Museo Sans Cond 300" w:hAnsi="Museo Sans Cond 300"/>
          <w:b/>
          <w:sz w:val="24"/>
        </w:rPr>
      </w:pPr>
    </w:p>
    <w:p w14:paraId="64F05C8B" w14:textId="77777777" w:rsidR="00507FE1" w:rsidRPr="001672B5" w:rsidRDefault="00507FE1" w:rsidP="00507FE1">
      <w:pPr>
        <w:pStyle w:val="Listaszerbekezds"/>
        <w:spacing w:after="0"/>
        <w:rPr>
          <w:rFonts w:ascii="Museo Sans Cond 300" w:hAnsi="Museo Sans Cond 300"/>
          <w:b/>
          <w:sz w:val="24"/>
        </w:rPr>
      </w:pPr>
    </w:p>
    <w:p w14:paraId="741B2FD6" w14:textId="77777777" w:rsidR="00507FE1" w:rsidRPr="001672B5" w:rsidRDefault="00507FE1" w:rsidP="00507FE1">
      <w:pPr>
        <w:pStyle w:val="Listaszerbekezds"/>
        <w:spacing w:after="0"/>
        <w:rPr>
          <w:rFonts w:ascii="Museo Sans Cond 300" w:hAnsi="Museo Sans Cond 300"/>
          <w:b/>
          <w:sz w:val="24"/>
        </w:rPr>
      </w:pPr>
    </w:p>
    <w:p w14:paraId="520721CC" w14:textId="77777777" w:rsidR="00507FE1" w:rsidRPr="001672B5" w:rsidRDefault="00507FE1" w:rsidP="00507FE1">
      <w:pPr>
        <w:pStyle w:val="Listaszerbekezds"/>
        <w:spacing w:after="0"/>
        <w:rPr>
          <w:rFonts w:ascii="Museo Sans Cond 300" w:hAnsi="Museo Sans Cond 300"/>
          <w:b/>
          <w:sz w:val="24"/>
        </w:rPr>
      </w:pPr>
    </w:p>
    <w:p w14:paraId="76A86F17" w14:textId="77777777" w:rsidR="00507FE1" w:rsidRPr="001672B5" w:rsidRDefault="00507FE1" w:rsidP="00507FE1">
      <w:pPr>
        <w:pStyle w:val="Listaszerbekezds"/>
        <w:spacing w:after="0"/>
        <w:rPr>
          <w:rFonts w:ascii="Museo Sans Cond 300" w:hAnsi="Museo Sans Cond 300"/>
          <w:b/>
          <w:sz w:val="24"/>
        </w:rPr>
      </w:pPr>
    </w:p>
    <w:p w14:paraId="36BAB958" w14:textId="77777777" w:rsidR="00507FE1" w:rsidRPr="001672B5" w:rsidRDefault="00507FE1" w:rsidP="00507FE1">
      <w:pPr>
        <w:pStyle w:val="Listaszerbekezds"/>
        <w:spacing w:after="0"/>
        <w:rPr>
          <w:rFonts w:ascii="Museo Sans Cond 300" w:hAnsi="Museo Sans Cond 300"/>
          <w:b/>
          <w:sz w:val="24"/>
        </w:rPr>
      </w:pPr>
    </w:p>
    <w:p w14:paraId="346545B4" w14:textId="77777777" w:rsidR="00507FE1" w:rsidRPr="001672B5" w:rsidRDefault="00507FE1" w:rsidP="00507FE1">
      <w:pPr>
        <w:pStyle w:val="Listaszerbekezds"/>
        <w:spacing w:after="0"/>
        <w:rPr>
          <w:rFonts w:ascii="Museo Sans Cond 300" w:hAnsi="Museo Sans Cond 300"/>
          <w:b/>
          <w:sz w:val="24"/>
        </w:rPr>
      </w:pPr>
    </w:p>
    <w:p w14:paraId="2C2FD0FA" w14:textId="77777777" w:rsidR="00507FE1" w:rsidRPr="001672B5" w:rsidRDefault="00507FE1" w:rsidP="00507FE1">
      <w:pPr>
        <w:pStyle w:val="Listaszerbekezds"/>
        <w:spacing w:after="0"/>
        <w:rPr>
          <w:rFonts w:ascii="Museo Sans Cond 300" w:hAnsi="Museo Sans Cond 300"/>
          <w:b/>
          <w:sz w:val="24"/>
        </w:rPr>
      </w:pPr>
    </w:p>
    <w:p w14:paraId="4170BE58" w14:textId="77777777" w:rsidR="00507FE1" w:rsidRPr="001672B5" w:rsidRDefault="00507FE1" w:rsidP="00507FE1">
      <w:pPr>
        <w:pStyle w:val="Listaszerbekezds"/>
        <w:spacing w:after="0"/>
        <w:rPr>
          <w:rFonts w:ascii="Museo Sans Cond 300" w:hAnsi="Museo Sans Cond 300"/>
          <w:b/>
          <w:sz w:val="24"/>
        </w:rPr>
      </w:pPr>
    </w:p>
    <w:p w14:paraId="1D43004D" w14:textId="77777777" w:rsidR="00507FE1" w:rsidRPr="001672B5" w:rsidRDefault="00507FE1" w:rsidP="00507FE1">
      <w:pPr>
        <w:pStyle w:val="Listaszerbekezds"/>
        <w:spacing w:after="0"/>
        <w:rPr>
          <w:rFonts w:ascii="Museo Sans Cond 300" w:hAnsi="Museo Sans Cond 300"/>
          <w:b/>
          <w:sz w:val="24"/>
        </w:rPr>
      </w:pPr>
    </w:p>
    <w:p w14:paraId="2E6F44A5" w14:textId="77777777" w:rsidR="00507FE1" w:rsidRPr="001672B5" w:rsidRDefault="00507FE1" w:rsidP="00507FE1">
      <w:pPr>
        <w:pStyle w:val="Listaszerbekezds"/>
        <w:spacing w:after="0"/>
        <w:rPr>
          <w:rFonts w:ascii="Museo Sans Cond 300" w:hAnsi="Museo Sans Cond 300"/>
          <w:b/>
          <w:sz w:val="24"/>
        </w:rPr>
      </w:pPr>
    </w:p>
    <w:p w14:paraId="7DA92A08" w14:textId="77777777" w:rsidR="001E59B1" w:rsidRPr="001672B5" w:rsidRDefault="001E59B1" w:rsidP="00507FE1">
      <w:pPr>
        <w:pStyle w:val="Listaszerbekezds"/>
        <w:spacing w:after="0"/>
        <w:rPr>
          <w:rFonts w:ascii="Museo Sans Cond 300" w:hAnsi="Museo Sans Cond 300"/>
          <w:b/>
          <w:sz w:val="24"/>
        </w:rPr>
      </w:pPr>
    </w:p>
    <w:p w14:paraId="5DBE68AB" w14:textId="77777777" w:rsidR="001E59B1" w:rsidRPr="001672B5" w:rsidRDefault="001E59B1" w:rsidP="00507FE1">
      <w:pPr>
        <w:pStyle w:val="Listaszerbekezds"/>
        <w:spacing w:after="0"/>
        <w:rPr>
          <w:rFonts w:ascii="Museo Sans Cond 300" w:hAnsi="Museo Sans Cond 300"/>
          <w:b/>
          <w:sz w:val="24"/>
        </w:rPr>
      </w:pPr>
    </w:p>
    <w:p w14:paraId="6CC25A62" w14:textId="77777777" w:rsidR="00507FE1" w:rsidRPr="001672B5" w:rsidRDefault="00507FE1" w:rsidP="00507FE1">
      <w:pPr>
        <w:pStyle w:val="Listaszerbekezds"/>
        <w:spacing w:after="0"/>
        <w:rPr>
          <w:rFonts w:ascii="Museo Sans Cond 300" w:hAnsi="Museo Sans Cond 300"/>
          <w:b/>
          <w:sz w:val="24"/>
        </w:rPr>
      </w:pPr>
    </w:p>
    <w:bookmarkStart w:id="1" w:name="_Toc487634802" w:displacedByCustomXml="next"/>
    <w:sdt>
      <w:sdtPr>
        <w:rPr>
          <w:rFonts w:ascii="Calibri" w:hAnsi="Calibri" w:cs="Times New Roman"/>
          <w:b w:val="0"/>
          <w:caps w:val="0"/>
          <w:color w:val="auto"/>
          <w:lang w:val="hu-HU"/>
        </w:rPr>
        <w:id w:val="754484749"/>
        <w:docPartObj>
          <w:docPartGallery w:val="Table of Contents"/>
          <w:docPartUnique/>
        </w:docPartObj>
      </w:sdtPr>
      <w:sdtEndPr>
        <w:rPr>
          <w:bCs/>
          <w:noProof/>
        </w:rPr>
      </w:sdtEndPr>
      <w:sdtContent>
        <w:p w14:paraId="771261E0" w14:textId="77777777" w:rsidR="00280D8C" w:rsidRPr="003F5CB0" w:rsidRDefault="00280D8C" w:rsidP="00280D8C">
          <w:pPr>
            <w:pStyle w:val="CMSANHeading1"/>
            <w:numPr>
              <w:ilvl w:val="0"/>
              <w:numId w:val="0"/>
            </w:numPr>
            <w:spacing w:before="0" w:after="0" w:line="360" w:lineRule="auto"/>
            <w:jc w:val="left"/>
            <w:rPr>
              <w:lang w:val="hu-HU"/>
            </w:rPr>
          </w:pPr>
          <w:r w:rsidRPr="00280D8C">
            <w:rPr>
              <w:rFonts w:ascii="Museo Sans Cond 500" w:hAnsi="Museo Sans Cond 500" w:cs="Arial"/>
              <w:b w:val="0"/>
              <w:sz w:val="32"/>
              <w:szCs w:val="32"/>
              <w:lang w:val="hu-HU"/>
            </w:rPr>
            <w:t>TARTALOMJEGYZÉK</w:t>
          </w:r>
          <w:bookmarkEnd w:id="1"/>
        </w:p>
        <w:p w14:paraId="37ABCDDE" w14:textId="4B1AA499" w:rsidR="009B17C2" w:rsidRPr="003F5CB0" w:rsidRDefault="00280D8C" w:rsidP="006B7ACD">
          <w:pPr>
            <w:pStyle w:val="TJ2"/>
            <w:tabs>
              <w:tab w:val="right" w:leader="dot" w:pos="7077"/>
            </w:tabs>
            <w:rPr>
              <w:rFonts w:ascii="Museo Slab 500" w:eastAsiaTheme="minorEastAsia" w:hAnsi="Museo Slab 500" w:cstheme="minorBidi"/>
              <w:b w:val="0"/>
              <w:bCs w:val="0"/>
              <w:noProof/>
              <w:sz w:val="24"/>
              <w:lang w:eastAsia="en-GB"/>
            </w:rPr>
          </w:pPr>
          <w:r w:rsidRPr="006B7ACD">
            <w:rPr>
              <w:rFonts w:ascii="Museo Slab 500" w:hAnsi="Museo Slab 500"/>
              <w:b w:val="0"/>
              <w:bCs w:val="0"/>
              <w:sz w:val="24"/>
              <w:szCs w:val="24"/>
            </w:rPr>
            <w:fldChar w:fldCharType="begin"/>
          </w:r>
          <w:r w:rsidRPr="006B7ACD">
            <w:rPr>
              <w:rFonts w:ascii="Museo Slab 500" w:hAnsi="Museo Slab 500"/>
              <w:b w:val="0"/>
              <w:bCs w:val="0"/>
              <w:sz w:val="24"/>
              <w:szCs w:val="24"/>
            </w:rPr>
            <w:instrText xml:space="preserve"> TOC \o "1-3" \f \t "EZ;1" </w:instrText>
          </w:r>
          <w:r w:rsidRPr="006B7ACD">
            <w:rPr>
              <w:rFonts w:ascii="Museo Slab 500" w:hAnsi="Museo Slab 500"/>
              <w:b w:val="0"/>
              <w:bCs w:val="0"/>
              <w:sz w:val="24"/>
              <w:szCs w:val="24"/>
            </w:rPr>
            <w:fldChar w:fldCharType="separate"/>
          </w:r>
          <w:r w:rsidR="009B17C2" w:rsidRPr="006B7ACD">
            <w:rPr>
              <w:rFonts w:ascii="Museo Slab 500" w:hAnsi="Museo Slab 500"/>
              <w:b w:val="0"/>
              <w:noProof/>
              <w:sz w:val="24"/>
            </w:rPr>
            <w:t>1. Flip Otthon és Flip Otthon+ csomag</w:t>
          </w:r>
          <w:r w:rsidR="009B17C2" w:rsidRPr="006B7ACD">
            <w:rPr>
              <w:rFonts w:ascii="Museo Slab 500" w:hAnsi="Museo Slab 500"/>
              <w:b w:val="0"/>
              <w:noProof/>
              <w:sz w:val="24"/>
            </w:rPr>
            <w:tab/>
          </w:r>
          <w:r w:rsidR="009B17C2" w:rsidRPr="006B7ACD">
            <w:rPr>
              <w:rFonts w:ascii="Museo Slab 500" w:hAnsi="Museo Slab 500"/>
              <w:b w:val="0"/>
              <w:noProof/>
              <w:sz w:val="24"/>
            </w:rPr>
            <w:fldChar w:fldCharType="begin"/>
          </w:r>
          <w:r w:rsidR="009B17C2" w:rsidRPr="006B7ACD">
            <w:rPr>
              <w:rFonts w:ascii="Museo Slab 500" w:hAnsi="Museo Slab 500"/>
              <w:b w:val="0"/>
              <w:noProof/>
              <w:sz w:val="24"/>
            </w:rPr>
            <w:instrText xml:space="preserve"> PAGEREF _Toc487634803 \h </w:instrText>
          </w:r>
          <w:r w:rsidR="009B17C2" w:rsidRPr="006B7ACD">
            <w:rPr>
              <w:rFonts w:ascii="Museo Slab 500" w:hAnsi="Museo Slab 500"/>
              <w:b w:val="0"/>
              <w:noProof/>
              <w:sz w:val="24"/>
            </w:rPr>
          </w:r>
          <w:r w:rsidR="009B17C2" w:rsidRPr="006B7ACD">
            <w:rPr>
              <w:rFonts w:ascii="Museo Slab 500" w:hAnsi="Museo Slab 500"/>
              <w:b w:val="0"/>
              <w:noProof/>
              <w:sz w:val="24"/>
            </w:rPr>
            <w:fldChar w:fldCharType="separate"/>
          </w:r>
          <w:ins w:id="2" w:author="Kovács Krisztina Dr." w:date="2017-09-21T15:39:00Z">
            <w:r w:rsidR="00C37598">
              <w:rPr>
                <w:rFonts w:ascii="Museo Slab 500" w:hAnsi="Museo Slab 500"/>
                <w:b w:val="0"/>
                <w:noProof/>
                <w:sz w:val="24"/>
              </w:rPr>
              <w:t>3</w:t>
            </w:r>
          </w:ins>
          <w:del w:id="3" w:author="Kovács Krisztina Dr." w:date="2017-09-21T15:39:00Z">
            <w:r w:rsidR="009B17C2" w:rsidRPr="006B7ACD" w:rsidDel="00C37598">
              <w:rPr>
                <w:rFonts w:ascii="Museo Slab 500" w:hAnsi="Museo Slab 500"/>
                <w:b w:val="0"/>
                <w:noProof/>
                <w:sz w:val="24"/>
              </w:rPr>
              <w:delText>4</w:delText>
            </w:r>
          </w:del>
          <w:r w:rsidR="009B17C2" w:rsidRPr="006B7ACD">
            <w:rPr>
              <w:rFonts w:ascii="Museo Slab 500" w:hAnsi="Museo Slab 500"/>
              <w:b w:val="0"/>
              <w:noProof/>
              <w:sz w:val="24"/>
            </w:rPr>
            <w:fldChar w:fldCharType="end"/>
          </w:r>
        </w:p>
        <w:p w14:paraId="55059FA7" w14:textId="582969CE" w:rsidR="009B17C2" w:rsidRPr="006B7ACD" w:rsidRDefault="009B17C2">
          <w:pPr>
            <w:pStyle w:val="TJ1"/>
            <w:tabs>
              <w:tab w:val="right" w:leader="dot" w:pos="7077"/>
            </w:tabs>
            <w:rPr>
              <w:rFonts w:ascii="Museo Slab 500" w:eastAsiaTheme="minorEastAsia" w:hAnsi="Museo Slab 500" w:cstheme="minorBidi"/>
              <w:b w:val="0"/>
              <w:bCs w:val="0"/>
              <w:caps w:val="0"/>
              <w:noProof/>
              <w:lang w:val="en-GB" w:eastAsia="en-GB"/>
            </w:rPr>
          </w:pPr>
          <w:r w:rsidRPr="006B7ACD">
            <w:rPr>
              <w:rFonts w:ascii="Museo Slab 500" w:hAnsi="Museo Slab 500"/>
              <w:b w:val="0"/>
              <w:caps w:val="0"/>
              <w:noProof/>
            </w:rPr>
            <w:t>2. Flip TV</w:t>
          </w:r>
          <w:r w:rsidRPr="006B7ACD">
            <w:rPr>
              <w:rFonts w:ascii="Museo Slab 500" w:hAnsi="Museo Slab 500"/>
              <w:b w:val="0"/>
              <w:caps w:val="0"/>
              <w:noProof/>
            </w:rPr>
            <w:tab/>
          </w:r>
          <w:r w:rsidRPr="006B7ACD">
            <w:rPr>
              <w:rFonts w:ascii="Museo Slab 500" w:hAnsi="Museo Slab 500"/>
              <w:b w:val="0"/>
              <w:caps w:val="0"/>
              <w:noProof/>
            </w:rPr>
            <w:fldChar w:fldCharType="begin"/>
          </w:r>
          <w:r w:rsidRPr="006B7ACD">
            <w:rPr>
              <w:rFonts w:ascii="Museo Slab 500" w:hAnsi="Museo Slab 500"/>
              <w:b w:val="0"/>
              <w:caps w:val="0"/>
              <w:noProof/>
            </w:rPr>
            <w:instrText xml:space="preserve"> PAGEREF _Toc487634804 \h </w:instrText>
          </w:r>
          <w:r w:rsidRPr="006B7ACD">
            <w:rPr>
              <w:rFonts w:ascii="Museo Slab 500" w:hAnsi="Museo Slab 500"/>
              <w:b w:val="0"/>
              <w:caps w:val="0"/>
              <w:noProof/>
            </w:rPr>
          </w:r>
          <w:r w:rsidRPr="006B7ACD">
            <w:rPr>
              <w:rFonts w:ascii="Museo Slab 500" w:hAnsi="Museo Slab 500"/>
              <w:b w:val="0"/>
              <w:caps w:val="0"/>
              <w:noProof/>
            </w:rPr>
            <w:fldChar w:fldCharType="separate"/>
          </w:r>
          <w:ins w:id="4" w:author="Kovács Krisztina Dr." w:date="2017-09-21T15:39:00Z">
            <w:r w:rsidR="00C37598">
              <w:rPr>
                <w:rFonts w:ascii="Museo Slab 500" w:hAnsi="Museo Slab 500"/>
                <w:b w:val="0"/>
                <w:caps w:val="0"/>
                <w:noProof/>
              </w:rPr>
              <w:t>3</w:t>
            </w:r>
          </w:ins>
          <w:del w:id="5" w:author="Kovács Krisztina Dr." w:date="2017-09-21T15:39:00Z">
            <w:r w:rsidRPr="006B7ACD" w:rsidDel="00C37598">
              <w:rPr>
                <w:rFonts w:ascii="Museo Slab 500" w:hAnsi="Museo Slab 500"/>
                <w:b w:val="0"/>
                <w:caps w:val="0"/>
                <w:noProof/>
              </w:rPr>
              <w:delText>4</w:delText>
            </w:r>
          </w:del>
          <w:r w:rsidRPr="006B7ACD">
            <w:rPr>
              <w:rFonts w:ascii="Museo Slab 500" w:hAnsi="Museo Slab 500"/>
              <w:b w:val="0"/>
              <w:caps w:val="0"/>
              <w:noProof/>
            </w:rPr>
            <w:fldChar w:fldCharType="end"/>
          </w:r>
        </w:p>
        <w:p w14:paraId="234DDD1A" w14:textId="47CCF713" w:rsidR="009B17C2" w:rsidRPr="006B7ACD" w:rsidRDefault="009B17C2">
          <w:pPr>
            <w:pStyle w:val="TJ1"/>
            <w:tabs>
              <w:tab w:val="right" w:leader="dot" w:pos="7077"/>
            </w:tabs>
            <w:rPr>
              <w:rFonts w:ascii="Museo Slab 500" w:eastAsiaTheme="minorEastAsia" w:hAnsi="Museo Slab 500" w:cstheme="minorBidi"/>
              <w:b w:val="0"/>
              <w:bCs w:val="0"/>
              <w:caps w:val="0"/>
              <w:noProof/>
              <w:lang w:val="en-GB" w:eastAsia="en-GB"/>
            </w:rPr>
          </w:pPr>
          <w:r w:rsidRPr="006B7ACD">
            <w:rPr>
              <w:rFonts w:ascii="Museo Slab 500" w:hAnsi="Museo Slab 500"/>
              <w:b w:val="0"/>
              <w:caps w:val="0"/>
              <w:noProof/>
            </w:rPr>
            <w:t>3. Flip Internet</w:t>
          </w:r>
          <w:r w:rsidRPr="006B7ACD">
            <w:rPr>
              <w:rFonts w:ascii="Museo Slab 500" w:hAnsi="Museo Slab 500"/>
              <w:b w:val="0"/>
              <w:caps w:val="0"/>
              <w:noProof/>
            </w:rPr>
            <w:tab/>
          </w:r>
          <w:r w:rsidRPr="006B7ACD">
            <w:rPr>
              <w:rFonts w:ascii="Museo Slab 500" w:hAnsi="Museo Slab 500"/>
              <w:b w:val="0"/>
              <w:caps w:val="0"/>
              <w:noProof/>
            </w:rPr>
            <w:fldChar w:fldCharType="begin"/>
          </w:r>
          <w:r w:rsidRPr="006B7ACD">
            <w:rPr>
              <w:rFonts w:ascii="Museo Slab 500" w:hAnsi="Museo Slab 500"/>
              <w:b w:val="0"/>
              <w:caps w:val="0"/>
              <w:noProof/>
            </w:rPr>
            <w:instrText xml:space="preserve"> PAGEREF _Toc487634806 \h </w:instrText>
          </w:r>
          <w:r w:rsidRPr="006B7ACD">
            <w:rPr>
              <w:rFonts w:ascii="Museo Slab 500" w:hAnsi="Museo Slab 500"/>
              <w:b w:val="0"/>
              <w:caps w:val="0"/>
              <w:noProof/>
            </w:rPr>
          </w:r>
          <w:r w:rsidRPr="006B7ACD">
            <w:rPr>
              <w:rFonts w:ascii="Museo Slab 500" w:hAnsi="Museo Slab 500"/>
              <w:b w:val="0"/>
              <w:caps w:val="0"/>
              <w:noProof/>
            </w:rPr>
            <w:fldChar w:fldCharType="separate"/>
          </w:r>
          <w:ins w:id="6" w:author="Kovács Krisztina Dr." w:date="2017-09-21T15:39:00Z">
            <w:r w:rsidR="00C37598">
              <w:rPr>
                <w:rFonts w:ascii="Museo Slab 500" w:hAnsi="Museo Slab 500"/>
                <w:b w:val="0"/>
                <w:caps w:val="0"/>
                <w:noProof/>
              </w:rPr>
              <w:t>8</w:t>
            </w:r>
          </w:ins>
          <w:del w:id="7" w:author="Kovács Krisztina Dr." w:date="2017-09-21T15:39:00Z">
            <w:r w:rsidRPr="006B7ACD" w:rsidDel="00C37598">
              <w:rPr>
                <w:rFonts w:ascii="Museo Slab 500" w:hAnsi="Museo Slab 500"/>
                <w:b w:val="0"/>
                <w:caps w:val="0"/>
                <w:noProof/>
              </w:rPr>
              <w:delText>9</w:delText>
            </w:r>
          </w:del>
          <w:r w:rsidRPr="006B7ACD">
            <w:rPr>
              <w:rFonts w:ascii="Museo Slab 500" w:hAnsi="Museo Slab 500"/>
              <w:b w:val="0"/>
              <w:caps w:val="0"/>
              <w:noProof/>
            </w:rPr>
            <w:fldChar w:fldCharType="end"/>
          </w:r>
        </w:p>
        <w:p w14:paraId="0273F9F9" w14:textId="1D2F7BAE" w:rsidR="009B17C2" w:rsidRPr="006B7ACD" w:rsidRDefault="009B17C2">
          <w:pPr>
            <w:pStyle w:val="TJ1"/>
            <w:tabs>
              <w:tab w:val="right" w:leader="dot" w:pos="7077"/>
            </w:tabs>
            <w:rPr>
              <w:rFonts w:ascii="Museo Slab 500" w:eastAsiaTheme="minorEastAsia" w:hAnsi="Museo Slab 500" w:cstheme="minorBidi"/>
              <w:b w:val="0"/>
              <w:bCs w:val="0"/>
              <w:caps w:val="0"/>
              <w:noProof/>
              <w:lang w:val="en-GB" w:eastAsia="en-GB"/>
            </w:rPr>
          </w:pPr>
          <w:r w:rsidRPr="006B7ACD">
            <w:rPr>
              <w:rFonts w:ascii="Museo Slab 500" w:hAnsi="Museo Slab 500"/>
              <w:b w:val="0"/>
              <w:caps w:val="0"/>
              <w:noProof/>
            </w:rPr>
            <w:t>4. Flip Telefon</w:t>
          </w:r>
          <w:r w:rsidRPr="006B7ACD">
            <w:rPr>
              <w:rFonts w:ascii="Museo Slab 500" w:hAnsi="Museo Slab 500"/>
              <w:b w:val="0"/>
              <w:caps w:val="0"/>
              <w:noProof/>
            </w:rPr>
            <w:tab/>
          </w:r>
          <w:r w:rsidRPr="006B7ACD">
            <w:rPr>
              <w:rFonts w:ascii="Museo Slab 500" w:hAnsi="Museo Slab 500"/>
              <w:b w:val="0"/>
              <w:caps w:val="0"/>
              <w:noProof/>
            </w:rPr>
            <w:fldChar w:fldCharType="begin"/>
          </w:r>
          <w:r w:rsidRPr="006B7ACD">
            <w:rPr>
              <w:rFonts w:ascii="Museo Slab 500" w:hAnsi="Museo Slab 500"/>
              <w:b w:val="0"/>
              <w:caps w:val="0"/>
              <w:noProof/>
            </w:rPr>
            <w:instrText xml:space="preserve"> PAGEREF _Toc487634808 \h </w:instrText>
          </w:r>
          <w:r w:rsidRPr="006B7ACD">
            <w:rPr>
              <w:rFonts w:ascii="Museo Slab 500" w:hAnsi="Museo Slab 500"/>
              <w:b w:val="0"/>
              <w:caps w:val="0"/>
              <w:noProof/>
            </w:rPr>
          </w:r>
          <w:r w:rsidRPr="006B7ACD">
            <w:rPr>
              <w:rFonts w:ascii="Museo Slab 500" w:hAnsi="Museo Slab 500"/>
              <w:b w:val="0"/>
              <w:caps w:val="0"/>
              <w:noProof/>
            </w:rPr>
            <w:fldChar w:fldCharType="separate"/>
          </w:r>
          <w:ins w:id="8" w:author="Kovács Krisztina Dr." w:date="2017-09-21T15:39:00Z">
            <w:r w:rsidR="00C37598">
              <w:rPr>
                <w:rFonts w:ascii="Museo Slab 500" w:hAnsi="Museo Slab 500"/>
                <w:b w:val="0"/>
                <w:caps w:val="0"/>
                <w:noProof/>
              </w:rPr>
              <w:t>9</w:t>
            </w:r>
          </w:ins>
          <w:del w:id="9" w:author="Kovács Krisztina Dr." w:date="2017-09-21T15:39:00Z">
            <w:r w:rsidRPr="006B7ACD" w:rsidDel="00C37598">
              <w:rPr>
                <w:rFonts w:ascii="Museo Slab 500" w:hAnsi="Museo Slab 500"/>
                <w:b w:val="0"/>
                <w:caps w:val="0"/>
                <w:noProof/>
              </w:rPr>
              <w:delText>10</w:delText>
            </w:r>
          </w:del>
          <w:r w:rsidRPr="006B7ACD">
            <w:rPr>
              <w:rFonts w:ascii="Museo Slab 500" w:hAnsi="Museo Slab 500"/>
              <w:b w:val="0"/>
              <w:caps w:val="0"/>
              <w:noProof/>
            </w:rPr>
            <w:fldChar w:fldCharType="end"/>
          </w:r>
        </w:p>
        <w:p w14:paraId="3C3B344B" w14:textId="41A88BA4" w:rsidR="009B17C2" w:rsidRPr="006B7ACD" w:rsidRDefault="009B17C2">
          <w:pPr>
            <w:pStyle w:val="TJ1"/>
            <w:tabs>
              <w:tab w:val="right" w:leader="dot" w:pos="7077"/>
            </w:tabs>
            <w:rPr>
              <w:rFonts w:ascii="Museo Slab 500" w:eastAsiaTheme="minorEastAsia" w:hAnsi="Museo Slab 500" w:cstheme="minorBidi"/>
              <w:b w:val="0"/>
              <w:bCs w:val="0"/>
              <w:caps w:val="0"/>
              <w:noProof/>
              <w:lang w:val="en-GB" w:eastAsia="en-GB"/>
            </w:rPr>
          </w:pPr>
          <w:r w:rsidRPr="006B7ACD">
            <w:rPr>
              <w:rFonts w:ascii="Museo Slab 500" w:hAnsi="Museo Slab 500"/>
              <w:b w:val="0"/>
              <w:caps w:val="0"/>
              <w:noProof/>
            </w:rPr>
            <w:t>5. Belépési díj</w:t>
          </w:r>
          <w:r w:rsidRPr="006B7ACD">
            <w:rPr>
              <w:rFonts w:ascii="Museo Slab 500" w:hAnsi="Museo Slab 500"/>
              <w:b w:val="0"/>
              <w:caps w:val="0"/>
              <w:noProof/>
            </w:rPr>
            <w:tab/>
          </w:r>
          <w:r w:rsidRPr="006B7ACD">
            <w:rPr>
              <w:rFonts w:ascii="Museo Slab 500" w:hAnsi="Museo Slab 500"/>
              <w:b w:val="0"/>
              <w:caps w:val="0"/>
              <w:noProof/>
            </w:rPr>
            <w:fldChar w:fldCharType="begin"/>
          </w:r>
          <w:r w:rsidRPr="006B7ACD">
            <w:rPr>
              <w:rFonts w:ascii="Museo Slab 500" w:hAnsi="Museo Slab 500"/>
              <w:b w:val="0"/>
              <w:caps w:val="0"/>
              <w:noProof/>
            </w:rPr>
            <w:instrText xml:space="preserve"> PAGEREF _Toc487634810 \h </w:instrText>
          </w:r>
          <w:r w:rsidRPr="006B7ACD">
            <w:rPr>
              <w:rFonts w:ascii="Museo Slab 500" w:hAnsi="Museo Slab 500"/>
              <w:b w:val="0"/>
              <w:caps w:val="0"/>
              <w:noProof/>
            </w:rPr>
          </w:r>
          <w:r w:rsidRPr="006B7ACD">
            <w:rPr>
              <w:rFonts w:ascii="Museo Slab 500" w:hAnsi="Museo Slab 500"/>
              <w:b w:val="0"/>
              <w:caps w:val="0"/>
              <w:noProof/>
            </w:rPr>
            <w:fldChar w:fldCharType="separate"/>
          </w:r>
          <w:ins w:id="10" w:author="Kovács Krisztina Dr." w:date="2017-09-21T15:39:00Z">
            <w:r w:rsidR="00C37598">
              <w:rPr>
                <w:rFonts w:ascii="Museo Slab 500" w:hAnsi="Museo Slab 500"/>
                <w:b w:val="0"/>
                <w:caps w:val="0"/>
                <w:noProof/>
              </w:rPr>
              <w:t>19</w:t>
            </w:r>
          </w:ins>
          <w:del w:id="11" w:author="Kovács Krisztina Dr." w:date="2017-09-21T15:39:00Z">
            <w:r w:rsidRPr="006B7ACD" w:rsidDel="00C37598">
              <w:rPr>
                <w:rFonts w:ascii="Museo Slab 500" w:hAnsi="Museo Slab 500"/>
                <w:b w:val="0"/>
                <w:caps w:val="0"/>
                <w:noProof/>
              </w:rPr>
              <w:delText>20</w:delText>
            </w:r>
          </w:del>
          <w:r w:rsidRPr="006B7ACD">
            <w:rPr>
              <w:rFonts w:ascii="Museo Slab 500" w:hAnsi="Museo Slab 500"/>
              <w:b w:val="0"/>
              <w:caps w:val="0"/>
              <w:noProof/>
            </w:rPr>
            <w:fldChar w:fldCharType="end"/>
          </w:r>
        </w:p>
        <w:p w14:paraId="4651E548" w14:textId="7A01ECB7" w:rsidR="009B17C2" w:rsidRPr="006B7ACD" w:rsidRDefault="009B17C2">
          <w:pPr>
            <w:pStyle w:val="TJ1"/>
            <w:tabs>
              <w:tab w:val="right" w:leader="dot" w:pos="7077"/>
            </w:tabs>
            <w:rPr>
              <w:rFonts w:ascii="Museo Slab 500" w:eastAsiaTheme="minorEastAsia" w:hAnsi="Museo Slab 500" w:cstheme="minorBidi"/>
              <w:b w:val="0"/>
              <w:bCs w:val="0"/>
              <w:caps w:val="0"/>
              <w:noProof/>
              <w:lang w:val="en-GB" w:eastAsia="en-GB"/>
            </w:rPr>
          </w:pPr>
          <w:r w:rsidRPr="006B7ACD">
            <w:rPr>
              <w:rFonts w:ascii="Museo Slab 500" w:hAnsi="Museo Slab 500"/>
              <w:b w:val="0"/>
              <w:caps w:val="0"/>
              <w:noProof/>
            </w:rPr>
            <w:t>6. Ügyfélszolgálati és helyszíni szolgáltatási díjak</w:t>
          </w:r>
          <w:r w:rsidRPr="006B7ACD">
            <w:rPr>
              <w:rFonts w:ascii="Museo Slab 500" w:hAnsi="Museo Slab 500"/>
              <w:b w:val="0"/>
              <w:caps w:val="0"/>
              <w:noProof/>
            </w:rPr>
            <w:tab/>
          </w:r>
          <w:r w:rsidRPr="006B7ACD">
            <w:rPr>
              <w:rFonts w:ascii="Museo Slab 500" w:hAnsi="Museo Slab 500"/>
              <w:b w:val="0"/>
              <w:caps w:val="0"/>
              <w:noProof/>
            </w:rPr>
            <w:fldChar w:fldCharType="begin"/>
          </w:r>
          <w:r w:rsidRPr="006B7ACD">
            <w:rPr>
              <w:rFonts w:ascii="Museo Slab 500" w:hAnsi="Museo Slab 500"/>
              <w:b w:val="0"/>
              <w:caps w:val="0"/>
              <w:noProof/>
            </w:rPr>
            <w:instrText xml:space="preserve"> PAGEREF _Toc487634811 \h </w:instrText>
          </w:r>
          <w:r w:rsidRPr="006B7ACD">
            <w:rPr>
              <w:rFonts w:ascii="Museo Slab 500" w:hAnsi="Museo Slab 500"/>
              <w:b w:val="0"/>
              <w:caps w:val="0"/>
              <w:noProof/>
            </w:rPr>
          </w:r>
          <w:r w:rsidRPr="006B7ACD">
            <w:rPr>
              <w:rFonts w:ascii="Museo Slab 500" w:hAnsi="Museo Slab 500"/>
              <w:b w:val="0"/>
              <w:caps w:val="0"/>
              <w:noProof/>
            </w:rPr>
            <w:fldChar w:fldCharType="separate"/>
          </w:r>
          <w:ins w:id="12" w:author="Kovács Krisztina Dr." w:date="2017-09-21T15:39:00Z">
            <w:r w:rsidR="00C37598">
              <w:rPr>
                <w:rFonts w:ascii="Museo Slab 500" w:hAnsi="Museo Slab 500"/>
                <w:b w:val="0"/>
                <w:caps w:val="0"/>
                <w:noProof/>
              </w:rPr>
              <w:t>19</w:t>
            </w:r>
          </w:ins>
          <w:del w:id="13" w:author="Kovács Krisztina Dr." w:date="2017-09-21T15:39:00Z">
            <w:r w:rsidRPr="006B7ACD" w:rsidDel="00C37598">
              <w:rPr>
                <w:rFonts w:ascii="Museo Slab 500" w:hAnsi="Museo Slab 500"/>
                <w:b w:val="0"/>
                <w:caps w:val="0"/>
                <w:noProof/>
              </w:rPr>
              <w:delText>20</w:delText>
            </w:r>
          </w:del>
          <w:r w:rsidRPr="006B7ACD">
            <w:rPr>
              <w:rFonts w:ascii="Museo Slab 500" w:hAnsi="Museo Slab 500"/>
              <w:b w:val="0"/>
              <w:caps w:val="0"/>
              <w:noProof/>
            </w:rPr>
            <w:fldChar w:fldCharType="end"/>
          </w:r>
        </w:p>
        <w:p w14:paraId="4316B522" w14:textId="77777777" w:rsidR="00280D8C" w:rsidRDefault="00280D8C">
          <w:r w:rsidRPr="006B7ACD">
            <w:rPr>
              <w:rFonts w:ascii="Museo Slab 500" w:hAnsi="Museo Slab 500"/>
              <w:bCs/>
              <w:sz w:val="24"/>
              <w:szCs w:val="24"/>
            </w:rPr>
            <w:fldChar w:fldCharType="end"/>
          </w:r>
        </w:p>
      </w:sdtContent>
    </w:sdt>
    <w:p w14:paraId="592FBCEE" w14:textId="77777777" w:rsidR="001C2E9E" w:rsidRDefault="001C2E9E" w:rsidP="00507FE1">
      <w:pPr>
        <w:pStyle w:val="Listaszerbekezds"/>
        <w:spacing w:after="0"/>
        <w:rPr>
          <w:rFonts w:ascii="Museo Sans Cond 300" w:hAnsi="Museo Sans Cond 300"/>
          <w:b/>
          <w:sz w:val="24"/>
        </w:rPr>
      </w:pPr>
    </w:p>
    <w:p w14:paraId="176FDFAA" w14:textId="77777777" w:rsidR="00CB039F" w:rsidRDefault="00CB039F" w:rsidP="00507FE1">
      <w:pPr>
        <w:pStyle w:val="Listaszerbekezds"/>
        <w:spacing w:after="0"/>
        <w:rPr>
          <w:rFonts w:ascii="Museo Sans Cond 300" w:hAnsi="Museo Sans Cond 300"/>
          <w:b/>
          <w:sz w:val="24"/>
        </w:rPr>
      </w:pPr>
    </w:p>
    <w:p w14:paraId="39E43122" w14:textId="77777777" w:rsidR="00CB039F" w:rsidRDefault="00CB039F" w:rsidP="00507FE1">
      <w:pPr>
        <w:pStyle w:val="Listaszerbekezds"/>
        <w:spacing w:after="0"/>
        <w:rPr>
          <w:rFonts w:ascii="Museo Sans Cond 300" w:hAnsi="Museo Sans Cond 300"/>
          <w:b/>
          <w:sz w:val="24"/>
        </w:rPr>
      </w:pPr>
    </w:p>
    <w:p w14:paraId="023DBDEC" w14:textId="77777777" w:rsidR="00CB039F" w:rsidRDefault="00CB039F" w:rsidP="00507FE1">
      <w:pPr>
        <w:pStyle w:val="Listaszerbekezds"/>
        <w:spacing w:after="0"/>
        <w:rPr>
          <w:rFonts w:ascii="Museo Sans Cond 300" w:hAnsi="Museo Sans Cond 300"/>
          <w:b/>
          <w:sz w:val="24"/>
        </w:rPr>
      </w:pPr>
    </w:p>
    <w:p w14:paraId="15ABAEAD" w14:textId="77777777" w:rsidR="00CB039F" w:rsidRDefault="00CB039F" w:rsidP="00507FE1">
      <w:pPr>
        <w:pStyle w:val="Listaszerbekezds"/>
        <w:spacing w:after="0"/>
        <w:rPr>
          <w:rFonts w:ascii="Museo Sans Cond 300" w:hAnsi="Museo Sans Cond 300"/>
          <w:b/>
          <w:sz w:val="24"/>
        </w:rPr>
      </w:pPr>
    </w:p>
    <w:p w14:paraId="7658CF34" w14:textId="77777777" w:rsidR="00CB039F" w:rsidRDefault="00CB039F" w:rsidP="00507FE1">
      <w:pPr>
        <w:pStyle w:val="Listaszerbekezds"/>
        <w:spacing w:after="0"/>
        <w:rPr>
          <w:rFonts w:ascii="Museo Sans Cond 300" w:hAnsi="Museo Sans Cond 300"/>
          <w:b/>
          <w:sz w:val="24"/>
        </w:rPr>
      </w:pPr>
    </w:p>
    <w:p w14:paraId="4812031D" w14:textId="77777777" w:rsidR="00CB039F" w:rsidRDefault="00CB039F" w:rsidP="00507FE1">
      <w:pPr>
        <w:pStyle w:val="Listaszerbekezds"/>
        <w:spacing w:after="0"/>
        <w:rPr>
          <w:rFonts w:ascii="Museo Sans Cond 300" w:hAnsi="Museo Sans Cond 300"/>
          <w:b/>
          <w:sz w:val="24"/>
        </w:rPr>
      </w:pPr>
    </w:p>
    <w:p w14:paraId="760E47DF" w14:textId="77777777" w:rsidR="00CB039F" w:rsidRDefault="00CB039F" w:rsidP="00507FE1">
      <w:pPr>
        <w:pStyle w:val="Listaszerbekezds"/>
        <w:spacing w:after="0"/>
        <w:rPr>
          <w:rFonts w:ascii="Museo Sans Cond 300" w:hAnsi="Museo Sans Cond 300"/>
          <w:b/>
          <w:sz w:val="24"/>
        </w:rPr>
      </w:pPr>
    </w:p>
    <w:p w14:paraId="1CE83C23" w14:textId="77777777" w:rsidR="00CB039F" w:rsidRDefault="00CB039F" w:rsidP="00507FE1">
      <w:pPr>
        <w:pStyle w:val="Listaszerbekezds"/>
        <w:spacing w:after="0"/>
        <w:rPr>
          <w:rFonts w:ascii="Museo Sans Cond 300" w:hAnsi="Museo Sans Cond 300"/>
          <w:b/>
          <w:sz w:val="24"/>
        </w:rPr>
      </w:pPr>
    </w:p>
    <w:p w14:paraId="1457C397" w14:textId="77777777" w:rsidR="00CB039F" w:rsidRDefault="00CB039F" w:rsidP="00507FE1">
      <w:pPr>
        <w:pStyle w:val="Listaszerbekezds"/>
        <w:spacing w:after="0"/>
        <w:rPr>
          <w:rFonts w:ascii="Museo Sans Cond 300" w:hAnsi="Museo Sans Cond 300"/>
          <w:b/>
          <w:sz w:val="24"/>
        </w:rPr>
      </w:pPr>
    </w:p>
    <w:p w14:paraId="05F7262A" w14:textId="77777777" w:rsidR="00CB039F" w:rsidRDefault="00CB039F" w:rsidP="00507FE1">
      <w:pPr>
        <w:pStyle w:val="Listaszerbekezds"/>
        <w:spacing w:after="0"/>
        <w:rPr>
          <w:rFonts w:ascii="Museo Sans Cond 300" w:hAnsi="Museo Sans Cond 300"/>
          <w:b/>
          <w:sz w:val="24"/>
        </w:rPr>
      </w:pPr>
    </w:p>
    <w:p w14:paraId="757FD679" w14:textId="77777777" w:rsidR="00CB039F" w:rsidRDefault="00CB039F" w:rsidP="00507FE1">
      <w:pPr>
        <w:pStyle w:val="Listaszerbekezds"/>
        <w:spacing w:after="0"/>
        <w:rPr>
          <w:rFonts w:ascii="Museo Sans Cond 300" w:hAnsi="Museo Sans Cond 300"/>
          <w:b/>
          <w:sz w:val="24"/>
        </w:rPr>
      </w:pPr>
    </w:p>
    <w:p w14:paraId="4453C928" w14:textId="77777777" w:rsidR="00CB039F" w:rsidRDefault="00CB039F" w:rsidP="00507FE1">
      <w:pPr>
        <w:pStyle w:val="Listaszerbekezds"/>
        <w:spacing w:after="0"/>
        <w:rPr>
          <w:rFonts w:ascii="Museo Sans Cond 300" w:hAnsi="Museo Sans Cond 300"/>
          <w:b/>
          <w:sz w:val="24"/>
        </w:rPr>
      </w:pPr>
    </w:p>
    <w:p w14:paraId="5D58DE45" w14:textId="77777777" w:rsidR="00CB039F" w:rsidRDefault="00CB039F" w:rsidP="00507FE1">
      <w:pPr>
        <w:pStyle w:val="Listaszerbekezds"/>
        <w:spacing w:after="0"/>
        <w:rPr>
          <w:rFonts w:ascii="Museo Sans Cond 300" w:hAnsi="Museo Sans Cond 300"/>
          <w:b/>
          <w:sz w:val="24"/>
        </w:rPr>
      </w:pPr>
    </w:p>
    <w:p w14:paraId="3553D5A2" w14:textId="77777777" w:rsidR="00CB039F" w:rsidRDefault="00CB039F" w:rsidP="00507FE1">
      <w:pPr>
        <w:pStyle w:val="Listaszerbekezds"/>
        <w:spacing w:after="0"/>
        <w:rPr>
          <w:rFonts w:ascii="Museo Sans Cond 300" w:hAnsi="Museo Sans Cond 300"/>
          <w:b/>
          <w:sz w:val="24"/>
        </w:rPr>
      </w:pPr>
    </w:p>
    <w:p w14:paraId="6C377626" w14:textId="77777777" w:rsidR="00CB039F" w:rsidRDefault="00CB039F" w:rsidP="00507FE1">
      <w:pPr>
        <w:pStyle w:val="Listaszerbekezds"/>
        <w:spacing w:after="0"/>
        <w:rPr>
          <w:rFonts w:ascii="Museo Sans Cond 300" w:hAnsi="Museo Sans Cond 300"/>
          <w:b/>
          <w:sz w:val="24"/>
        </w:rPr>
      </w:pPr>
    </w:p>
    <w:p w14:paraId="26BC88E4" w14:textId="77777777" w:rsidR="00CB039F" w:rsidRDefault="00CB039F" w:rsidP="00507FE1">
      <w:pPr>
        <w:pStyle w:val="Listaszerbekezds"/>
        <w:spacing w:after="0"/>
        <w:rPr>
          <w:rFonts w:ascii="Museo Sans Cond 300" w:hAnsi="Museo Sans Cond 300"/>
          <w:b/>
          <w:sz w:val="24"/>
        </w:rPr>
      </w:pPr>
    </w:p>
    <w:p w14:paraId="29DC5AB0" w14:textId="77777777" w:rsidR="00CB039F" w:rsidRDefault="00CB039F" w:rsidP="00507FE1">
      <w:pPr>
        <w:pStyle w:val="Listaszerbekezds"/>
        <w:spacing w:after="0"/>
        <w:rPr>
          <w:rFonts w:ascii="Museo Sans Cond 300" w:hAnsi="Museo Sans Cond 300"/>
          <w:b/>
          <w:sz w:val="24"/>
        </w:rPr>
      </w:pPr>
    </w:p>
    <w:p w14:paraId="058FCCD6" w14:textId="77777777" w:rsidR="00CB039F" w:rsidRDefault="00CB039F" w:rsidP="00507FE1">
      <w:pPr>
        <w:pStyle w:val="Listaszerbekezds"/>
        <w:spacing w:after="0"/>
        <w:rPr>
          <w:rFonts w:ascii="Museo Sans Cond 300" w:hAnsi="Museo Sans Cond 300"/>
          <w:b/>
          <w:sz w:val="24"/>
        </w:rPr>
      </w:pPr>
    </w:p>
    <w:p w14:paraId="78B1D860" w14:textId="77777777" w:rsidR="00CB039F" w:rsidRDefault="00CB039F" w:rsidP="00507FE1">
      <w:pPr>
        <w:pStyle w:val="Listaszerbekezds"/>
        <w:spacing w:after="0"/>
        <w:rPr>
          <w:rFonts w:ascii="Museo Sans Cond 300" w:hAnsi="Museo Sans Cond 300"/>
          <w:b/>
          <w:sz w:val="24"/>
        </w:rPr>
      </w:pPr>
    </w:p>
    <w:p w14:paraId="59C6C246" w14:textId="77777777" w:rsidR="00CB039F" w:rsidRDefault="00CB039F" w:rsidP="00507FE1">
      <w:pPr>
        <w:pStyle w:val="Listaszerbekezds"/>
        <w:spacing w:after="0"/>
        <w:rPr>
          <w:rFonts w:ascii="Museo Sans Cond 300" w:hAnsi="Museo Sans Cond 300"/>
          <w:b/>
          <w:sz w:val="24"/>
        </w:rPr>
      </w:pPr>
    </w:p>
    <w:p w14:paraId="3917EABF" w14:textId="77777777" w:rsidR="00280D8C" w:rsidRDefault="00280D8C">
      <w:pPr>
        <w:spacing w:after="0" w:line="240" w:lineRule="auto"/>
        <w:rPr>
          <w:rFonts w:ascii="Museo Sans Cond 300" w:hAnsi="Museo Sans Cond 300"/>
          <w:b/>
          <w:sz w:val="24"/>
        </w:rPr>
      </w:pPr>
      <w:r>
        <w:br w:type="page"/>
      </w:r>
    </w:p>
    <w:p w14:paraId="659569C4" w14:textId="77777777" w:rsidR="00D965DB" w:rsidRPr="00A83248" w:rsidRDefault="00F10DBC" w:rsidP="00280D8C">
      <w:pPr>
        <w:pStyle w:val="EZ"/>
      </w:pPr>
      <w:bookmarkStart w:id="14" w:name="_Toc487634803"/>
      <w:r w:rsidRPr="00A83248">
        <w:lastRenderedPageBreak/>
        <w:t xml:space="preserve">1. </w:t>
      </w:r>
      <w:r w:rsidR="00D965DB" w:rsidRPr="00A83248">
        <w:t xml:space="preserve">Flip Otthon </w:t>
      </w:r>
      <w:r w:rsidR="00746A76" w:rsidRPr="00A83248">
        <w:t xml:space="preserve">és Flip Otthon+ </w:t>
      </w:r>
      <w:r w:rsidR="00D965DB" w:rsidRPr="00A83248">
        <w:t>csomag</w:t>
      </w:r>
      <w:bookmarkEnd w:id="14"/>
    </w:p>
    <w:p w14:paraId="30076FE0" w14:textId="77777777" w:rsidR="00D965DB" w:rsidRPr="00D44026" w:rsidRDefault="00E36C3D" w:rsidP="00D965DB">
      <w:pPr>
        <w:spacing w:after="0"/>
        <w:rPr>
          <w:rFonts w:ascii="Museo Sans Cond 300" w:hAnsi="Museo Sans Cond 300"/>
          <w:b/>
          <w:sz w:val="16"/>
          <w:szCs w:val="16"/>
        </w:rPr>
      </w:pPr>
      <w:r w:rsidRPr="00E36C3D">
        <w:rPr>
          <w:rFonts w:ascii="Museo Sans Cond 300" w:hAnsi="Museo Sans Cond 300"/>
          <w:b/>
          <w:sz w:val="16"/>
          <w:szCs w:val="16"/>
        </w:rPr>
        <w:t xml:space="preserve">A Flip Otthon csomag és a 100 </w:t>
      </w:r>
      <w:proofErr w:type="spellStart"/>
      <w:r w:rsidRPr="00E36C3D">
        <w:rPr>
          <w:rFonts w:ascii="Museo Sans Cond 300" w:hAnsi="Museo Sans Cond 300"/>
          <w:b/>
          <w:sz w:val="16"/>
          <w:szCs w:val="16"/>
        </w:rPr>
        <w:t>Mbit</w:t>
      </w:r>
      <w:proofErr w:type="spellEnd"/>
      <w:r w:rsidRPr="00E36C3D">
        <w:rPr>
          <w:rFonts w:ascii="Museo Sans Cond 300" w:hAnsi="Museo Sans Cond 300"/>
          <w:b/>
          <w:sz w:val="16"/>
          <w:szCs w:val="16"/>
        </w:rPr>
        <w:t>/s Sebesség növelő opció elérhetősége 2017.05.29-i hatállyal felfüggesztésre kerül, a Flip Otthon csomagra és</w:t>
      </w:r>
      <w:r w:rsidR="008C6BD4">
        <w:rPr>
          <w:rFonts w:ascii="Museo Sans Cond 300" w:hAnsi="Museo Sans Cond 300"/>
          <w:b/>
          <w:sz w:val="16"/>
          <w:szCs w:val="16"/>
        </w:rPr>
        <w:t xml:space="preserve"> – amennyiben ilyen opció igénybevétele történik - </w:t>
      </w:r>
      <w:r w:rsidRPr="00E36C3D">
        <w:rPr>
          <w:rFonts w:ascii="Museo Sans Cond 300" w:hAnsi="Museo Sans Cond 300"/>
          <w:b/>
          <w:sz w:val="16"/>
          <w:szCs w:val="16"/>
        </w:rPr>
        <w:t xml:space="preserve"> 100 </w:t>
      </w:r>
      <w:proofErr w:type="spellStart"/>
      <w:r w:rsidRPr="00E36C3D">
        <w:rPr>
          <w:rFonts w:ascii="Museo Sans Cond 300" w:hAnsi="Museo Sans Cond 300"/>
          <w:b/>
          <w:sz w:val="16"/>
          <w:szCs w:val="16"/>
        </w:rPr>
        <w:t>Mbit</w:t>
      </w:r>
      <w:proofErr w:type="spellEnd"/>
      <w:r w:rsidRPr="00E36C3D">
        <w:rPr>
          <w:rFonts w:ascii="Museo Sans Cond 300" w:hAnsi="Museo Sans Cond 300"/>
          <w:b/>
          <w:sz w:val="16"/>
          <w:szCs w:val="16"/>
        </w:rPr>
        <w:t>/s Sebesség növelő opcióra előfizetői szerződéssel rendelkező előfizetők ezen időponttól átváltásra kerülnek Flip Otthon+ csomagra és</w:t>
      </w:r>
      <w:r w:rsidR="008C6BD4">
        <w:rPr>
          <w:rFonts w:ascii="Museo Sans Cond 300" w:hAnsi="Museo Sans Cond 300"/>
          <w:b/>
          <w:sz w:val="16"/>
          <w:szCs w:val="16"/>
        </w:rPr>
        <w:t xml:space="preserve">– amennyiben ilyen opció igénybevétele történik - </w:t>
      </w:r>
      <w:r w:rsidR="008C6BD4" w:rsidRPr="00E36C3D">
        <w:rPr>
          <w:rFonts w:ascii="Museo Sans Cond 300" w:hAnsi="Museo Sans Cond 300"/>
          <w:b/>
          <w:sz w:val="16"/>
          <w:szCs w:val="16"/>
        </w:rPr>
        <w:t xml:space="preserve"> </w:t>
      </w:r>
      <w:r w:rsidRPr="00E36C3D">
        <w:rPr>
          <w:rFonts w:ascii="Museo Sans Cond 300" w:hAnsi="Museo Sans Cond 300"/>
          <w:b/>
          <w:sz w:val="16"/>
          <w:szCs w:val="16"/>
        </w:rPr>
        <w:t xml:space="preserve">130 </w:t>
      </w:r>
      <w:proofErr w:type="spellStart"/>
      <w:r w:rsidRPr="00E36C3D">
        <w:rPr>
          <w:rFonts w:ascii="Museo Sans Cond 300" w:hAnsi="Museo Sans Cond 300"/>
          <w:b/>
          <w:sz w:val="16"/>
          <w:szCs w:val="16"/>
        </w:rPr>
        <w:t>Mbit</w:t>
      </w:r>
      <w:proofErr w:type="spellEnd"/>
      <w:r w:rsidRPr="00E36C3D">
        <w:rPr>
          <w:rFonts w:ascii="Museo Sans Cond 300" w:hAnsi="Museo Sans Cond 300"/>
          <w:b/>
          <w:sz w:val="16"/>
          <w:szCs w:val="16"/>
        </w:rPr>
        <w:t>/s Sebesség növelő opcióra.</w:t>
      </w:r>
    </w:p>
    <w:p w14:paraId="285BBEE4" w14:textId="77777777" w:rsidR="0025218D" w:rsidRPr="00F00763" w:rsidRDefault="0025218D" w:rsidP="00D965DB">
      <w:pPr>
        <w:spacing w:after="0"/>
        <w:rPr>
          <w:rFonts w:ascii="Museo Sans Cond 300" w:hAnsi="Museo Sans Cond 300"/>
          <w:sz w:val="16"/>
          <w:szCs w:val="16"/>
        </w:rPr>
      </w:pPr>
    </w:p>
    <w:p w14:paraId="62B6F47D" w14:textId="77777777" w:rsidR="00D965DB" w:rsidRPr="001672B5" w:rsidRDefault="00D965DB" w:rsidP="00D965DB">
      <w:pPr>
        <w:spacing w:after="0"/>
        <w:rPr>
          <w:rFonts w:ascii="Museo Sans Cond 300" w:hAnsi="Museo Sans Cond 300"/>
          <w:sz w:val="24"/>
        </w:rPr>
      </w:pPr>
      <w:r w:rsidRPr="001672B5">
        <w:rPr>
          <w:rFonts w:ascii="Museo Sans Cond 300" w:hAnsi="Museo Sans Cond 300"/>
          <w:sz w:val="24"/>
        </w:rPr>
        <w:t xml:space="preserve">A Flip Otthon </w:t>
      </w:r>
      <w:r w:rsidR="00746A76">
        <w:rPr>
          <w:rFonts w:ascii="Museo Sans Cond 300" w:hAnsi="Museo Sans Cond 300"/>
          <w:sz w:val="24"/>
        </w:rPr>
        <w:t>és Flip Ot</w:t>
      </w:r>
      <w:r w:rsidR="0025218D">
        <w:rPr>
          <w:rFonts w:ascii="Museo Sans Cond 300" w:hAnsi="Museo Sans Cond 300"/>
          <w:sz w:val="24"/>
        </w:rPr>
        <w:t>t</w:t>
      </w:r>
      <w:r w:rsidR="00746A76">
        <w:rPr>
          <w:rFonts w:ascii="Museo Sans Cond 300" w:hAnsi="Museo Sans Cond 300"/>
          <w:sz w:val="24"/>
        </w:rPr>
        <w:t>hon+</w:t>
      </w:r>
      <w:r w:rsidR="0025218D">
        <w:rPr>
          <w:rFonts w:ascii="Museo Sans Cond 300" w:hAnsi="Museo Sans Cond 300"/>
          <w:sz w:val="24"/>
        </w:rPr>
        <w:t xml:space="preserve"> </w:t>
      </w:r>
      <w:r w:rsidR="00DD08A5" w:rsidRPr="001672B5">
        <w:rPr>
          <w:rFonts w:ascii="Museo Sans Cond 300" w:hAnsi="Museo Sans Cond 300"/>
          <w:sz w:val="24"/>
        </w:rPr>
        <w:t xml:space="preserve">csomag </w:t>
      </w:r>
      <w:r w:rsidR="00557938" w:rsidRPr="001672B5">
        <w:rPr>
          <w:rFonts w:ascii="Museo Sans Cond 300" w:hAnsi="Museo Sans Cond 300"/>
          <w:sz w:val="24"/>
        </w:rPr>
        <w:t xml:space="preserve">3 helyhez </w:t>
      </w:r>
      <w:proofErr w:type="gramStart"/>
      <w:r w:rsidR="00557938" w:rsidRPr="001672B5">
        <w:rPr>
          <w:rFonts w:ascii="Museo Sans Cond 300" w:hAnsi="Museo Sans Cond 300"/>
          <w:sz w:val="24"/>
        </w:rPr>
        <w:t xml:space="preserve">kötött </w:t>
      </w:r>
      <w:r w:rsidRPr="001672B5">
        <w:rPr>
          <w:rFonts w:ascii="Museo Sans Cond 300" w:hAnsi="Museo Sans Cond 300"/>
          <w:sz w:val="24"/>
        </w:rPr>
        <w:t xml:space="preserve"> </w:t>
      </w:r>
      <w:r w:rsidR="00DD08A5" w:rsidRPr="001672B5">
        <w:rPr>
          <w:rFonts w:ascii="Museo Sans Cond 300" w:hAnsi="Museo Sans Cond 300"/>
          <w:sz w:val="24"/>
        </w:rPr>
        <w:t>szolgáltatást</w:t>
      </w:r>
      <w:proofErr w:type="gramEnd"/>
      <w:r w:rsidR="00DD08A5" w:rsidRPr="001672B5">
        <w:rPr>
          <w:rFonts w:ascii="Museo Sans Cond 300" w:hAnsi="Museo Sans Cond 300"/>
          <w:sz w:val="24"/>
        </w:rPr>
        <w:t xml:space="preserve"> nyújt, </w:t>
      </w:r>
      <w:r w:rsidRPr="001672B5">
        <w:rPr>
          <w:rFonts w:ascii="Museo Sans Cond 300" w:hAnsi="Museo Sans Cond 300"/>
          <w:sz w:val="24"/>
        </w:rPr>
        <w:t xml:space="preserve">TV, </w:t>
      </w:r>
      <w:r w:rsidR="00DD08A5" w:rsidRPr="001672B5">
        <w:rPr>
          <w:rFonts w:ascii="Museo Sans Cond 300" w:hAnsi="Museo Sans Cond 300"/>
          <w:sz w:val="24"/>
        </w:rPr>
        <w:t>-</w:t>
      </w:r>
      <w:r w:rsidRPr="001672B5">
        <w:rPr>
          <w:rFonts w:ascii="Museo Sans Cond 300" w:hAnsi="Museo Sans Cond 300"/>
          <w:sz w:val="24"/>
        </w:rPr>
        <w:t xml:space="preserve">internet és </w:t>
      </w:r>
      <w:r w:rsidR="00DD08A5" w:rsidRPr="001672B5">
        <w:rPr>
          <w:rFonts w:ascii="Museo Sans Cond 300" w:hAnsi="Museo Sans Cond 300"/>
          <w:sz w:val="24"/>
        </w:rPr>
        <w:t>-</w:t>
      </w:r>
      <w:r w:rsidRPr="001672B5">
        <w:rPr>
          <w:rFonts w:ascii="Museo Sans Cond 300" w:hAnsi="Museo Sans Cond 300"/>
          <w:sz w:val="24"/>
        </w:rPr>
        <w:t xml:space="preserve">telefon </w:t>
      </w:r>
      <w:r w:rsidR="00DD08A5" w:rsidRPr="001672B5">
        <w:rPr>
          <w:rFonts w:ascii="Museo Sans Cond 300" w:hAnsi="Museo Sans Cond 300"/>
          <w:sz w:val="24"/>
        </w:rPr>
        <w:t>szolgálgatás</w:t>
      </w:r>
      <w:r w:rsidR="00557938" w:rsidRPr="001672B5">
        <w:rPr>
          <w:rFonts w:ascii="Museo Sans Cond 300" w:hAnsi="Museo Sans Cond 300"/>
          <w:sz w:val="24"/>
        </w:rPr>
        <w:t>t</w:t>
      </w:r>
      <w:r w:rsidR="00DD08A5" w:rsidRPr="001672B5">
        <w:rPr>
          <w:rFonts w:ascii="Museo Sans Cond 300" w:hAnsi="Museo Sans Cond 300"/>
          <w:sz w:val="24"/>
        </w:rPr>
        <w:t xml:space="preserve"> tartalmaz.</w:t>
      </w:r>
      <w:r w:rsidR="00406BF6" w:rsidRPr="001672B5">
        <w:rPr>
          <w:rFonts w:ascii="Museo Sans Cond 300" w:hAnsi="Museo Sans Cond 300"/>
          <w:sz w:val="24"/>
        </w:rPr>
        <w:t xml:space="preserve"> </w:t>
      </w:r>
      <w:r w:rsidR="00DD08A5" w:rsidRPr="001672B5">
        <w:rPr>
          <w:rFonts w:ascii="Museo Sans Cond 300" w:hAnsi="Museo Sans Cond 300"/>
          <w:sz w:val="24"/>
        </w:rPr>
        <w:t xml:space="preserve">A Flip Otthon </w:t>
      </w:r>
      <w:r w:rsidR="0025218D">
        <w:rPr>
          <w:rFonts w:ascii="Museo Sans Cond 300" w:hAnsi="Museo Sans Cond 300"/>
          <w:sz w:val="24"/>
        </w:rPr>
        <w:t>és Flip Ot</w:t>
      </w:r>
      <w:r w:rsidR="00E433DE">
        <w:rPr>
          <w:rFonts w:ascii="Museo Sans Cond 300" w:hAnsi="Museo Sans Cond 300"/>
          <w:sz w:val="24"/>
        </w:rPr>
        <w:t>t</w:t>
      </w:r>
      <w:r w:rsidR="0025218D">
        <w:rPr>
          <w:rFonts w:ascii="Museo Sans Cond 300" w:hAnsi="Museo Sans Cond 300"/>
          <w:sz w:val="24"/>
        </w:rPr>
        <w:t xml:space="preserve">hon+ </w:t>
      </w:r>
      <w:r w:rsidR="00DD08A5" w:rsidRPr="001672B5">
        <w:rPr>
          <w:rFonts w:ascii="Museo Sans Cond 300" w:hAnsi="Museo Sans Cond 300"/>
          <w:sz w:val="24"/>
        </w:rPr>
        <w:t xml:space="preserve">csomag </w:t>
      </w:r>
      <w:r w:rsidR="004F1D0B" w:rsidRPr="001672B5">
        <w:rPr>
          <w:rFonts w:ascii="Museo Sans Cond 300" w:hAnsi="Museo Sans Cond 300"/>
          <w:sz w:val="24"/>
        </w:rPr>
        <w:t>szolgáltatásai</w:t>
      </w:r>
      <w:r w:rsidR="00406BF6" w:rsidRPr="001672B5">
        <w:rPr>
          <w:rFonts w:ascii="Museo Sans Cond 300" w:hAnsi="Museo Sans Cond 300"/>
          <w:sz w:val="24"/>
        </w:rPr>
        <w:t xml:space="preserve"> </w:t>
      </w:r>
      <w:r w:rsidRPr="001672B5">
        <w:rPr>
          <w:rFonts w:ascii="Museo Sans Cond 300" w:hAnsi="Museo Sans Cond 300"/>
          <w:sz w:val="24"/>
        </w:rPr>
        <w:t>csak egyben rendelhető</w:t>
      </w:r>
      <w:r w:rsidR="00406BF6" w:rsidRPr="001672B5">
        <w:rPr>
          <w:rFonts w:ascii="Museo Sans Cond 300" w:hAnsi="Museo Sans Cond 300"/>
          <w:sz w:val="24"/>
        </w:rPr>
        <w:t>k</w:t>
      </w:r>
      <w:r w:rsidRPr="001672B5">
        <w:rPr>
          <w:rFonts w:ascii="Museo Sans Cond 300" w:hAnsi="Museo Sans Cond 300"/>
          <w:sz w:val="24"/>
        </w:rPr>
        <w:t xml:space="preserve"> meg és mondható</w:t>
      </w:r>
      <w:r w:rsidR="00406BF6" w:rsidRPr="001672B5">
        <w:rPr>
          <w:rFonts w:ascii="Museo Sans Cond 300" w:hAnsi="Museo Sans Cond 300"/>
          <w:sz w:val="24"/>
        </w:rPr>
        <w:t>k</w:t>
      </w:r>
      <w:r w:rsidRPr="001672B5">
        <w:rPr>
          <w:rFonts w:ascii="Museo Sans Cond 300" w:hAnsi="Museo Sans Cond 300"/>
          <w:sz w:val="24"/>
        </w:rPr>
        <w:t xml:space="preserve"> le</w:t>
      </w:r>
      <w:r w:rsidR="00DD08A5" w:rsidRPr="001672B5">
        <w:rPr>
          <w:rFonts w:ascii="Museo Sans Cond 300" w:hAnsi="Museo Sans Cond 300"/>
          <w:sz w:val="24"/>
        </w:rPr>
        <w:t>, az egyes szolgáltatás-elemekre külön nem köthető szerződés</w:t>
      </w:r>
      <w:r w:rsidRPr="001672B5">
        <w:rPr>
          <w:rFonts w:ascii="Museo Sans Cond 300" w:hAnsi="Museo Sans Cond 300"/>
          <w:sz w:val="24"/>
        </w:rPr>
        <w:t xml:space="preserve">. </w:t>
      </w:r>
    </w:p>
    <w:p w14:paraId="1FCE3A13" w14:textId="77777777" w:rsidR="00406BF6" w:rsidRPr="001672B5" w:rsidRDefault="00DD08A5" w:rsidP="00D965DB">
      <w:pPr>
        <w:spacing w:after="0"/>
        <w:rPr>
          <w:rFonts w:ascii="Museo Sans Cond 300" w:hAnsi="Museo Sans Cond 300"/>
          <w:sz w:val="24"/>
        </w:rPr>
      </w:pPr>
      <w:r w:rsidRPr="001672B5">
        <w:rPr>
          <w:rFonts w:ascii="Museo Sans Cond 300" w:hAnsi="Museo Sans Cond 300"/>
          <w:sz w:val="24"/>
        </w:rPr>
        <w:t xml:space="preserve">Az Előfizető egy </w:t>
      </w:r>
      <w:r w:rsidR="00D965DB" w:rsidRPr="001672B5">
        <w:rPr>
          <w:rFonts w:ascii="Museo Sans Cond 300" w:hAnsi="Museo Sans Cond 300"/>
          <w:sz w:val="24"/>
        </w:rPr>
        <w:t>folyószámlá</w:t>
      </w:r>
      <w:r w:rsidRPr="001672B5">
        <w:rPr>
          <w:rFonts w:ascii="Museo Sans Cond 300" w:hAnsi="Museo Sans Cond 300"/>
          <w:sz w:val="24"/>
        </w:rPr>
        <w:t>ján</w:t>
      </w:r>
      <w:r w:rsidR="00D965DB" w:rsidRPr="001672B5">
        <w:rPr>
          <w:rFonts w:ascii="Museo Sans Cond 300" w:hAnsi="Museo Sans Cond 300"/>
          <w:sz w:val="24"/>
        </w:rPr>
        <w:t xml:space="preserve"> maximum egy Flip Otthon </w:t>
      </w:r>
      <w:r w:rsidR="008C482A">
        <w:rPr>
          <w:rFonts w:ascii="Museo Sans Cond 300" w:hAnsi="Museo Sans Cond 300"/>
          <w:sz w:val="24"/>
        </w:rPr>
        <w:t xml:space="preserve">vagy Flip </w:t>
      </w:r>
      <w:proofErr w:type="spellStart"/>
      <w:r w:rsidR="008C482A">
        <w:rPr>
          <w:rFonts w:ascii="Museo Sans Cond 300" w:hAnsi="Museo Sans Cond 300"/>
          <w:sz w:val="24"/>
        </w:rPr>
        <w:t>Othon</w:t>
      </w:r>
      <w:proofErr w:type="spellEnd"/>
      <w:r w:rsidR="008C482A">
        <w:rPr>
          <w:rFonts w:ascii="Museo Sans Cond 300" w:hAnsi="Museo Sans Cond 300"/>
          <w:sz w:val="24"/>
        </w:rPr>
        <w:t xml:space="preserve">+ </w:t>
      </w:r>
      <w:r w:rsidR="00D965DB" w:rsidRPr="001672B5">
        <w:rPr>
          <w:rFonts w:ascii="Museo Sans Cond 300" w:hAnsi="Museo Sans Cond 300"/>
          <w:sz w:val="24"/>
        </w:rPr>
        <w:t xml:space="preserve">csomag </w:t>
      </w:r>
      <w:r w:rsidRPr="001672B5">
        <w:rPr>
          <w:rFonts w:ascii="Museo Sans Cond 300" w:hAnsi="Museo Sans Cond 300"/>
          <w:sz w:val="24"/>
        </w:rPr>
        <w:t>vehető igénybe</w:t>
      </w:r>
      <w:r w:rsidR="00406BF6" w:rsidRPr="001672B5">
        <w:rPr>
          <w:rFonts w:ascii="Museo Sans Cond 300" w:hAnsi="Museo Sans Cond 300"/>
          <w:sz w:val="24"/>
        </w:rPr>
        <w:t xml:space="preserve">. </w:t>
      </w:r>
    </w:p>
    <w:p w14:paraId="4596BC80" w14:textId="77777777" w:rsidR="00D965DB" w:rsidRPr="001672B5" w:rsidRDefault="00D965DB" w:rsidP="00D965DB">
      <w:pPr>
        <w:spacing w:after="0"/>
        <w:rPr>
          <w:rFonts w:ascii="Museo Sans Cond 300" w:hAnsi="Museo Sans Cond 300"/>
          <w:sz w:val="24"/>
        </w:rPr>
      </w:pPr>
    </w:p>
    <w:p w14:paraId="42CA4CEC" w14:textId="77777777" w:rsidR="00D965DB" w:rsidRDefault="00F10DBC" w:rsidP="00280D8C">
      <w:pPr>
        <w:pStyle w:val="EZ"/>
      </w:pPr>
      <w:bookmarkStart w:id="15" w:name="_Toc487634804"/>
      <w:r>
        <w:t xml:space="preserve">2. </w:t>
      </w:r>
      <w:r w:rsidR="00D965DB" w:rsidRPr="001672B5">
        <w:t>Flip TV</w:t>
      </w:r>
      <w:bookmarkEnd w:id="15"/>
    </w:p>
    <w:p w14:paraId="65F5CC14" w14:textId="77777777" w:rsidR="00E433DE" w:rsidRPr="00E433DE" w:rsidRDefault="00E36C3D" w:rsidP="00F10DBC">
      <w:pPr>
        <w:pStyle w:val="EZ"/>
        <w:rPr>
          <w:b w:val="0"/>
          <w:sz w:val="16"/>
          <w:szCs w:val="16"/>
        </w:rPr>
      </w:pPr>
      <w:bookmarkStart w:id="16" w:name="_Toc487634352"/>
      <w:bookmarkStart w:id="17" w:name="_Toc487634386"/>
      <w:bookmarkStart w:id="18" w:name="_Toc487634805"/>
      <w:r w:rsidRPr="00E36C3D">
        <w:rPr>
          <w:b w:val="0"/>
          <w:sz w:val="16"/>
          <w:szCs w:val="16"/>
        </w:rPr>
        <w:t>Flip Otthon és Flip Ot</w:t>
      </w:r>
      <w:r w:rsidR="00D44026">
        <w:rPr>
          <w:b w:val="0"/>
          <w:sz w:val="16"/>
          <w:szCs w:val="16"/>
        </w:rPr>
        <w:t>t</w:t>
      </w:r>
      <w:r w:rsidRPr="00E36C3D">
        <w:rPr>
          <w:b w:val="0"/>
          <w:sz w:val="16"/>
          <w:szCs w:val="16"/>
        </w:rPr>
        <w:t>hon+ csomagban</w:t>
      </w:r>
      <w:bookmarkEnd w:id="16"/>
      <w:bookmarkEnd w:id="17"/>
      <w:bookmarkEnd w:id="18"/>
    </w:p>
    <w:p w14:paraId="21A30D02" w14:textId="77777777" w:rsidR="00D965DB" w:rsidRPr="001672B5" w:rsidRDefault="00D965DB" w:rsidP="00D965DB">
      <w:pPr>
        <w:spacing w:after="0"/>
        <w:rPr>
          <w:rFonts w:ascii="Museo Sans Cond 300" w:hAnsi="Museo Sans Cond 300"/>
          <w:sz w:val="24"/>
        </w:rPr>
      </w:pPr>
    </w:p>
    <w:tbl>
      <w:tblPr>
        <w:tblW w:w="6415" w:type="dxa"/>
        <w:tblInd w:w="57" w:type="dxa"/>
        <w:tblCellMar>
          <w:left w:w="70" w:type="dxa"/>
          <w:right w:w="70" w:type="dxa"/>
        </w:tblCellMar>
        <w:tblLook w:val="04A0" w:firstRow="1" w:lastRow="0" w:firstColumn="1" w:lastColumn="0" w:noHBand="0" w:noVBand="1"/>
      </w:tblPr>
      <w:tblGrid>
        <w:gridCol w:w="1717"/>
        <w:gridCol w:w="1520"/>
        <w:gridCol w:w="1239"/>
        <w:gridCol w:w="700"/>
        <w:gridCol w:w="1239"/>
      </w:tblGrid>
      <w:tr w:rsidR="00D965DB" w:rsidRPr="00802A76" w14:paraId="15C55928" w14:textId="77777777" w:rsidTr="000A4247">
        <w:trPr>
          <w:trHeight w:val="240"/>
        </w:trPr>
        <w:tc>
          <w:tcPr>
            <w:tcW w:w="1717" w:type="dxa"/>
            <w:tcBorders>
              <w:top w:val="single" w:sz="4" w:space="0" w:color="auto"/>
              <w:left w:val="single" w:sz="4" w:space="0" w:color="auto"/>
              <w:bottom w:val="single" w:sz="4" w:space="0" w:color="auto"/>
              <w:right w:val="single" w:sz="4" w:space="0" w:color="auto"/>
            </w:tcBorders>
            <w:shd w:val="clear" w:color="auto" w:fill="auto"/>
            <w:hideMark/>
          </w:tcPr>
          <w:p w14:paraId="0736D53B"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520" w:type="dxa"/>
            <w:tcBorders>
              <w:top w:val="single" w:sz="4" w:space="0" w:color="auto"/>
              <w:left w:val="nil"/>
              <w:bottom w:val="single" w:sz="4" w:space="0" w:color="auto"/>
              <w:right w:val="single" w:sz="4" w:space="0" w:color="auto"/>
            </w:tcBorders>
            <w:shd w:val="clear" w:color="auto" w:fill="auto"/>
            <w:noWrap/>
            <w:hideMark/>
          </w:tcPr>
          <w:p w14:paraId="5D9EE131"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239" w:type="dxa"/>
            <w:tcBorders>
              <w:top w:val="single" w:sz="4" w:space="0" w:color="auto"/>
              <w:left w:val="nil"/>
              <w:bottom w:val="single" w:sz="4" w:space="0" w:color="auto"/>
              <w:right w:val="single" w:sz="4" w:space="0" w:color="auto"/>
            </w:tcBorders>
            <w:shd w:val="clear" w:color="auto" w:fill="auto"/>
            <w:hideMark/>
          </w:tcPr>
          <w:p w14:paraId="33320DD0"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0" w:type="dxa"/>
            <w:tcBorders>
              <w:top w:val="single" w:sz="4" w:space="0" w:color="auto"/>
              <w:left w:val="nil"/>
              <w:bottom w:val="single" w:sz="4" w:space="0" w:color="auto"/>
              <w:right w:val="single" w:sz="4" w:space="0" w:color="auto"/>
            </w:tcBorders>
            <w:shd w:val="clear" w:color="auto" w:fill="auto"/>
            <w:hideMark/>
          </w:tcPr>
          <w:p w14:paraId="2248A574"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39" w:type="dxa"/>
            <w:tcBorders>
              <w:top w:val="single" w:sz="4" w:space="0" w:color="auto"/>
              <w:left w:val="nil"/>
              <w:bottom w:val="single" w:sz="4" w:space="0" w:color="auto"/>
              <w:right w:val="single" w:sz="4" w:space="0" w:color="auto"/>
            </w:tcBorders>
            <w:shd w:val="clear" w:color="auto" w:fill="auto"/>
            <w:hideMark/>
          </w:tcPr>
          <w:p w14:paraId="58001227"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D965DB" w:rsidRPr="00802A76" w14:paraId="46AFEA6A" w14:textId="77777777" w:rsidTr="000A4247">
        <w:trPr>
          <w:trHeight w:val="240"/>
        </w:trPr>
        <w:tc>
          <w:tcPr>
            <w:tcW w:w="1717" w:type="dxa"/>
            <w:tcBorders>
              <w:top w:val="nil"/>
              <w:left w:val="single" w:sz="4" w:space="0" w:color="auto"/>
              <w:bottom w:val="single" w:sz="4" w:space="0" w:color="auto"/>
              <w:right w:val="single" w:sz="4" w:space="0" w:color="auto"/>
            </w:tcBorders>
            <w:shd w:val="clear" w:color="auto" w:fill="auto"/>
            <w:hideMark/>
          </w:tcPr>
          <w:p w14:paraId="4EFA1817" w14:textId="77777777" w:rsidR="00D965DB" w:rsidRPr="00F67A8B" w:rsidRDefault="00D965DB" w:rsidP="000A4247">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Flip TV</w:t>
            </w:r>
          </w:p>
        </w:tc>
        <w:tc>
          <w:tcPr>
            <w:tcW w:w="1520" w:type="dxa"/>
            <w:tcBorders>
              <w:top w:val="nil"/>
              <w:left w:val="nil"/>
              <w:bottom w:val="single" w:sz="4" w:space="0" w:color="auto"/>
              <w:right w:val="single" w:sz="4" w:space="0" w:color="auto"/>
            </w:tcBorders>
            <w:shd w:val="clear" w:color="auto" w:fill="auto"/>
            <w:noWrap/>
            <w:hideMark/>
          </w:tcPr>
          <w:p w14:paraId="6B7B0BE9"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törthavi</w:t>
            </w:r>
          </w:p>
        </w:tc>
        <w:tc>
          <w:tcPr>
            <w:tcW w:w="1239" w:type="dxa"/>
            <w:tcBorders>
              <w:top w:val="nil"/>
              <w:left w:val="nil"/>
              <w:bottom w:val="single" w:sz="4" w:space="0" w:color="auto"/>
              <w:right w:val="single" w:sz="4" w:space="0" w:color="auto"/>
            </w:tcBorders>
            <w:shd w:val="clear" w:color="auto" w:fill="auto"/>
            <w:hideMark/>
          </w:tcPr>
          <w:p w14:paraId="6A84D683"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1 968,5039 Ft</w:t>
            </w:r>
          </w:p>
        </w:tc>
        <w:tc>
          <w:tcPr>
            <w:tcW w:w="700" w:type="dxa"/>
            <w:tcBorders>
              <w:top w:val="nil"/>
              <w:left w:val="nil"/>
              <w:bottom w:val="single" w:sz="4" w:space="0" w:color="auto"/>
              <w:right w:val="single" w:sz="4" w:space="0" w:color="auto"/>
            </w:tcBorders>
            <w:shd w:val="clear" w:color="auto" w:fill="auto"/>
            <w:hideMark/>
          </w:tcPr>
          <w:p w14:paraId="05265CF3"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39" w:type="dxa"/>
            <w:tcBorders>
              <w:top w:val="nil"/>
              <w:left w:val="nil"/>
              <w:bottom w:val="single" w:sz="4" w:space="0" w:color="auto"/>
              <w:right w:val="single" w:sz="4" w:space="0" w:color="auto"/>
            </w:tcBorders>
            <w:shd w:val="clear" w:color="auto" w:fill="auto"/>
            <w:hideMark/>
          </w:tcPr>
          <w:p w14:paraId="2BC88555"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2 500 Ft</w:t>
            </w:r>
          </w:p>
        </w:tc>
      </w:tr>
    </w:tbl>
    <w:p w14:paraId="65C0CADC" w14:textId="77777777" w:rsidR="00D965DB" w:rsidRPr="001672B5" w:rsidRDefault="00D965DB" w:rsidP="00D965DB">
      <w:pPr>
        <w:spacing w:after="0"/>
        <w:rPr>
          <w:rFonts w:ascii="Museo Sans Cond 300" w:hAnsi="Museo Sans Cond 300"/>
          <w:sz w:val="24"/>
        </w:rPr>
      </w:pPr>
    </w:p>
    <w:p w14:paraId="30333868" w14:textId="77777777" w:rsidR="00557938" w:rsidRPr="001672B5" w:rsidRDefault="00D965DB" w:rsidP="00D965DB">
      <w:pPr>
        <w:spacing w:after="0"/>
        <w:rPr>
          <w:rFonts w:ascii="Museo Sans Cond 300" w:hAnsi="Museo Sans Cond 300"/>
          <w:sz w:val="24"/>
        </w:rPr>
      </w:pPr>
      <w:r w:rsidRPr="001672B5">
        <w:rPr>
          <w:rFonts w:ascii="Museo Sans Cond 300" w:hAnsi="Museo Sans Cond 300"/>
          <w:sz w:val="24"/>
        </w:rPr>
        <w:t>A Flip TV szolgáltatás</w:t>
      </w:r>
      <w:r w:rsidR="00DD08A5" w:rsidRPr="001672B5">
        <w:rPr>
          <w:rFonts w:ascii="Museo Sans Cond 300" w:hAnsi="Museo Sans Cond 300"/>
          <w:sz w:val="24"/>
        </w:rPr>
        <w:t>t a Szolgáltató</w:t>
      </w:r>
      <w:r w:rsidRPr="001672B5">
        <w:rPr>
          <w:rFonts w:ascii="Museo Sans Cond 300" w:hAnsi="Museo Sans Cond 300"/>
          <w:sz w:val="24"/>
        </w:rPr>
        <w:t xml:space="preserve"> IPTV </w:t>
      </w:r>
      <w:r w:rsidR="00406BF6" w:rsidRPr="001672B5">
        <w:rPr>
          <w:rFonts w:ascii="Museo Sans Cond 300" w:hAnsi="Museo Sans Cond 300"/>
          <w:sz w:val="24"/>
        </w:rPr>
        <w:t>technológián nyújt</w:t>
      </w:r>
      <w:r w:rsidR="00557938" w:rsidRPr="001672B5">
        <w:rPr>
          <w:rFonts w:ascii="Museo Sans Cond 300" w:hAnsi="Museo Sans Cond 300"/>
          <w:sz w:val="24"/>
        </w:rPr>
        <w:t>ja</w:t>
      </w:r>
      <w:r w:rsidR="00406BF6" w:rsidRPr="001672B5">
        <w:rPr>
          <w:rFonts w:ascii="Museo Sans Cond 300" w:hAnsi="Museo Sans Cond 300"/>
          <w:sz w:val="24"/>
        </w:rPr>
        <w:t xml:space="preserve"> </w:t>
      </w:r>
      <w:r w:rsidRPr="001672B5">
        <w:rPr>
          <w:rFonts w:ascii="Museo Sans Cond 300" w:hAnsi="Museo Sans Cond 300"/>
          <w:sz w:val="24"/>
        </w:rPr>
        <w:t xml:space="preserve">130 db </w:t>
      </w:r>
      <w:r w:rsidR="00406BF6" w:rsidRPr="001672B5">
        <w:rPr>
          <w:rFonts w:ascii="Museo Sans Cond 300" w:hAnsi="Museo Sans Cond 300"/>
          <w:sz w:val="24"/>
        </w:rPr>
        <w:t xml:space="preserve">digitális </w:t>
      </w:r>
      <w:r w:rsidRPr="001672B5">
        <w:rPr>
          <w:rFonts w:ascii="Museo Sans Cond 300" w:hAnsi="Museo Sans Cond 300"/>
          <w:sz w:val="24"/>
        </w:rPr>
        <w:t>csatorn</w:t>
      </w:r>
      <w:r w:rsidR="00406BF6" w:rsidRPr="001672B5">
        <w:rPr>
          <w:rFonts w:ascii="Museo Sans Cond 300" w:hAnsi="Museo Sans Cond 300"/>
          <w:sz w:val="24"/>
        </w:rPr>
        <w:t>ával, mely</w:t>
      </w:r>
      <w:r w:rsidRPr="001672B5">
        <w:rPr>
          <w:rFonts w:ascii="Museo Sans Cond 300" w:hAnsi="Museo Sans Cond 300"/>
          <w:sz w:val="24"/>
        </w:rPr>
        <w:t xml:space="preserve">ből 24 HD </w:t>
      </w:r>
      <w:r w:rsidR="00406BF6" w:rsidRPr="001672B5">
        <w:rPr>
          <w:rFonts w:ascii="Museo Sans Cond 300" w:hAnsi="Museo Sans Cond 300"/>
          <w:sz w:val="24"/>
        </w:rPr>
        <w:t>minőségben érhető el</w:t>
      </w:r>
      <w:r w:rsidR="00DD08A5" w:rsidRPr="001672B5">
        <w:rPr>
          <w:rFonts w:ascii="Museo Sans Cond 300" w:hAnsi="Museo Sans Cond 300"/>
          <w:sz w:val="24"/>
        </w:rPr>
        <w:t>, arra alkalmas televízió készülék esetén</w:t>
      </w:r>
      <w:r w:rsidR="00406BF6" w:rsidRPr="001672B5">
        <w:rPr>
          <w:rFonts w:ascii="Museo Sans Cond 300" w:hAnsi="Museo Sans Cond 300"/>
          <w:sz w:val="24"/>
        </w:rPr>
        <w:t xml:space="preserve">.  </w:t>
      </w:r>
    </w:p>
    <w:p w14:paraId="3807C97F" w14:textId="77777777" w:rsidR="0064063B" w:rsidRPr="001672B5" w:rsidRDefault="00D71D94" w:rsidP="00D965DB">
      <w:pPr>
        <w:spacing w:after="0"/>
        <w:rPr>
          <w:rFonts w:ascii="Museo Sans Cond 300" w:hAnsi="Museo Sans Cond 300"/>
          <w:sz w:val="24"/>
        </w:rPr>
      </w:pPr>
      <w:r w:rsidRPr="001672B5">
        <w:rPr>
          <w:rFonts w:ascii="Museo Sans Cond 300" w:hAnsi="Museo Sans Cond 300"/>
          <w:sz w:val="24"/>
        </w:rPr>
        <w:t xml:space="preserve">A Flip TV szolgáltatás több televízió készüléken is igénybe vehető, az első </w:t>
      </w:r>
      <w:proofErr w:type="spellStart"/>
      <w:r w:rsidRPr="001672B5">
        <w:rPr>
          <w:rFonts w:ascii="Museo Sans Cond 300" w:hAnsi="Museo Sans Cond 300"/>
          <w:sz w:val="24"/>
        </w:rPr>
        <w:t>set</w:t>
      </w:r>
      <w:proofErr w:type="spellEnd"/>
      <w:r w:rsidRPr="001672B5">
        <w:rPr>
          <w:rFonts w:ascii="Museo Sans Cond 300" w:hAnsi="Museo Sans Cond 300"/>
          <w:sz w:val="24"/>
        </w:rPr>
        <w:t xml:space="preserve"> top </w:t>
      </w:r>
      <w:proofErr w:type="spellStart"/>
      <w:r w:rsidRPr="001672B5">
        <w:rPr>
          <w:rFonts w:ascii="Museo Sans Cond 300" w:hAnsi="Museo Sans Cond 300"/>
          <w:sz w:val="24"/>
        </w:rPr>
        <w:t>box</w:t>
      </w:r>
      <w:proofErr w:type="spellEnd"/>
      <w:r w:rsidRPr="001672B5">
        <w:rPr>
          <w:rFonts w:ascii="Museo Sans Cond 300" w:hAnsi="Museo Sans Cond 300"/>
          <w:sz w:val="24"/>
        </w:rPr>
        <w:t xml:space="preserve"> használata díjmentes. </w:t>
      </w:r>
      <w:r w:rsidR="00557938" w:rsidRPr="001672B5">
        <w:rPr>
          <w:rFonts w:ascii="Museo Sans Cond 300" w:hAnsi="Museo Sans Cond 300"/>
          <w:sz w:val="24"/>
        </w:rPr>
        <w:t xml:space="preserve">Az első </w:t>
      </w:r>
      <w:proofErr w:type="spellStart"/>
      <w:r w:rsidR="00557938" w:rsidRPr="001672B5">
        <w:rPr>
          <w:rFonts w:ascii="Museo Sans Cond 300" w:hAnsi="Museo Sans Cond 300"/>
          <w:sz w:val="24"/>
        </w:rPr>
        <w:t>set</w:t>
      </w:r>
      <w:proofErr w:type="spellEnd"/>
      <w:r w:rsidR="00557938" w:rsidRPr="001672B5">
        <w:rPr>
          <w:rFonts w:ascii="Museo Sans Cond 300" w:hAnsi="Museo Sans Cond 300"/>
          <w:sz w:val="24"/>
        </w:rPr>
        <w:t xml:space="preserve"> top </w:t>
      </w:r>
      <w:proofErr w:type="spellStart"/>
      <w:r w:rsidR="00557938" w:rsidRPr="001672B5">
        <w:rPr>
          <w:rFonts w:ascii="Museo Sans Cond 300" w:hAnsi="Museo Sans Cond 300"/>
          <w:sz w:val="24"/>
        </w:rPr>
        <w:t>boxon</w:t>
      </w:r>
      <w:proofErr w:type="spellEnd"/>
      <w:r w:rsidR="00557938" w:rsidRPr="001672B5">
        <w:rPr>
          <w:rFonts w:ascii="Museo Sans Cond 300" w:hAnsi="Museo Sans Cond 300"/>
          <w:sz w:val="24"/>
        </w:rPr>
        <w:t xml:space="preserve"> kívül második vagy harmadik </w:t>
      </w:r>
      <w:proofErr w:type="spellStart"/>
      <w:r w:rsidR="00557938" w:rsidRPr="001672B5">
        <w:rPr>
          <w:rFonts w:ascii="Museo Sans Cond 300" w:hAnsi="Museo Sans Cond 300"/>
          <w:sz w:val="24"/>
        </w:rPr>
        <w:t>set</w:t>
      </w:r>
      <w:proofErr w:type="spellEnd"/>
      <w:r w:rsidR="00557938" w:rsidRPr="001672B5">
        <w:rPr>
          <w:rFonts w:ascii="Museo Sans Cond 300" w:hAnsi="Museo Sans Cond 300"/>
          <w:sz w:val="24"/>
        </w:rPr>
        <w:t xml:space="preserve"> top </w:t>
      </w:r>
      <w:proofErr w:type="spellStart"/>
      <w:r w:rsidR="00557938" w:rsidRPr="001672B5">
        <w:rPr>
          <w:rFonts w:ascii="Museo Sans Cond 300" w:hAnsi="Museo Sans Cond 300"/>
          <w:sz w:val="24"/>
        </w:rPr>
        <w:t>box</w:t>
      </w:r>
      <w:proofErr w:type="spellEnd"/>
      <w:r w:rsidR="00557938" w:rsidRPr="001672B5">
        <w:rPr>
          <w:rFonts w:ascii="Museo Sans Cond 300" w:hAnsi="Museo Sans Cond 300"/>
          <w:sz w:val="24"/>
        </w:rPr>
        <w:t xml:space="preserve"> készüléke</w:t>
      </w:r>
      <w:r w:rsidRPr="001672B5">
        <w:rPr>
          <w:rFonts w:ascii="Museo Sans Cond 300" w:hAnsi="Museo Sans Cond 300"/>
          <w:sz w:val="24"/>
        </w:rPr>
        <w:t xml:space="preserve">t a szolgáltatás első megrendelésekor, vagy később, </w:t>
      </w:r>
      <w:proofErr w:type="gramStart"/>
      <w:r w:rsidRPr="001672B5">
        <w:rPr>
          <w:rFonts w:ascii="Museo Sans Cond 300" w:hAnsi="Museo Sans Cond 300"/>
          <w:sz w:val="24"/>
        </w:rPr>
        <w:t>telefonon  igényelheti</w:t>
      </w:r>
      <w:proofErr w:type="gramEnd"/>
      <w:r w:rsidRPr="001672B5">
        <w:rPr>
          <w:rFonts w:ascii="Museo Sans Cond 300" w:hAnsi="Museo Sans Cond 300"/>
          <w:sz w:val="24"/>
        </w:rPr>
        <w:t xml:space="preserve"> az Előfizető</w:t>
      </w:r>
      <w:r w:rsidR="004F1D0B" w:rsidRPr="001672B5">
        <w:rPr>
          <w:rFonts w:ascii="Museo Sans Cond 300" w:hAnsi="Museo Sans Cond 300"/>
          <w:sz w:val="24"/>
        </w:rPr>
        <w:t xml:space="preserve"> külön bérleti díjért</w:t>
      </w:r>
      <w:r w:rsidRPr="001672B5">
        <w:rPr>
          <w:rFonts w:ascii="Museo Sans Cond 300" w:hAnsi="Museo Sans Cond 300"/>
          <w:sz w:val="24"/>
        </w:rPr>
        <w:t xml:space="preserve">. </w:t>
      </w:r>
      <w:proofErr w:type="gramStart"/>
      <w:r w:rsidR="00406BF6" w:rsidRPr="001672B5">
        <w:rPr>
          <w:rFonts w:ascii="Museo Sans Cond 300" w:hAnsi="Museo Sans Cond 300"/>
          <w:sz w:val="24"/>
        </w:rPr>
        <w:t xml:space="preserve">Egy </w:t>
      </w:r>
      <w:r w:rsidRPr="001672B5">
        <w:rPr>
          <w:rFonts w:ascii="Museo Sans Cond 300" w:hAnsi="Museo Sans Cond 300"/>
          <w:sz w:val="24"/>
        </w:rPr>
        <w:t xml:space="preserve"> Flip</w:t>
      </w:r>
      <w:proofErr w:type="gramEnd"/>
      <w:r w:rsidRPr="001672B5">
        <w:rPr>
          <w:rFonts w:ascii="Museo Sans Cond 300" w:hAnsi="Museo Sans Cond 300"/>
          <w:sz w:val="24"/>
        </w:rPr>
        <w:t xml:space="preserve"> </w:t>
      </w:r>
      <w:r w:rsidR="00406BF6" w:rsidRPr="001672B5">
        <w:rPr>
          <w:rFonts w:ascii="Museo Sans Cond 300" w:hAnsi="Museo Sans Cond 300"/>
          <w:sz w:val="24"/>
        </w:rPr>
        <w:t xml:space="preserve">TV előfizetéshez legfeljebb </w:t>
      </w:r>
      <w:r w:rsidR="00D965DB" w:rsidRPr="001672B5">
        <w:rPr>
          <w:rFonts w:ascii="Museo Sans Cond 300" w:hAnsi="Museo Sans Cond 300"/>
          <w:sz w:val="24"/>
        </w:rPr>
        <w:t xml:space="preserve">3 </w:t>
      </w:r>
      <w:proofErr w:type="spellStart"/>
      <w:r w:rsidR="00D965DB" w:rsidRPr="001672B5">
        <w:rPr>
          <w:rFonts w:ascii="Museo Sans Cond 300" w:hAnsi="Museo Sans Cond 300"/>
          <w:sz w:val="24"/>
        </w:rPr>
        <w:t>set</w:t>
      </w:r>
      <w:proofErr w:type="spellEnd"/>
      <w:r w:rsidR="00D965DB" w:rsidRPr="001672B5">
        <w:rPr>
          <w:rFonts w:ascii="Museo Sans Cond 300" w:hAnsi="Museo Sans Cond 300"/>
          <w:sz w:val="24"/>
        </w:rPr>
        <w:t xml:space="preserve"> top </w:t>
      </w:r>
      <w:proofErr w:type="spellStart"/>
      <w:r w:rsidR="00D965DB" w:rsidRPr="001672B5">
        <w:rPr>
          <w:rFonts w:ascii="Museo Sans Cond 300" w:hAnsi="Museo Sans Cond 300"/>
          <w:sz w:val="24"/>
        </w:rPr>
        <w:t>bo</w:t>
      </w:r>
      <w:r w:rsidR="00406BF6" w:rsidRPr="001672B5">
        <w:rPr>
          <w:rFonts w:ascii="Museo Sans Cond 300" w:hAnsi="Museo Sans Cond 300"/>
          <w:sz w:val="24"/>
        </w:rPr>
        <w:t>x</w:t>
      </w:r>
      <w:proofErr w:type="spellEnd"/>
      <w:r w:rsidR="00406BF6" w:rsidRPr="001672B5">
        <w:rPr>
          <w:rFonts w:ascii="Museo Sans Cond 300" w:hAnsi="Museo Sans Cond 300"/>
          <w:sz w:val="24"/>
        </w:rPr>
        <w:t xml:space="preserve"> rendelhető.</w:t>
      </w:r>
      <w:r w:rsidR="00D965DB" w:rsidRPr="001672B5">
        <w:rPr>
          <w:rFonts w:ascii="Museo Sans Cond 300" w:hAnsi="Museo Sans Cond 300"/>
          <w:sz w:val="24"/>
        </w:rPr>
        <w:t xml:space="preserve"> </w:t>
      </w:r>
    </w:p>
    <w:p w14:paraId="1DC9CD34" w14:textId="77777777" w:rsidR="0064063B" w:rsidRPr="001672B5" w:rsidRDefault="0064063B" w:rsidP="00D965DB">
      <w:pPr>
        <w:spacing w:after="0"/>
        <w:rPr>
          <w:rFonts w:ascii="Museo Sans Cond 300" w:hAnsi="Museo Sans Cond 300"/>
          <w:sz w:val="24"/>
        </w:rPr>
      </w:pPr>
    </w:p>
    <w:p w14:paraId="61D202FA" w14:textId="77777777" w:rsidR="00D71D94" w:rsidRPr="001672B5" w:rsidRDefault="00557938" w:rsidP="00D965DB">
      <w:pPr>
        <w:spacing w:after="0"/>
        <w:rPr>
          <w:rFonts w:ascii="Museo Sans Cond 300" w:hAnsi="Museo Sans Cond 300"/>
          <w:sz w:val="24"/>
        </w:rPr>
      </w:pPr>
      <w:proofErr w:type="spellStart"/>
      <w:r w:rsidRPr="001672B5">
        <w:rPr>
          <w:rFonts w:ascii="Museo Sans Cond 300" w:hAnsi="Museo Sans Cond 300"/>
          <w:sz w:val="24"/>
        </w:rPr>
        <w:t>Set</w:t>
      </w:r>
      <w:proofErr w:type="spellEnd"/>
      <w:r w:rsidRPr="001672B5">
        <w:rPr>
          <w:rFonts w:ascii="Museo Sans Cond 300" w:hAnsi="Museo Sans Cond 300"/>
          <w:sz w:val="24"/>
        </w:rPr>
        <w:t xml:space="preserve"> top </w:t>
      </w:r>
      <w:proofErr w:type="spellStart"/>
      <w:r w:rsidRPr="001672B5">
        <w:rPr>
          <w:rFonts w:ascii="Museo Sans Cond 300" w:hAnsi="Museo Sans Cond 300"/>
          <w:sz w:val="24"/>
        </w:rPr>
        <w:t>box</w:t>
      </w:r>
      <w:proofErr w:type="spellEnd"/>
      <w:r w:rsidR="0064063B" w:rsidRPr="001672B5">
        <w:rPr>
          <w:rFonts w:ascii="Museo Sans Cond 300" w:hAnsi="Museo Sans Cond 300"/>
          <w:sz w:val="24"/>
        </w:rPr>
        <w:t xml:space="preserve"> bérleti díj:</w:t>
      </w:r>
    </w:p>
    <w:tbl>
      <w:tblPr>
        <w:tblW w:w="6415" w:type="dxa"/>
        <w:tblInd w:w="57" w:type="dxa"/>
        <w:tblCellMar>
          <w:left w:w="70" w:type="dxa"/>
          <w:right w:w="70" w:type="dxa"/>
        </w:tblCellMar>
        <w:tblLook w:val="04A0" w:firstRow="1" w:lastRow="0" w:firstColumn="1" w:lastColumn="0" w:noHBand="0" w:noVBand="1"/>
      </w:tblPr>
      <w:tblGrid>
        <w:gridCol w:w="1717"/>
        <w:gridCol w:w="1520"/>
        <w:gridCol w:w="1239"/>
        <w:gridCol w:w="700"/>
        <w:gridCol w:w="1239"/>
      </w:tblGrid>
      <w:tr w:rsidR="00D965DB" w:rsidRPr="00802A76" w14:paraId="43B6E85E" w14:textId="77777777" w:rsidTr="000A4247">
        <w:trPr>
          <w:trHeight w:val="240"/>
        </w:trPr>
        <w:tc>
          <w:tcPr>
            <w:tcW w:w="1717" w:type="dxa"/>
            <w:tcBorders>
              <w:top w:val="single" w:sz="4" w:space="0" w:color="auto"/>
              <w:left w:val="single" w:sz="4" w:space="0" w:color="auto"/>
              <w:bottom w:val="single" w:sz="4" w:space="0" w:color="auto"/>
              <w:right w:val="single" w:sz="4" w:space="0" w:color="auto"/>
            </w:tcBorders>
            <w:shd w:val="clear" w:color="auto" w:fill="auto"/>
            <w:hideMark/>
          </w:tcPr>
          <w:p w14:paraId="50C92EC6"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520" w:type="dxa"/>
            <w:tcBorders>
              <w:top w:val="single" w:sz="4" w:space="0" w:color="auto"/>
              <w:left w:val="nil"/>
              <w:bottom w:val="single" w:sz="4" w:space="0" w:color="auto"/>
              <w:right w:val="single" w:sz="4" w:space="0" w:color="auto"/>
            </w:tcBorders>
            <w:shd w:val="clear" w:color="auto" w:fill="auto"/>
            <w:noWrap/>
            <w:hideMark/>
          </w:tcPr>
          <w:p w14:paraId="511448BB"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1672B5">
              <w:rPr>
                <w:rFonts w:ascii="Museo Sans Cond 500" w:eastAsia="Times New Roman" w:hAnsi="Museo Sans Cond 500" w:cs="Calibri"/>
                <w:b/>
                <w:bCs/>
                <w:color w:val="000000"/>
                <w:sz w:val="20"/>
                <w:szCs w:val="20"/>
                <w:lang w:eastAsia="hu-HU"/>
              </w:rPr>
              <w:t>Számlázási</w:t>
            </w:r>
            <w:r w:rsidRPr="00F67A8B">
              <w:rPr>
                <w:rFonts w:ascii="Museo Sans Cond 300" w:eastAsia="Times New Roman" w:hAnsi="Museo Sans Cond 300" w:cs="Calibri"/>
                <w:b/>
                <w:bCs/>
                <w:color w:val="000000"/>
                <w:sz w:val="20"/>
                <w:szCs w:val="20"/>
                <w:lang w:eastAsia="hu-HU"/>
              </w:rPr>
              <w:t xml:space="preserve"> mód</w:t>
            </w:r>
          </w:p>
        </w:tc>
        <w:tc>
          <w:tcPr>
            <w:tcW w:w="1239" w:type="dxa"/>
            <w:tcBorders>
              <w:top w:val="single" w:sz="4" w:space="0" w:color="auto"/>
              <w:left w:val="nil"/>
              <w:bottom w:val="single" w:sz="4" w:space="0" w:color="auto"/>
              <w:right w:val="single" w:sz="4" w:space="0" w:color="auto"/>
            </w:tcBorders>
            <w:shd w:val="clear" w:color="auto" w:fill="auto"/>
            <w:hideMark/>
          </w:tcPr>
          <w:p w14:paraId="12370FDE"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0" w:type="dxa"/>
            <w:tcBorders>
              <w:top w:val="single" w:sz="4" w:space="0" w:color="auto"/>
              <w:left w:val="nil"/>
              <w:bottom w:val="single" w:sz="4" w:space="0" w:color="auto"/>
              <w:right w:val="single" w:sz="4" w:space="0" w:color="auto"/>
            </w:tcBorders>
            <w:shd w:val="clear" w:color="auto" w:fill="auto"/>
            <w:hideMark/>
          </w:tcPr>
          <w:p w14:paraId="65687AA2"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39" w:type="dxa"/>
            <w:tcBorders>
              <w:top w:val="single" w:sz="4" w:space="0" w:color="auto"/>
              <w:left w:val="nil"/>
              <w:bottom w:val="single" w:sz="4" w:space="0" w:color="auto"/>
              <w:right w:val="single" w:sz="4" w:space="0" w:color="auto"/>
            </w:tcBorders>
            <w:shd w:val="clear" w:color="auto" w:fill="auto"/>
            <w:hideMark/>
          </w:tcPr>
          <w:p w14:paraId="74358186"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D965DB" w:rsidRPr="00802A76" w14:paraId="2056F3B4" w14:textId="77777777" w:rsidTr="000A4247">
        <w:trPr>
          <w:trHeight w:val="240"/>
        </w:trPr>
        <w:tc>
          <w:tcPr>
            <w:tcW w:w="1717" w:type="dxa"/>
            <w:tcBorders>
              <w:top w:val="nil"/>
              <w:left w:val="single" w:sz="4" w:space="0" w:color="auto"/>
              <w:bottom w:val="single" w:sz="4" w:space="0" w:color="auto"/>
              <w:right w:val="single" w:sz="4" w:space="0" w:color="auto"/>
            </w:tcBorders>
            <w:shd w:val="clear" w:color="auto" w:fill="auto"/>
            <w:hideMark/>
          </w:tcPr>
          <w:p w14:paraId="5AFD2D32" w14:textId="77777777" w:rsidR="00D965DB" w:rsidRPr="00F67A8B" w:rsidRDefault="00D965DB" w:rsidP="000A4247">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 xml:space="preserve"> + </w:t>
            </w:r>
            <w:proofErr w:type="spellStart"/>
            <w:r w:rsidRPr="00F67A8B">
              <w:rPr>
                <w:rFonts w:ascii="Museo Sans Cond 300" w:eastAsia="Times New Roman" w:hAnsi="Museo Sans Cond 300" w:cs="Calibri"/>
                <w:sz w:val="20"/>
                <w:szCs w:val="20"/>
                <w:lang w:eastAsia="hu-HU"/>
              </w:rPr>
              <w:t>set</w:t>
            </w:r>
            <w:proofErr w:type="spellEnd"/>
            <w:r w:rsidRPr="00F67A8B">
              <w:rPr>
                <w:rFonts w:ascii="Museo Sans Cond 300" w:eastAsia="Times New Roman" w:hAnsi="Museo Sans Cond 300" w:cs="Calibri"/>
                <w:sz w:val="20"/>
                <w:szCs w:val="20"/>
                <w:lang w:eastAsia="hu-HU"/>
              </w:rPr>
              <w:t xml:space="preserve"> top </w:t>
            </w:r>
            <w:proofErr w:type="spellStart"/>
            <w:r w:rsidRPr="00F67A8B">
              <w:rPr>
                <w:rFonts w:ascii="Museo Sans Cond 300" w:eastAsia="Times New Roman" w:hAnsi="Museo Sans Cond 300" w:cs="Calibri"/>
                <w:sz w:val="20"/>
                <w:szCs w:val="20"/>
                <w:lang w:eastAsia="hu-HU"/>
              </w:rPr>
              <w:t>box</w:t>
            </w:r>
            <w:proofErr w:type="spellEnd"/>
          </w:p>
        </w:tc>
        <w:tc>
          <w:tcPr>
            <w:tcW w:w="1520" w:type="dxa"/>
            <w:tcBorders>
              <w:top w:val="nil"/>
              <w:left w:val="nil"/>
              <w:bottom w:val="single" w:sz="4" w:space="0" w:color="auto"/>
              <w:right w:val="single" w:sz="4" w:space="0" w:color="auto"/>
            </w:tcBorders>
            <w:shd w:val="clear" w:color="auto" w:fill="auto"/>
            <w:noWrap/>
            <w:hideMark/>
          </w:tcPr>
          <w:p w14:paraId="3DBBC935"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törthavi / db</w:t>
            </w:r>
          </w:p>
        </w:tc>
        <w:tc>
          <w:tcPr>
            <w:tcW w:w="1239" w:type="dxa"/>
            <w:tcBorders>
              <w:top w:val="nil"/>
              <w:left w:val="nil"/>
              <w:bottom w:val="single" w:sz="4" w:space="0" w:color="auto"/>
              <w:right w:val="single" w:sz="4" w:space="0" w:color="auto"/>
            </w:tcBorders>
            <w:shd w:val="clear" w:color="auto" w:fill="auto"/>
            <w:hideMark/>
          </w:tcPr>
          <w:p w14:paraId="6822BB43"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236,2205 Ft</w:t>
            </w:r>
          </w:p>
        </w:tc>
        <w:tc>
          <w:tcPr>
            <w:tcW w:w="700" w:type="dxa"/>
            <w:tcBorders>
              <w:top w:val="nil"/>
              <w:left w:val="nil"/>
              <w:bottom w:val="single" w:sz="4" w:space="0" w:color="auto"/>
              <w:right w:val="single" w:sz="4" w:space="0" w:color="auto"/>
            </w:tcBorders>
            <w:shd w:val="clear" w:color="auto" w:fill="auto"/>
            <w:hideMark/>
          </w:tcPr>
          <w:p w14:paraId="1776DE59"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39" w:type="dxa"/>
            <w:tcBorders>
              <w:top w:val="nil"/>
              <w:left w:val="nil"/>
              <w:bottom w:val="single" w:sz="4" w:space="0" w:color="auto"/>
              <w:right w:val="single" w:sz="4" w:space="0" w:color="auto"/>
            </w:tcBorders>
            <w:shd w:val="clear" w:color="auto" w:fill="auto"/>
            <w:hideMark/>
          </w:tcPr>
          <w:p w14:paraId="463CAA1D"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300 Ft</w:t>
            </w:r>
          </w:p>
        </w:tc>
      </w:tr>
    </w:tbl>
    <w:p w14:paraId="42CFF9B6" w14:textId="77777777" w:rsidR="00D965DB" w:rsidRPr="001672B5" w:rsidRDefault="00D965DB" w:rsidP="00D965DB">
      <w:pPr>
        <w:spacing w:after="0"/>
        <w:rPr>
          <w:rFonts w:ascii="Museo Sans Cond 300" w:hAnsi="Museo Sans Cond 300"/>
          <w:sz w:val="24"/>
        </w:rPr>
      </w:pPr>
    </w:p>
    <w:p w14:paraId="3FAB933C" w14:textId="77777777" w:rsidR="00D965DB" w:rsidRPr="001672B5" w:rsidRDefault="00D965DB" w:rsidP="00D965DB">
      <w:pPr>
        <w:spacing w:after="0"/>
        <w:rPr>
          <w:rFonts w:ascii="Museo Sans Cond 300" w:hAnsi="Museo Sans Cond 300"/>
          <w:sz w:val="24"/>
        </w:rPr>
      </w:pPr>
      <w:proofErr w:type="gramStart"/>
      <w:r w:rsidRPr="001672B5">
        <w:rPr>
          <w:rFonts w:ascii="Museo Sans Cond 300" w:hAnsi="Museo Sans Cond 300"/>
          <w:sz w:val="24"/>
        </w:rPr>
        <w:t xml:space="preserve">A </w:t>
      </w:r>
      <w:r w:rsidR="0064063B" w:rsidRPr="001672B5">
        <w:rPr>
          <w:rFonts w:ascii="Museo Sans Cond 300" w:hAnsi="Museo Sans Cond 300"/>
          <w:sz w:val="24"/>
        </w:rPr>
        <w:t xml:space="preserve"> Flip</w:t>
      </w:r>
      <w:proofErr w:type="gramEnd"/>
      <w:r w:rsidR="0064063B" w:rsidRPr="001672B5">
        <w:rPr>
          <w:rFonts w:ascii="Museo Sans Cond 300" w:hAnsi="Museo Sans Cond 300"/>
          <w:sz w:val="24"/>
        </w:rPr>
        <w:t xml:space="preserve"> </w:t>
      </w:r>
      <w:r w:rsidRPr="001672B5">
        <w:rPr>
          <w:rFonts w:ascii="Museo Sans Cond 300" w:hAnsi="Museo Sans Cond 300"/>
          <w:sz w:val="24"/>
        </w:rPr>
        <w:t>TV előfizetéshez kapcsolódó egyéb</w:t>
      </w:r>
      <w:r w:rsidR="0064063B" w:rsidRPr="001672B5">
        <w:rPr>
          <w:rFonts w:ascii="Museo Sans Cond 300" w:hAnsi="Museo Sans Cond 300"/>
          <w:sz w:val="24"/>
        </w:rPr>
        <w:t>, díjmentesen</w:t>
      </w:r>
      <w:r w:rsidRPr="001672B5">
        <w:rPr>
          <w:rFonts w:ascii="Museo Sans Cond 300" w:hAnsi="Museo Sans Cond 300"/>
          <w:sz w:val="24"/>
        </w:rPr>
        <w:t xml:space="preserve"> elérhető funkciók: szülői felügyelet, EPG, TXT, 2. </w:t>
      </w:r>
      <w:proofErr w:type="spellStart"/>
      <w:r w:rsidRPr="001672B5">
        <w:rPr>
          <w:rFonts w:ascii="Museo Sans Cond 300" w:hAnsi="Museo Sans Cond 300"/>
          <w:sz w:val="24"/>
        </w:rPr>
        <w:t>audio</w:t>
      </w:r>
      <w:proofErr w:type="spellEnd"/>
      <w:r w:rsidRPr="001672B5">
        <w:rPr>
          <w:rFonts w:ascii="Museo Sans Cond 300" w:hAnsi="Museo Sans Cond 300"/>
          <w:sz w:val="24"/>
        </w:rPr>
        <w:t xml:space="preserve"> </w:t>
      </w:r>
      <w:proofErr w:type="spellStart"/>
      <w:r w:rsidRPr="001672B5">
        <w:rPr>
          <w:rFonts w:ascii="Museo Sans Cond 300" w:hAnsi="Museo Sans Cond 300"/>
          <w:sz w:val="24"/>
        </w:rPr>
        <w:t>stream</w:t>
      </w:r>
      <w:proofErr w:type="spellEnd"/>
      <w:r w:rsidRPr="001672B5">
        <w:rPr>
          <w:rFonts w:ascii="Museo Sans Cond 300" w:hAnsi="Museo Sans Cond 300"/>
          <w:sz w:val="24"/>
        </w:rPr>
        <w:t xml:space="preserve"> (</w:t>
      </w:r>
      <w:r w:rsidR="0064063B" w:rsidRPr="001672B5">
        <w:rPr>
          <w:rFonts w:ascii="Museo Sans Cond 300" w:hAnsi="Museo Sans Cond 300"/>
          <w:sz w:val="24"/>
        </w:rPr>
        <w:t xml:space="preserve">amennyiben </w:t>
      </w:r>
      <w:r w:rsidRPr="001672B5">
        <w:rPr>
          <w:rFonts w:ascii="Museo Sans Cond 300" w:hAnsi="Museo Sans Cond 300"/>
          <w:sz w:val="24"/>
        </w:rPr>
        <w:t xml:space="preserve">a műsorhoz elérhető). </w:t>
      </w:r>
    </w:p>
    <w:p w14:paraId="343C2FA7" w14:textId="77777777" w:rsidR="00D965DB" w:rsidRPr="001672B5" w:rsidRDefault="00D965DB" w:rsidP="00D965DB">
      <w:pPr>
        <w:spacing w:after="0"/>
        <w:rPr>
          <w:rFonts w:ascii="Museo Sans Cond 300" w:hAnsi="Museo Sans Cond 300"/>
          <w:sz w:val="24"/>
        </w:rPr>
      </w:pPr>
      <w:r w:rsidRPr="001672B5">
        <w:rPr>
          <w:rFonts w:ascii="Museo Sans Cond 300" w:hAnsi="Museo Sans Cond 300"/>
          <w:sz w:val="24"/>
        </w:rPr>
        <w:t xml:space="preserve">Egyéb értéknövelt szolgáltatások nem érhetők el (pl. PVR, SVOD, HBO, </w:t>
      </w:r>
      <w:proofErr w:type="spellStart"/>
      <w:r w:rsidRPr="001672B5">
        <w:rPr>
          <w:rFonts w:ascii="Museo Sans Cond 300" w:hAnsi="Museo Sans Cond 300"/>
          <w:sz w:val="24"/>
        </w:rPr>
        <w:t>minipay</w:t>
      </w:r>
      <w:proofErr w:type="spellEnd"/>
      <w:r w:rsidRPr="001672B5">
        <w:rPr>
          <w:rFonts w:ascii="Museo Sans Cond 300" w:hAnsi="Museo Sans Cond 300"/>
          <w:sz w:val="24"/>
        </w:rPr>
        <w:t xml:space="preserve">, indító képernyő ajánlóval, interaktív </w:t>
      </w:r>
      <w:proofErr w:type="spellStart"/>
      <w:r w:rsidRPr="001672B5">
        <w:rPr>
          <w:rFonts w:ascii="Museo Sans Cond 300" w:hAnsi="Museo Sans Cond 300"/>
          <w:sz w:val="24"/>
        </w:rPr>
        <w:t>app</w:t>
      </w:r>
      <w:proofErr w:type="spellEnd"/>
      <w:r w:rsidRPr="001672B5">
        <w:rPr>
          <w:rFonts w:ascii="Museo Sans Cond 300" w:hAnsi="Museo Sans Cond 300"/>
          <w:sz w:val="24"/>
        </w:rPr>
        <w:t>-ok).</w:t>
      </w:r>
    </w:p>
    <w:p w14:paraId="03FCDEC1" w14:textId="77777777" w:rsidR="000C77C4" w:rsidRPr="001672B5" w:rsidRDefault="000C77C4" w:rsidP="00D965DB">
      <w:pPr>
        <w:spacing w:after="0"/>
        <w:rPr>
          <w:rFonts w:ascii="Museo Sans Cond 300" w:hAnsi="Museo Sans Cond 300"/>
          <w:sz w:val="24"/>
        </w:rPr>
      </w:pPr>
    </w:p>
    <w:p w14:paraId="16FA57B9" w14:textId="77777777" w:rsidR="000C77C4" w:rsidRPr="001672B5" w:rsidRDefault="000C77C4" w:rsidP="001672B5">
      <w:pPr>
        <w:spacing w:after="0"/>
        <w:outlineLvl w:val="0"/>
        <w:rPr>
          <w:rFonts w:ascii="Museo Sans Cond 300" w:hAnsi="Museo Sans Cond 300"/>
          <w:sz w:val="24"/>
        </w:rPr>
      </w:pPr>
      <w:bookmarkStart w:id="19" w:name="_Toc436307996"/>
      <w:bookmarkStart w:id="20" w:name="_Toc479002008"/>
      <w:r w:rsidRPr="001672B5">
        <w:rPr>
          <w:rFonts w:ascii="Museo Sans Cond 300" w:hAnsi="Museo Sans Cond 300"/>
          <w:sz w:val="24"/>
        </w:rPr>
        <w:t xml:space="preserve">IPTV televízió műsorok </w:t>
      </w:r>
      <w:bookmarkEnd w:id="19"/>
      <w:bookmarkEnd w:id="20"/>
    </w:p>
    <w:p w14:paraId="1D04243C" w14:textId="77777777" w:rsidR="000C77C4" w:rsidRPr="001672B5" w:rsidRDefault="000C77C4" w:rsidP="000C77C4">
      <w:pPr>
        <w:spacing w:after="0"/>
        <w:rPr>
          <w:rFonts w:ascii="Museo Sans Cond 300" w:hAnsi="Museo Sans Cond 300"/>
          <w:sz w:val="24"/>
        </w:rPr>
      </w:pPr>
      <w:r w:rsidRPr="001672B5">
        <w:rPr>
          <w:rFonts w:ascii="Museo Sans Cond 300" w:hAnsi="Museo Sans Cond 300"/>
          <w:sz w:val="24"/>
        </w:rPr>
        <w:t xml:space="preserve">A Szolgáltató az Eht. 132. § (2a) bekezdés a) pontja alapján 2017. </w:t>
      </w:r>
      <w:r w:rsidR="0001080C" w:rsidRPr="001672B5">
        <w:rPr>
          <w:rFonts w:ascii="Museo Sans Cond 300" w:hAnsi="Museo Sans Cond 300"/>
          <w:sz w:val="24"/>
        </w:rPr>
        <w:t>05. 31</w:t>
      </w:r>
      <w:r w:rsidR="00512EDD" w:rsidRPr="001672B5">
        <w:rPr>
          <w:rFonts w:ascii="Museo Sans Cond 300" w:hAnsi="Museo Sans Cond 300"/>
          <w:sz w:val="24"/>
        </w:rPr>
        <w:t xml:space="preserve">. </w:t>
      </w:r>
      <w:r w:rsidRPr="001672B5">
        <w:rPr>
          <w:rFonts w:ascii="Museo Sans Cond 300" w:hAnsi="Museo Sans Cond 300"/>
          <w:sz w:val="24"/>
        </w:rPr>
        <w:t xml:space="preserve">napjában határozza meg a jelen pontban leírt csatornakiosztásban szereplő valamennyi csatorna szerepeltetésének vállalt időpontját. A vállalás időtartama ezt követően minden naptári hónap végén meghosszabbodik a következő hónap utolsó </w:t>
      </w:r>
      <w:r w:rsidRPr="001672B5">
        <w:rPr>
          <w:rFonts w:ascii="Museo Sans Cond 300" w:hAnsi="Museo Sans Cond 300"/>
          <w:sz w:val="24"/>
        </w:rPr>
        <w:lastRenderedPageBreak/>
        <w:t>napjáig, kivéve, ha a Szolgáltató bármely, a kínálatban szereplő csatorna szerepeltetésére ettől eltérő időpontot vállal, és amelyről az Előfizetőket az ÁSZF módosításáról szóló értesítésben előzetesen tájékoztatja.</w:t>
      </w:r>
    </w:p>
    <w:p w14:paraId="42EEC4F9" w14:textId="77777777" w:rsidR="000C77C4" w:rsidRPr="001672B5" w:rsidRDefault="000C77C4" w:rsidP="000C77C4">
      <w:pPr>
        <w:rPr>
          <w:rFonts w:ascii="Museo Sans Cond 300" w:hAnsi="Museo Sans Cond 300"/>
          <w:sz w:val="24"/>
        </w:rPr>
      </w:pPr>
      <w:r w:rsidRPr="001672B5">
        <w:rPr>
          <w:rFonts w:ascii="Museo Sans Cond 300" w:hAnsi="Museo Sans Cond 300"/>
          <w:sz w:val="24"/>
        </w:rPr>
        <w:t xml:space="preserve">Az elosztott programok nyelvének meghatározása tájékoztató jellegű, amely műsoronként is eltérő lehet. A csatornák adott nyelven történő elérhetőségéért a Szolgáltató nem vállal felelősséget. </w:t>
      </w:r>
    </w:p>
    <w:p w14:paraId="5D07609E" w14:textId="77777777" w:rsidR="000C77C4" w:rsidRPr="001672B5" w:rsidRDefault="000C77C4" w:rsidP="000C77C4">
      <w:pPr>
        <w:rPr>
          <w:rFonts w:ascii="Museo Sans Cond 300" w:hAnsi="Museo Sans Cond 300"/>
          <w:sz w:val="24"/>
        </w:rPr>
      </w:pPr>
      <w:r w:rsidRPr="001672B5">
        <w:rPr>
          <w:rFonts w:ascii="Museo Sans Cond 300" w:hAnsi="Museo Sans Cond 300"/>
          <w:sz w:val="24"/>
        </w:rPr>
        <w:t>Csatornakiosztás:</w:t>
      </w:r>
    </w:p>
    <w:tbl>
      <w:tblPr>
        <w:tblW w:w="7571" w:type="dxa"/>
        <w:tblInd w:w="70" w:type="dxa"/>
        <w:tblCellMar>
          <w:left w:w="70" w:type="dxa"/>
          <w:right w:w="70" w:type="dxa"/>
        </w:tblCellMar>
        <w:tblLook w:val="04A0" w:firstRow="1" w:lastRow="0" w:firstColumn="1" w:lastColumn="0" w:noHBand="0" w:noVBand="1"/>
      </w:tblPr>
      <w:tblGrid>
        <w:gridCol w:w="920"/>
        <w:gridCol w:w="2688"/>
        <w:gridCol w:w="2488"/>
        <w:gridCol w:w="1475"/>
      </w:tblGrid>
      <w:tr w:rsidR="000C77C4" w:rsidRPr="000A4247" w14:paraId="0E784278" w14:textId="77777777" w:rsidTr="002B6EB2">
        <w:trPr>
          <w:trHeight w:val="315"/>
        </w:trPr>
        <w:tc>
          <w:tcPr>
            <w:tcW w:w="920" w:type="dxa"/>
            <w:tcBorders>
              <w:top w:val="nil"/>
              <w:left w:val="nil"/>
              <w:bottom w:val="nil"/>
              <w:right w:val="nil"/>
            </w:tcBorders>
            <w:shd w:val="clear" w:color="auto" w:fill="auto"/>
            <w:noWrap/>
            <w:vAlign w:val="bottom"/>
            <w:hideMark/>
          </w:tcPr>
          <w:p w14:paraId="7F127745" w14:textId="77777777" w:rsidR="000C77C4" w:rsidRPr="002B7D3E" w:rsidRDefault="000C77C4" w:rsidP="00DE1339">
            <w:pPr>
              <w:spacing w:after="0" w:line="240" w:lineRule="auto"/>
              <w:rPr>
                <w:rFonts w:ascii="Museo Sans Cond 300" w:eastAsia="Times New Roman" w:hAnsi="Museo Sans Cond 300" w:cs="Arial"/>
                <w:sz w:val="20"/>
                <w:szCs w:val="20"/>
                <w:lang w:eastAsia="hu-HU"/>
              </w:rPr>
            </w:pPr>
          </w:p>
        </w:tc>
        <w:tc>
          <w:tcPr>
            <w:tcW w:w="2688" w:type="dxa"/>
            <w:tcBorders>
              <w:top w:val="single" w:sz="4" w:space="0" w:color="auto"/>
              <w:left w:val="single" w:sz="4" w:space="0" w:color="auto"/>
              <w:bottom w:val="single" w:sz="4" w:space="0" w:color="auto"/>
              <w:right w:val="nil"/>
            </w:tcBorders>
            <w:shd w:val="clear" w:color="000000" w:fill="C0C0C0"/>
            <w:noWrap/>
            <w:vAlign w:val="bottom"/>
            <w:hideMark/>
          </w:tcPr>
          <w:p w14:paraId="02768529" w14:textId="77777777" w:rsidR="000C77C4" w:rsidRPr="00F67A8B" w:rsidRDefault="000C77C4" w:rsidP="00DE1339">
            <w:pPr>
              <w:spacing w:after="0" w:line="240" w:lineRule="auto"/>
              <w:rPr>
                <w:rFonts w:ascii="Museo Sans Cond 500" w:eastAsia="Times New Roman" w:hAnsi="Museo Sans Cond 500" w:cs="Calibri"/>
                <w:b/>
                <w:bCs/>
                <w:sz w:val="24"/>
                <w:szCs w:val="24"/>
                <w:lang w:eastAsia="hu-HU"/>
              </w:rPr>
            </w:pPr>
            <w:r w:rsidRPr="00F67A8B">
              <w:rPr>
                <w:rFonts w:ascii="Museo Sans Cond 500" w:eastAsia="Times New Roman" w:hAnsi="Museo Sans Cond 500" w:cs="Calibri"/>
                <w:b/>
                <w:bCs/>
                <w:sz w:val="24"/>
                <w:szCs w:val="24"/>
                <w:lang w:eastAsia="hu-HU"/>
              </w:rPr>
              <w:t>Program</w:t>
            </w:r>
          </w:p>
        </w:tc>
        <w:tc>
          <w:tcPr>
            <w:tcW w:w="2488" w:type="dxa"/>
            <w:tcBorders>
              <w:top w:val="single" w:sz="4" w:space="0" w:color="auto"/>
              <w:left w:val="nil"/>
              <w:bottom w:val="single" w:sz="4" w:space="0" w:color="auto"/>
              <w:right w:val="single" w:sz="4" w:space="0" w:color="auto"/>
            </w:tcBorders>
            <w:shd w:val="clear" w:color="000000" w:fill="C0C0C0"/>
            <w:noWrap/>
            <w:vAlign w:val="bottom"/>
            <w:hideMark/>
          </w:tcPr>
          <w:p w14:paraId="17DF2960" w14:textId="77777777" w:rsidR="000C77C4" w:rsidRPr="00F67A8B" w:rsidRDefault="000C77C4" w:rsidP="00DE1339">
            <w:pPr>
              <w:spacing w:after="0" w:line="240" w:lineRule="auto"/>
              <w:rPr>
                <w:rFonts w:ascii="Museo Sans Cond 500" w:eastAsia="Times New Roman" w:hAnsi="Museo Sans Cond 500" w:cs="Calibri"/>
                <w:b/>
                <w:bCs/>
                <w:sz w:val="24"/>
                <w:szCs w:val="24"/>
                <w:lang w:eastAsia="hu-HU"/>
              </w:rPr>
            </w:pPr>
            <w:r w:rsidRPr="00F67A8B">
              <w:rPr>
                <w:rFonts w:ascii="Museo Sans Cond 500" w:eastAsia="Times New Roman" w:hAnsi="Museo Sans Cond 500" w:cs="Calibri"/>
                <w:b/>
                <w:bCs/>
                <w:sz w:val="24"/>
                <w:szCs w:val="24"/>
                <w:lang w:eastAsia="hu-HU"/>
              </w:rPr>
              <w:t>Jelleg, profil</w:t>
            </w:r>
          </w:p>
        </w:tc>
        <w:tc>
          <w:tcPr>
            <w:tcW w:w="1475" w:type="dxa"/>
            <w:tcBorders>
              <w:top w:val="single" w:sz="4" w:space="0" w:color="auto"/>
              <w:left w:val="nil"/>
              <w:bottom w:val="single" w:sz="4" w:space="0" w:color="auto"/>
              <w:right w:val="single" w:sz="4" w:space="0" w:color="auto"/>
            </w:tcBorders>
            <w:shd w:val="clear" w:color="000000" w:fill="C0C0C0"/>
            <w:noWrap/>
            <w:vAlign w:val="bottom"/>
            <w:hideMark/>
          </w:tcPr>
          <w:p w14:paraId="6742F32F" w14:textId="77777777" w:rsidR="000C77C4" w:rsidRPr="00F67A8B" w:rsidRDefault="000C77C4" w:rsidP="00DE1339">
            <w:pPr>
              <w:spacing w:after="0" w:line="240" w:lineRule="auto"/>
              <w:rPr>
                <w:rFonts w:ascii="Museo Sans Cond 500" w:eastAsia="Times New Roman" w:hAnsi="Museo Sans Cond 500" w:cs="Calibri"/>
                <w:b/>
                <w:bCs/>
                <w:sz w:val="24"/>
                <w:szCs w:val="24"/>
                <w:lang w:eastAsia="hu-HU"/>
              </w:rPr>
            </w:pPr>
            <w:r w:rsidRPr="00F67A8B">
              <w:rPr>
                <w:rFonts w:ascii="Museo Sans Cond 500" w:eastAsia="Times New Roman" w:hAnsi="Museo Sans Cond 500" w:cs="Calibri"/>
                <w:b/>
                <w:bCs/>
                <w:sz w:val="24"/>
                <w:szCs w:val="24"/>
                <w:lang w:eastAsia="hu-HU"/>
              </w:rPr>
              <w:t>Nyelv</w:t>
            </w:r>
          </w:p>
        </w:tc>
      </w:tr>
      <w:tr w:rsidR="000C77C4" w:rsidRPr="000A4247" w14:paraId="66251F79" w14:textId="77777777" w:rsidTr="002B6EB2">
        <w:trPr>
          <w:trHeight w:val="315"/>
        </w:trPr>
        <w:tc>
          <w:tcPr>
            <w:tcW w:w="920" w:type="dxa"/>
            <w:tcBorders>
              <w:top w:val="nil"/>
              <w:left w:val="nil"/>
              <w:bottom w:val="nil"/>
              <w:right w:val="nil"/>
            </w:tcBorders>
            <w:shd w:val="clear" w:color="auto" w:fill="auto"/>
            <w:noWrap/>
            <w:vAlign w:val="bottom"/>
            <w:hideMark/>
          </w:tcPr>
          <w:p w14:paraId="369ABAC1"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w:t>
            </w:r>
          </w:p>
        </w:tc>
        <w:tc>
          <w:tcPr>
            <w:tcW w:w="2688" w:type="dxa"/>
            <w:tcBorders>
              <w:top w:val="nil"/>
              <w:left w:val="nil"/>
              <w:bottom w:val="nil"/>
              <w:right w:val="nil"/>
            </w:tcBorders>
            <w:shd w:val="clear" w:color="auto" w:fill="auto"/>
            <w:noWrap/>
            <w:vAlign w:val="bottom"/>
            <w:hideMark/>
          </w:tcPr>
          <w:p w14:paraId="68FB4AB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M1</w:t>
            </w:r>
          </w:p>
        </w:tc>
        <w:tc>
          <w:tcPr>
            <w:tcW w:w="2488" w:type="dxa"/>
            <w:tcBorders>
              <w:top w:val="nil"/>
              <w:left w:val="nil"/>
              <w:bottom w:val="nil"/>
              <w:right w:val="nil"/>
            </w:tcBorders>
            <w:shd w:val="clear" w:color="auto" w:fill="auto"/>
            <w:noWrap/>
            <w:vAlign w:val="bottom"/>
            <w:hideMark/>
          </w:tcPr>
          <w:p w14:paraId="0B6D343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777888C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48CEA08" w14:textId="77777777" w:rsidTr="002B6EB2">
        <w:trPr>
          <w:trHeight w:val="315"/>
        </w:trPr>
        <w:tc>
          <w:tcPr>
            <w:tcW w:w="920" w:type="dxa"/>
            <w:tcBorders>
              <w:top w:val="nil"/>
              <w:left w:val="nil"/>
              <w:bottom w:val="nil"/>
              <w:right w:val="nil"/>
            </w:tcBorders>
            <w:shd w:val="clear" w:color="auto" w:fill="auto"/>
            <w:noWrap/>
            <w:vAlign w:val="bottom"/>
            <w:hideMark/>
          </w:tcPr>
          <w:p w14:paraId="393560A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w:t>
            </w:r>
          </w:p>
        </w:tc>
        <w:tc>
          <w:tcPr>
            <w:tcW w:w="2688" w:type="dxa"/>
            <w:tcBorders>
              <w:top w:val="nil"/>
              <w:left w:val="nil"/>
              <w:bottom w:val="nil"/>
              <w:right w:val="nil"/>
            </w:tcBorders>
            <w:shd w:val="clear" w:color="auto" w:fill="auto"/>
            <w:noWrap/>
            <w:vAlign w:val="bottom"/>
            <w:hideMark/>
          </w:tcPr>
          <w:p w14:paraId="4FCA2F5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M2 </w:t>
            </w:r>
          </w:p>
        </w:tc>
        <w:tc>
          <w:tcPr>
            <w:tcW w:w="2488" w:type="dxa"/>
            <w:tcBorders>
              <w:top w:val="nil"/>
              <w:left w:val="nil"/>
              <w:bottom w:val="nil"/>
              <w:right w:val="nil"/>
            </w:tcBorders>
            <w:shd w:val="clear" w:color="auto" w:fill="auto"/>
            <w:noWrap/>
            <w:vAlign w:val="bottom"/>
            <w:hideMark/>
          </w:tcPr>
          <w:p w14:paraId="1A866DA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3228713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240252C" w14:textId="77777777" w:rsidTr="002B6EB2">
        <w:trPr>
          <w:trHeight w:val="315"/>
        </w:trPr>
        <w:tc>
          <w:tcPr>
            <w:tcW w:w="920" w:type="dxa"/>
            <w:tcBorders>
              <w:top w:val="nil"/>
              <w:left w:val="nil"/>
              <w:bottom w:val="nil"/>
              <w:right w:val="nil"/>
            </w:tcBorders>
            <w:shd w:val="clear" w:color="auto" w:fill="auto"/>
            <w:noWrap/>
            <w:vAlign w:val="bottom"/>
            <w:hideMark/>
          </w:tcPr>
          <w:p w14:paraId="3CFB0993"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w:t>
            </w:r>
          </w:p>
        </w:tc>
        <w:tc>
          <w:tcPr>
            <w:tcW w:w="2688" w:type="dxa"/>
            <w:tcBorders>
              <w:top w:val="nil"/>
              <w:left w:val="nil"/>
              <w:bottom w:val="nil"/>
              <w:right w:val="nil"/>
            </w:tcBorders>
            <w:shd w:val="clear" w:color="auto" w:fill="auto"/>
            <w:noWrap/>
            <w:vAlign w:val="bottom"/>
            <w:hideMark/>
          </w:tcPr>
          <w:p w14:paraId="05AB2FF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Duna TV</w:t>
            </w:r>
          </w:p>
        </w:tc>
        <w:tc>
          <w:tcPr>
            <w:tcW w:w="2488" w:type="dxa"/>
            <w:tcBorders>
              <w:top w:val="nil"/>
              <w:left w:val="nil"/>
              <w:bottom w:val="nil"/>
              <w:right w:val="nil"/>
            </w:tcBorders>
            <w:shd w:val="clear" w:color="auto" w:fill="auto"/>
            <w:noWrap/>
            <w:vAlign w:val="bottom"/>
            <w:hideMark/>
          </w:tcPr>
          <w:p w14:paraId="135C996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62751F5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13ACD323" w14:textId="77777777" w:rsidTr="002B6EB2">
        <w:trPr>
          <w:trHeight w:val="315"/>
        </w:trPr>
        <w:tc>
          <w:tcPr>
            <w:tcW w:w="920" w:type="dxa"/>
            <w:tcBorders>
              <w:top w:val="nil"/>
              <w:left w:val="nil"/>
              <w:right w:val="nil"/>
            </w:tcBorders>
            <w:shd w:val="clear" w:color="auto" w:fill="auto"/>
            <w:noWrap/>
            <w:vAlign w:val="bottom"/>
            <w:hideMark/>
          </w:tcPr>
          <w:p w14:paraId="31DED74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w:t>
            </w:r>
          </w:p>
        </w:tc>
        <w:tc>
          <w:tcPr>
            <w:tcW w:w="2688" w:type="dxa"/>
            <w:tcBorders>
              <w:top w:val="nil"/>
              <w:left w:val="nil"/>
              <w:right w:val="nil"/>
            </w:tcBorders>
            <w:shd w:val="clear" w:color="auto" w:fill="auto"/>
            <w:noWrap/>
            <w:vAlign w:val="bottom"/>
            <w:hideMark/>
          </w:tcPr>
          <w:p w14:paraId="4CF5DE3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Duna World</w:t>
            </w:r>
          </w:p>
        </w:tc>
        <w:tc>
          <w:tcPr>
            <w:tcW w:w="2488" w:type="dxa"/>
            <w:tcBorders>
              <w:top w:val="nil"/>
              <w:left w:val="nil"/>
              <w:right w:val="nil"/>
            </w:tcBorders>
            <w:shd w:val="clear" w:color="auto" w:fill="auto"/>
            <w:noWrap/>
            <w:vAlign w:val="bottom"/>
            <w:hideMark/>
          </w:tcPr>
          <w:p w14:paraId="0F5BB86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right w:val="nil"/>
            </w:tcBorders>
            <w:shd w:val="clear" w:color="auto" w:fill="auto"/>
            <w:noWrap/>
            <w:vAlign w:val="bottom"/>
            <w:hideMark/>
          </w:tcPr>
          <w:p w14:paraId="4CBD427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4B85C7E" w14:textId="77777777" w:rsidTr="002B6EB2">
        <w:trPr>
          <w:trHeight w:val="315"/>
        </w:trPr>
        <w:tc>
          <w:tcPr>
            <w:tcW w:w="920" w:type="dxa"/>
            <w:tcBorders>
              <w:top w:val="nil"/>
              <w:left w:val="nil"/>
              <w:bottom w:val="nil"/>
              <w:right w:val="nil"/>
            </w:tcBorders>
            <w:shd w:val="clear" w:color="auto" w:fill="auto"/>
            <w:noWrap/>
            <w:vAlign w:val="bottom"/>
            <w:hideMark/>
          </w:tcPr>
          <w:p w14:paraId="682CA6C0"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w:t>
            </w:r>
          </w:p>
        </w:tc>
        <w:tc>
          <w:tcPr>
            <w:tcW w:w="2688" w:type="dxa"/>
            <w:tcBorders>
              <w:top w:val="nil"/>
              <w:left w:val="nil"/>
              <w:bottom w:val="nil"/>
              <w:right w:val="nil"/>
            </w:tcBorders>
            <w:shd w:val="clear" w:color="auto" w:fill="auto"/>
            <w:noWrap/>
            <w:vAlign w:val="bottom"/>
            <w:hideMark/>
          </w:tcPr>
          <w:p w14:paraId="1406071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M4 Sport</w:t>
            </w:r>
          </w:p>
        </w:tc>
        <w:tc>
          <w:tcPr>
            <w:tcW w:w="2488" w:type="dxa"/>
            <w:tcBorders>
              <w:top w:val="nil"/>
              <w:left w:val="nil"/>
              <w:bottom w:val="nil"/>
              <w:right w:val="nil"/>
            </w:tcBorders>
            <w:shd w:val="clear" w:color="auto" w:fill="auto"/>
            <w:noWrap/>
            <w:vAlign w:val="bottom"/>
            <w:hideMark/>
          </w:tcPr>
          <w:p w14:paraId="4649DF8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1B12364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41CCBA7" w14:textId="77777777" w:rsidTr="002B6EB2">
        <w:trPr>
          <w:trHeight w:val="315"/>
        </w:trPr>
        <w:tc>
          <w:tcPr>
            <w:tcW w:w="920" w:type="dxa"/>
            <w:tcBorders>
              <w:top w:val="nil"/>
              <w:left w:val="nil"/>
              <w:right w:val="nil"/>
            </w:tcBorders>
            <w:shd w:val="clear" w:color="auto" w:fill="auto"/>
            <w:noWrap/>
            <w:vAlign w:val="bottom"/>
            <w:hideMark/>
          </w:tcPr>
          <w:p w14:paraId="4FC1116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w:t>
            </w:r>
          </w:p>
        </w:tc>
        <w:tc>
          <w:tcPr>
            <w:tcW w:w="2688" w:type="dxa"/>
            <w:tcBorders>
              <w:top w:val="nil"/>
              <w:left w:val="nil"/>
              <w:right w:val="nil"/>
            </w:tcBorders>
            <w:shd w:val="clear" w:color="auto" w:fill="auto"/>
            <w:noWrap/>
            <w:vAlign w:val="bottom"/>
            <w:hideMark/>
          </w:tcPr>
          <w:p w14:paraId="3CC6A9F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M5 </w:t>
            </w:r>
          </w:p>
        </w:tc>
        <w:tc>
          <w:tcPr>
            <w:tcW w:w="2488" w:type="dxa"/>
            <w:tcBorders>
              <w:top w:val="nil"/>
              <w:left w:val="nil"/>
              <w:right w:val="nil"/>
            </w:tcBorders>
            <w:shd w:val="clear" w:color="auto" w:fill="auto"/>
            <w:noWrap/>
            <w:vAlign w:val="bottom"/>
            <w:hideMark/>
          </w:tcPr>
          <w:p w14:paraId="2C74208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right w:val="nil"/>
            </w:tcBorders>
            <w:shd w:val="clear" w:color="auto" w:fill="auto"/>
            <w:noWrap/>
            <w:vAlign w:val="bottom"/>
            <w:hideMark/>
          </w:tcPr>
          <w:p w14:paraId="7E0FEDA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3DEF4EFC" w14:textId="77777777" w:rsidTr="002B6EB2">
        <w:trPr>
          <w:trHeight w:val="315"/>
        </w:trPr>
        <w:tc>
          <w:tcPr>
            <w:tcW w:w="920" w:type="dxa"/>
            <w:tcBorders>
              <w:top w:val="nil"/>
              <w:left w:val="nil"/>
              <w:bottom w:val="nil"/>
              <w:right w:val="nil"/>
            </w:tcBorders>
            <w:shd w:val="clear" w:color="auto" w:fill="auto"/>
            <w:noWrap/>
            <w:vAlign w:val="bottom"/>
            <w:hideMark/>
          </w:tcPr>
          <w:p w14:paraId="1FBD9120"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w:t>
            </w:r>
          </w:p>
        </w:tc>
        <w:tc>
          <w:tcPr>
            <w:tcW w:w="2688" w:type="dxa"/>
            <w:tcBorders>
              <w:top w:val="nil"/>
              <w:left w:val="nil"/>
              <w:bottom w:val="nil"/>
              <w:right w:val="nil"/>
            </w:tcBorders>
            <w:shd w:val="clear" w:color="auto" w:fill="auto"/>
            <w:noWrap/>
            <w:vAlign w:val="bottom"/>
            <w:hideMark/>
          </w:tcPr>
          <w:p w14:paraId="467528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tv2</w:t>
            </w:r>
          </w:p>
        </w:tc>
        <w:tc>
          <w:tcPr>
            <w:tcW w:w="2488" w:type="dxa"/>
            <w:tcBorders>
              <w:top w:val="nil"/>
              <w:left w:val="nil"/>
              <w:bottom w:val="nil"/>
              <w:right w:val="nil"/>
            </w:tcBorders>
            <w:shd w:val="clear" w:color="auto" w:fill="auto"/>
            <w:noWrap/>
            <w:vAlign w:val="bottom"/>
            <w:hideMark/>
          </w:tcPr>
          <w:p w14:paraId="17A858F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3068C23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DA70BE0" w14:textId="77777777" w:rsidTr="002B6EB2">
        <w:trPr>
          <w:trHeight w:val="315"/>
        </w:trPr>
        <w:tc>
          <w:tcPr>
            <w:tcW w:w="920" w:type="dxa"/>
            <w:tcBorders>
              <w:top w:val="nil"/>
              <w:left w:val="nil"/>
              <w:bottom w:val="nil"/>
              <w:right w:val="nil"/>
            </w:tcBorders>
            <w:shd w:val="clear" w:color="auto" w:fill="auto"/>
            <w:noWrap/>
            <w:vAlign w:val="bottom"/>
            <w:hideMark/>
          </w:tcPr>
          <w:p w14:paraId="20B5EA52"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w:t>
            </w:r>
          </w:p>
        </w:tc>
        <w:tc>
          <w:tcPr>
            <w:tcW w:w="2688" w:type="dxa"/>
            <w:tcBorders>
              <w:top w:val="nil"/>
              <w:left w:val="nil"/>
              <w:bottom w:val="nil"/>
              <w:right w:val="nil"/>
            </w:tcBorders>
            <w:shd w:val="clear" w:color="auto" w:fill="auto"/>
            <w:noWrap/>
            <w:vAlign w:val="bottom"/>
            <w:hideMark/>
          </w:tcPr>
          <w:p w14:paraId="7DEB1E4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RTL Klub</w:t>
            </w:r>
          </w:p>
        </w:tc>
        <w:tc>
          <w:tcPr>
            <w:tcW w:w="2488" w:type="dxa"/>
            <w:tcBorders>
              <w:top w:val="nil"/>
              <w:left w:val="nil"/>
              <w:bottom w:val="nil"/>
              <w:right w:val="nil"/>
            </w:tcBorders>
            <w:shd w:val="clear" w:color="auto" w:fill="auto"/>
            <w:noWrap/>
            <w:vAlign w:val="bottom"/>
            <w:hideMark/>
          </w:tcPr>
          <w:p w14:paraId="3FF5AFD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4F676C0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7164E7E" w14:textId="77777777" w:rsidTr="002B6EB2">
        <w:trPr>
          <w:trHeight w:val="315"/>
        </w:trPr>
        <w:tc>
          <w:tcPr>
            <w:tcW w:w="920" w:type="dxa"/>
            <w:tcBorders>
              <w:top w:val="nil"/>
              <w:left w:val="nil"/>
              <w:bottom w:val="nil"/>
              <w:right w:val="nil"/>
            </w:tcBorders>
            <w:shd w:val="clear" w:color="auto" w:fill="auto"/>
            <w:noWrap/>
            <w:vAlign w:val="bottom"/>
            <w:hideMark/>
          </w:tcPr>
          <w:p w14:paraId="1C7F5BFB"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w:t>
            </w:r>
          </w:p>
        </w:tc>
        <w:tc>
          <w:tcPr>
            <w:tcW w:w="2688" w:type="dxa"/>
            <w:tcBorders>
              <w:top w:val="nil"/>
              <w:left w:val="nil"/>
              <w:bottom w:val="nil"/>
              <w:right w:val="nil"/>
            </w:tcBorders>
            <w:shd w:val="clear" w:color="auto" w:fill="auto"/>
            <w:noWrap/>
            <w:vAlign w:val="bottom"/>
            <w:hideMark/>
          </w:tcPr>
          <w:p w14:paraId="5CF86A3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VIASAT3</w:t>
            </w:r>
          </w:p>
        </w:tc>
        <w:tc>
          <w:tcPr>
            <w:tcW w:w="2488" w:type="dxa"/>
            <w:tcBorders>
              <w:top w:val="nil"/>
              <w:left w:val="nil"/>
              <w:bottom w:val="nil"/>
              <w:right w:val="nil"/>
            </w:tcBorders>
            <w:shd w:val="clear" w:color="auto" w:fill="auto"/>
            <w:noWrap/>
            <w:vAlign w:val="bottom"/>
            <w:hideMark/>
          </w:tcPr>
          <w:p w14:paraId="410FF5D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1C56C02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magyar </w:t>
            </w:r>
          </w:p>
        </w:tc>
      </w:tr>
      <w:tr w:rsidR="000C77C4" w:rsidRPr="000A4247" w14:paraId="1AE11735" w14:textId="77777777" w:rsidTr="002B6EB2">
        <w:trPr>
          <w:trHeight w:val="315"/>
        </w:trPr>
        <w:tc>
          <w:tcPr>
            <w:tcW w:w="920" w:type="dxa"/>
            <w:tcBorders>
              <w:top w:val="nil"/>
              <w:left w:val="nil"/>
              <w:bottom w:val="nil"/>
              <w:right w:val="nil"/>
            </w:tcBorders>
            <w:shd w:val="clear" w:color="auto" w:fill="auto"/>
            <w:noWrap/>
            <w:vAlign w:val="bottom"/>
            <w:hideMark/>
          </w:tcPr>
          <w:p w14:paraId="3DCE05B3"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w:t>
            </w:r>
          </w:p>
        </w:tc>
        <w:tc>
          <w:tcPr>
            <w:tcW w:w="2688" w:type="dxa"/>
            <w:tcBorders>
              <w:top w:val="nil"/>
              <w:left w:val="nil"/>
              <w:bottom w:val="nil"/>
              <w:right w:val="nil"/>
            </w:tcBorders>
            <w:shd w:val="clear" w:color="auto" w:fill="auto"/>
            <w:noWrap/>
            <w:vAlign w:val="bottom"/>
            <w:hideMark/>
          </w:tcPr>
          <w:p w14:paraId="23BD7A4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ATV</w:t>
            </w:r>
          </w:p>
        </w:tc>
        <w:tc>
          <w:tcPr>
            <w:tcW w:w="2488" w:type="dxa"/>
            <w:tcBorders>
              <w:top w:val="nil"/>
              <w:left w:val="nil"/>
              <w:bottom w:val="nil"/>
              <w:right w:val="nil"/>
            </w:tcBorders>
            <w:shd w:val="clear" w:color="auto" w:fill="auto"/>
            <w:noWrap/>
            <w:vAlign w:val="bottom"/>
            <w:hideMark/>
          </w:tcPr>
          <w:p w14:paraId="3708858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5CF76B6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D30069D" w14:textId="77777777" w:rsidTr="002B6EB2">
        <w:trPr>
          <w:trHeight w:val="315"/>
        </w:trPr>
        <w:tc>
          <w:tcPr>
            <w:tcW w:w="920" w:type="dxa"/>
            <w:tcBorders>
              <w:top w:val="nil"/>
              <w:left w:val="nil"/>
              <w:bottom w:val="nil"/>
              <w:right w:val="nil"/>
            </w:tcBorders>
            <w:shd w:val="clear" w:color="auto" w:fill="auto"/>
            <w:noWrap/>
            <w:vAlign w:val="bottom"/>
            <w:hideMark/>
          </w:tcPr>
          <w:p w14:paraId="4844013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w:t>
            </w:r>
          </w:p>
        </w:tc>
        <w:tc>
          <w:tcPr>
            <w:tcW w:w="2688" w:type="dxa"/>
            <w:tcBorders>
              <w:top w:val="nil"/>
              <w:left w:val="nil"/>
              <w:bottom w:val="nil"/>
              <w:right w:val="nil"/>
            </w:tcBorders>
            <w:shd w:val="clear" w:color="auto" w:fill="auto"/>
            <w:noWrap/>
            <w:vAlign w:val="bottom"/>
            <w:hideMark/>
          </w:tcPr>
          <w:p w14:paraId="73EFF80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Hír TV</w:t>
            </w:r>
          </w:p>
        </w:tc>
        <w:tc>
          <w:tcPr>
            <w:tcW w:w="2488" w:type="dxa"/>
            <w:tcBorders>
              <w:top w:val="nil"/>
              <w:left w:val="nil"/>
              <w:bottom w:val="nil"/>
              <w:right w:val="nil"/>
            </w:tcBorders>
            <w:shd w:val="clear" w:color="auto" w:fill="auto"/>
            <w:noWrap/>
            <w:vAlign w:val="bottom"/>
            <w:hideMark/>
          </w:tcPr>
          <w:p w14:paraId="580AAB8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hírek</w:t>
            </w:r>
          </w:p>
        </w:tc>
        <w:tc>
          <w:tcPr>
            <w:tcW w:w="1475" w:type="dxa"/>
            <w:tcBorders>
              <w:top w:val="nil"/>
              <w:left w:val="nil"/>
              <w:bottom w:val="nil"/>
              <w:right w:val="nil"/>
            </w:tcBorders>
            <w:shd w:val="clear" w:color="auto" w:fill="auto"/>
            <w:noWrap/>
            <w:vAlign w:val="bottom"/>
            <w:hideMark/>
          </w:tcPr>
          <w:p w14:paraId="2C62966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BB5D499" w14:textId="77777777" w:rsidTr="002B6EB2">
        <w:trPr>
          <w:trHeight w:val="315"/>
        </w:trPr>
        <w:tc>
          <w:tcPr>
            <w:tcW w:w="920" w:type="dxa"/>
            <w:tcBorders>
              <w:top w:val="nil"/>
              <w:left w:val="nil"/>
              <w:bottom w:val="nil"/>
              <w:right w:val="nil"/>
            </w:tcBorders>
            <w:shd w:val="clear" w:color="auto" w:fill="auto"/>
            <w:noWrap/>
            <w:vAlign w:val="bottom"/>
            <w:hideMark/>
          </w:tcPr>
          <w:p w14:paraId="167AAD2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w:t>
            </w:r>
          </w:p>
        </w:tc>
        <w:tc>
          <w:tcPr>
            <w:tcW w:w="2688" w:type="dxa"/>
            <w:tcBorders>
              <w:top w:val="nil"/>
              <w:left w:val="nil"/>
              <w:bottom w:val="nil"/>
              <w:right w:val="nil"/>
            </w:tcBorders>
            <w:shd w:val="clear" w:color="auto" w:fill="auto"/>
            <w:noWrap/>
            <w:vAlign w:val="bottom"/>
            <w:hideMark/>
          </w:tcPr>
          <w:p w14:paraId="7B5144C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Sport1</w:t>
            </w:r>
          </w:p>
        </w:tc>
        <w:tc>
          <w:tcPr>
            <w:tcW w:w="2488" w:type="dxa"/>
            <w:tcBorders>
              <w:top w:val="nil"/>
              <w:left w:val="nil"/>
              <w:bottom w:val="nil"/>
              <w:right w:val="nil"/>
            </w:tcBorders>
            <w:shd w:val="clear" w:color="auto" w:fill="auto"/>
            <w:noWrap/>
            <w:vAlign w:val="bottom"/>
            <w:hideMark/>
          </w:tcPr>
          <w:p w14:paraId="77C9369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7D3F97F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2B6EB2" w:rsidRPr="000A4247" w14:paraId="7965A28B" w14:textId="77777777" w:rsidTr="002B6EB2">
        <w:trPr>
          <w:trHeight w:val="315"/>
        </w:trPr>
        <w:tc>
          <w:tcPr>
            <w:tcW w:w="920" w:type="dxa"/>
            <w:tcBorders>
              <w:top w:val="nil"/>
              <w:left w:val="nil"/>
              <w:bottom w:val="nil"/>
              <w:right w:val="nil"/>
            </w:tcBorders>
            <w:shd w:val="clear" w:color="auto" w:fill="auto"/>
            <w:noWrap/>
            <w:hideMark/>
          </w:tcPr>
          <w:p w14:paraId="59A99A6B" w14:textId="77777777" w:rsidR="002B6EB2" w:rsidRPr="00F67A8B" w:rsidRDefault="002B6EB2" w:rsidP="002B6EB2">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13</w:t>
            </w:r>
          </w:p>
        </w:tc>
        <w:tc>
          <w:tcPr>
            <w:tcW w:w="2688" w:type="dxa"/>
            <w:tcBorders>
              <w:top w:val="nil"/>
              <w:left w:val="nil"/>
              <w:bottom w:val="nil"/>
              <w:right w:val="nil"/>
            </w:tcBorders>
            <w:shd w:val="clear" w:color="auto" w:fill="auto"/>
            <w:noWrap/>
            <w:vAlign w:val="bottom"/>
            <w:hideMark/>
          </w:tcPr>
          <w:p w14:paraId="5A95D47C" w14:textId="3E498073" w:rsidR="002B6EB2" w:rsidRPr="00F67A8B" w:rsidRDefault="002B6EB2" w:rsidP="002B6EB2">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VIVA</w:t>
            </w:r>
            <w:r>
              <w:rPr>
                <w:rFonts w:ascii="Museo Sans Cond 300" w:eastAsia="Times New Roman" w:hAnsi="Museo Sans Cond 300" w:cs="Calibri"/>
                <w:sz w:val="24"/>
                <w:szCs w:val="24"/>
                <w:lang w:eastAsia="hu-HU"/>
              </w:rPr>
              <w:t xml:space="preserve"> (2017. október 3-ig), </w:t>
            </w:r>
            <w:proofErr w:type="spellStart"/>
            <w:r>
              <w:rPr>
                <w:rFonts w:ascii="Museo Sans Cond 300" w:eastAsia="Times New Roman" w:hAnsi="Museo Sans Cond 300" w:cs="Calibri"/>
                <w:sz w:val="24"/>
                <w:szCs w:val="24"/>
                <w:lang w:eastAsia="hu-HU"/>
              </w:rPr>
              <w:t>Comedy</w:t>
            </w:r>
            <w:proofErr w:type="spellEnd"/>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Central</w:t>
            </w:r>
            <w:proofErr w:type="spellEnd"/>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Family</w:t>
            </w:r>
            <w:proofErr w:type="spellEnd"/>
            <w:r>
              <w:rPr>
                <w:rFonts w:ascii="Museo Sans Cond 300" w:eastAsia="Times New Roman" w:hAnsi="Museo Sans Cond 300" w:cs="Calibri"/>
                <w:sz w:val="24"/>
                <w:szCs w:val="24"/>
                <w:lang w:eastAsia="hu-HU"/>
              </w:rPr>
              <w:t xml:space="preserve"> (2017. október 3-tól)</w:t>
            </w:r>
          </w:p>
        </w:tc>
        <w:tc>
          <w:tcPr>
            <w:tcW w:w="2488" w:type="dxa"/>
            <w:tcBorders>
              <w:top w:val="nil"/>
              <w:left w:val="nil"/>
              <w:bottom w:val="nil"/>
              <w:right w:val="nil"/>
            </w:tcBorders>
            <w:shd w:val="clear" w:color="auto" w:fill="auto"/>
            <w:noWrap/>
            <w:vAlign w:val="bottom"/>
            <w:hideMark/>
          </w:tcPr>
          <w:p w14:paraId="41057C2D" w14:textId="24D19B63" w:rsidR="002B6EB2" w:rsidRPr="00F67A8B" w:rsidRDefault="002B6EB2" w:rsidP="002B6EB2">
            <w:pPr>
              <w:spacing w:after="0" w:line="240" w:lineRule="auto"/>
              <w:rPr>
                <w:rFonts w:ascii="Museo Sans Cond 300" w:eastAsia="Times New Roman" w:hAnsi="Museo Sans Cond 300" w:cs="Calibri"/>
                <w:sz w:val="24"/>
                <w:szCs w:val="24"/>
                <w:lang w:eastAsia="hu-HU"/>
              </w:rPr>
            </w:pPr>
            <w:r>
              <w:rPr>
                <w:rFonts w:ascii="Museo Sans Cond 300" w:eastAsia="Times New Roman" w:hAnsi="Museo Sans Cond 300" w:cs="Calibri"/>
                <w:sz w:val="24"/>
                <w:szCs w:val="24"/>
                <w:lang w:eastAsia="hu-HU"/>
              </w:rPr>
              <w:t xml:space="preserve">VIVA: </w:t>
            </w:r>
            <w:r w:rsidRPr="00F67A8B">
              <w:rPr>
                <w:rFonts w:ascii="Museo Sans Cond 300" w:eastAsia="Times New Roman" w:hAnsi="Museo Sans Cond 300" w:cs="Calibri"/>
                <w:sz w:val="24"/>
                <w:szCs w:val="24"/>
                <w:lang w:eastAsia="hu-HU"/>
              </w:rPr>
              <w:t>zenei</w:t>
            </w:r>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Comedy</w:t>
            </w:r>
            <w:proofErr w:type="spellEnd"/>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Central</w:t>
            </w:r>
            <w:proofErr w:type="spellEnd"/>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Family</w:t>
            </w:r>
            <w:proofErr w:type="spellEnd"/>
            <w:r>
              <w:rPr>
                <w:rFonts w:ascii="Museo Sans Cond 300" w:eastAsia="Times New Roman" w:hAnsi="Museo Sans Cond 300" w:cs="Calibri"/>
                <w:sz w:val="24"/>
                <w:szCs w:val="24"/>
                <w:lang w:eastAsia="hu-HU"/>
              </w:rPr>
              <w:t>: humor</w:t>
            </w:r>
          </w:p>
        </w:tc>
        <w:tc>
          <w:tcPr>
            <w:tcW w:w="1475" w:type="dxa"/>
            <w:tcBorders>
              <w:top w:val="nil"/>
              <w:left w:val="nil"/>
              <w:bottom w:val="nil"/>
              <w:right w:val="nil"/>
            </w:tcBorders>
            <w:shd w:val="clear" w:color="auto" w:fill="auto"/>
            <w:noWrap/>
            <w:vAlign w:val="bottom"/>
            <w:hideMark/>
          </w:tcPr>
          <w:p w14:paraId="0A79B01B" w14:textId="77777777" w:rsidR="002B6EB2" w:rsidRPr="00F67A8B" w:rsidRDefault="002B6EB2" w:rsidP="002B6EB2">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5EE697F" w14:textId="77777777" w:rsidTr="002B6EB2">
        <w:trPr>
          <w:trHeight w:val="315"/>
        </w:trPr>
        <w:tc>
          <w:tcPr>
            <w:tcW w:w="920" w:type="dxa"/>
            <w:tcBorders>
              <w:top w:val="nil"/>
              <w:left w:val="nil"/>
              <w:bottom w:val="nil"/>
              <w:right w:val="nil"/>
            </w:tcBorders>
            <w:shd w:val="clear" w:color="auto" w:fill="auto"/>
            <w:noWrap/>
            <w:vAlign w:val="bottom"/>
            <w:hideMark/>
          </w:tcPr>
          <w:p w14:paraId="4B19AB2D"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14</w:t>
            </w:r>
          </w:p>
        </w:tc>
        <w:tc>
          <w:tcPr>
            <w:tcW w:w="2688" w:type="dxa"/>
            <w:tcBorders>
              <w:top w:val="nil"/>
              <w:left w:val="nil"/>
              <w:bottom w:val="nil"/>
              <w:right w:val="nil"/>
            </w:tcBorders>
            <w:shd w:val="clear" w:color="auto" w:fill="auto"/>
            <w:noWrap/>
            <w:vAlign w:val="bottom"/>
            <w:hideMark/>
          </w:tcPr>
          <w:p w14:paraId="32C8C0C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2488" w:type="dxa"/>
            <w:tcBorders>
              <w:top w:val="nil"/>
              <w:left w:val="nil"/>
              <w:bottom w:val="nil"/>
              <w:right w:val="nil"/>
            </w:tcBorders>
            <w:shd w:val="clear" w:color="auto" w:fill="auto"/>
            <w:noWrap/>
            <w:vAlign w:val="bottom"/>
            <w:hideMark/>
          </w:tcPr>
          <w:p w14:paraId="5A986D8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left w:val="nil"/>
              <w:bottom w:val="nil"/>
              <w:right w:val="nil"/>
            </w:tcBorders>
            <w:shd w:val="clear" w:color="auto" w:fill="auto"/>
            <w:noWrap/>
            <w:vAlign w:val="bottom"/>
            <w:hideMark/>
          </w:tcPr>
          <w:p w14:paraId="24AFC39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6F95FBB" w14:textId="77777777" w:rsidTr="002B6EB2">
        <w:trPr>
          <w:trHeight w:val="315"/>
        </w:trPr>
        <w:tc>
          <w:tcPr>
            <w:tcW w:w="920" w:type="dxa"/>
            <w:tcBorders>
              <w:top w:val="nil"/>
              <w:left w:val="nil"/>
              <w:bottom w:val="nil"/>
              <w:right w:val="nil"/>
            </w:tcBorders>
            <w:shd w:val="clear" w:color="auto" w:fill="auto"/>
            <w:noWrap/>
            <w:vAlign w:val="bottom"/>
            <w:hideMark/>
          </w:tcPr>
          <w:p w14:paraId="2651DC1E"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15</w:t>
            </w:r>
          </w:p>
        </w:tc>
        <w:tc>
          <w:tcPr>
            <w:tcW w:w="2688" w:type="dxa"/>
            <w:tcBorders>
              <w:top w:val="nil"/>
              <w:left w:val="nil"/>
              <w:bottom w:val="nil"/>
              <w:right w:val="nil"/>
            </w:tcBorders>
            <w:shd w:val="clear" w:color="auto" w:fill="auto"/>
            <w:noWrap/>
            <w:vAlign w:val="bottom"/>
            <w:hideMark/>
          </w:tcPr>
          <w:p w14:paraId="2D76407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Ozone</w:t>
            </w:r>
            <w:proofErr w:type="spellEnd"/>
            <w:r w:rsidRPr="00F67A8B">
              <w:rPr>
                <w:rFonts w:ascii="Museo Sans Cond 300" w:eastAsia="Times New Roman" w:hAnsi="Museo Sans Cond 300" w:cs="Calibri"/>
                <w:sz w:val="24"/>
                <w:szCs w:val="24"/>
                <w:lang w:eastAsia="hu-HU"/>
              </w:rPr>
              <w:t xml:space="preserve"> TV</w:t>
            </w:r>
          </w:p>
        </w:tc>
        <w:tc>
          <w:tcPr>
            <w:tcW w:w="2488" w:type="dxa"/>
            <w:tcBorders>
              <w:top w:val="nil"/>
              <w:left w:val="nil"/>
              <w:bottom w:val="nil"/>
              <w:right w:val="nil"/>
            </w:tcBorders>
            <w:shd w:val="clear" w:color="auto" w:fill="auto"/>
            <w:noWrap/>
            <w:vAlign w:val="bottom"/>
            <w:hideMark/>
          </w:tcPr>
          <w:p w14:paraId="2C93FFB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környezet magazin</w:t>
            </w:r>
          </w:p>
        </w:tc>
        <w:tc>
          <w:tcPr>
            <w:tcW w:w="1475" w:type="dxa"/>
            <w:tcBorders>
              <w:top w:val="nil"/>
              <w:left w:val="nil"/>
              <w:bottom w:val="nil"/>
              <w:right w:val="nil"/>
            </w:tcBorders>
            <w:shd w:val="clear" w:color="auto" w:fill="auto"/>
            <w:noWrap/>
            <w:vAlign w:val="bottom"/>
            <w:hideMark/>
          </w:tcPr>
          <w:p w14:paraId="44C57A8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B714CD0" w14:textId="77777777" w:rsidTr="002B6EB2">
        <w:trPr>
          <w:trHeight w:val="315"/>
        </w:trPr>
        <w:tc>
          <w:tcPr>
            <w:tcW w:w="920" w:type="dxa"/>
            <w:tcBorders>
              <w:top w:val="nil"/>
              <w:left w:val="nil"/>
              <w:bottom w:val="nil"/>
              <w:right w:val="nil"/>
            </w:tcBorders>
            <w:shd w:val="clear" w:color="auto" w:fill="auto"/>
            <w:noWrap/>
            <w:vAlign w:val="bottom"/>
            <w:hideMark/>
          </w:tcPr>
          <w:p w14:paraId="07DA83F8"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16</w:t>
            </w:r>
          </w:p>
        </w:tc>
        <w:tc>
          <w:tcPr>
            <w:tcW w:w="2688" w:type="dxa"/>
            <w:tcBorders>
              <w:top w:val="nil"/>
              <w:left w:val="nil"/>
              <w:bottom w:val="nil"/>
              <w:right w:val="nil"/>
            </w:tcBorders>
            <w:shd w:val="clear" w:color="auto" w:fill="auto"/>
            <w:noWrap/>
            <w:vAlign w:val="bottom"/>
            <w:hideMark/>
          </w:tcPr>
          <w:p w14:paraId="65057E4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Life TV</w:t>
            </w:r>
          </w:p>
        </w:tc>
        <w:tc>
          <w:tcPr>
            <w:tcW w:w="2488" w:type="dxa"/>
            <w:tcBorders>
              <w:top w:val="nil"/>
              <w:left w:val="nil"/>
              <w:bottom w:val="nil"/>
              <w:right w:val="nil"/>
            </w:tcBorders>
            <w:shd w:val="clear" w:color="auto" w:fill="auto"/>
            <w:noWrap/>
            <w:vAlign w:val="bottom"/>
            <w:hideMark/>
          </w:tcPr>
          <w:p w14:paraId="1ECB85E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életmód </w:t>
            </w:r>
          </w:p>
        </w:tc>
        <w:tc>
          <w:tcPr>
            <w:tcW w:w="1475" w:type="dxa"/>
            <w:tcBorders>
              <w:top w:val="nil"/>
              <w:left w:val="nil"/>
              <w:bottom w:val="nil"/>
              <w:right w:val="nil"/>
            </w:tcBorders>
            <w:shd w:val="clear" w:color="auto" w:fill="auto"/>
            <w:noWrap/>
            <w:vAlign w:val="bottom"/>
            <w:hideMark/>
          </w:tcPr>
          <w:p w14:paraId="00DCA34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F095CE4" w14:textId="77777777" w:rsidTr="002B6EB2">
        <w:trPr>
          <w:trHeight w:val="315"/>
        </w:trPr>
        <w:tc>
          <w:tcPr>
            <w:tcW w:w="920" w:type="dxa"/>
            <w:tcBorders>
              <w:top w:val="nil"/>
              <w:left w:val="nil"/>
              <w:bottom w:val="nil"/>
              <w:right w:val="nil"/>
            </w:tcBorders>
            <w:shd w:val="clear" w:color="auto" w:fill="auto"/>
            <w:noWrap/>
            <w:vAlign w:val="bottom"/>
            <w:hideMark/>
          </w:tcPr>
          <w:p w14:paraId="349C95DD"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17</w:t>
            </w:r>
          </w:p>
        </w:tc>
        <w:tc>
          <w:tcPr>
            <w:tcW w:w="2688" w:type="dxa"/>
            <w:tcBorders>
              <w:top w:val="nil"/>
              <w:left w:val="nil"/>
              <w:bottom w:val="nil"/>
              <w:right w:val="nil"/>
            </w:tcBorders>
            <w:shd w:val="clear" w:color="auto" w:fill="auto"/>
            <w:noWrap/>
            <w:vAlign w:val="bottom"/>
            <w:hideMark/>
          </w:tcPr>
          <w:p w14:paraId="762E1D8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CNN International</w:t>
            </w:r>
          </w:p>
        </w:tc>
        <w:tc>
          <w:tcPr>
            <w:tcW w:w="2488" w:type="dxa"/>
            <w:tcBorders>
              <w:top w:val="nil"/>
              <w:left w:val="nil"/>
              <w:bottom w:val="nil"/>
              <w:right w:val="nil"/>
            </w:tcBorders>
            <w:shd w:val="clear" w:color="auto" w:fill="auto"/>
            <w:noWrap/>
            <w:vAlign w:val="bottom"/>
            <w:hideMark/>
          </w:tcPr>
          <w:p w14:paraId="622EDA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hírek</w:t>
            </w:r>
          </w:p>
        </w:tc>
        <w:tc>
          <w:tcPr>
            <w:tcW w:w="1475" w:type="dxa"/>
            <w:tcBorders>
              <w:top w:val="nil"/>
              <w:left w:val="nil"/>
              <w:bottom w:val="nil"/>
              <w:right w:val="nil"/>
            </w:tcBorders>
            <w:shd w:val="clear" w:color="auto" w:fill="auto"/>
            <w:noWrap/>
            <w:vAlign w:val="bottom"/>
            <w:hideMark/>
          </w:tcPr>
          <w:p w14:paraId="3A8A19B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angol</w:t>
            </w:r>
          </w:p>
        </w:tc>
      </w:tr>
      <w:tr w:rsidR="000C77C4" w:rsidRPr="000A4247" w14:paraId="0C3534F5" w14:textId="77777777" w:rsidTr="002B6EB2">
        <w:trPr>
          <w:trHeight w:val="315"/>
        </w:trPr>
        <w:tc>
          <w:tcPr>
            <w:tcW w:w="920" w:type="dxa"/>
            <w:tcBorders>
              <w:top w:val="nil"/>
              <w:left w:val="nil"/>
              <w:bottom w:val="nil"/>
              <w:right w:val="nil"/>
            </w:tcBorders>
            <w:shd w:val="clear" w:color="auto" w:fill="auto"/>
            <w:noWrap/>
            <w:vAlign w:val="bottom"/>
            <w:hideMark/>
          </w:tcPr>
          <w:p w14:paraId="053D87C0"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18</w:t>
            </w:r>
          </w:p>
        </w:tc>
        <w:tc>
          <w:tcPr>
            <w:tcW w:w="2688" w:type="dxa"/>
            <w:tcBorders>
              <w:top w:val="nil"/>
              <w:left w:val="nil"/>
              <w:bottom w:val="nil"/>
              <w:right w:val="nil"/>
            </w:tcBorders>
            <w:shd w:val="clear" w:color="auto" w:fill="auto"/>
            <w:noWrap/>
            <w:vAlign w:val="bottom"/>
            <w:hideMark/>
          </w:tcPr>
          <w:p w14:paraId="248D79F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PRIME</w:t>
            </w:r>
          </w:p>
        </w:tc>
        <w:tc>
          <w:tcPr>
            <w:tcW w:w="2488" w:type="dxa"/>
            <w:tcBorders>
              <w:top w:val="nil"/>
              <w:left w:val="nil"/>
              <w:bottom w:val="nil"/>
              <w:right w:val="nil"/>
            </w:tcBorders>
            <w:shd w:val="clear" w:color="auto" w:fill="auto"/>
            <w:noWrap/>
            <w:vAlign w:val="bottom"/>
            <w:hideMark/>
          </w:tcPr>
          <w:p w14:paraId="628CA87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 szórakoztató</w:t>
            </w:r>
          </w:p>
        </w:tc>
        <w:tc>
          <w:tcPr>
            <w:tcW w:w="1475" w:type="dxa"/>
            <w:tcBorders>
              <w:top w:val="nil"/>
              <w:left w:val="nil"/>
              <w:bottom w:val="nil"/>
              <w:right w:val="nil"/>
            </w:tcBorders>
            <w:shd w:val="clear" w:color="auto" w:fill="auto"/>
            <w:noWrap/>
            <w:vAlign w:val="bottom"/>
            <w:hideMark/>
          </w:tcPr>
          <w:p w14:paraId="4927856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35582C5C" w14:textId="77777777" w:rsidTr="002B6EB2">
        <w:trPr>
          <w:trHeight w:val="315"/>
        </w:trPr>
        <w:tc>
          <w:tcPr>
            <w:tcW w:w="920" w:type="dxa"/>
            <w:tcBorders>
              <w:top w:val="nil"/>
              <w:left w:val="nil"/>
              <w:bottom w:val="nil"/>
              <w:right w:val="nil"/>
            </w:tcBorders>
            <w:shd w:val="clear" w:color="auto" w:fill="auto"/>
            <w:noWrap/>
            <w:vAlign w:val="bottom"/>
            <w:hideMark/>
          </w:tcPr>
          <w:p w14:paraId="703D567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19</w:t>
            </w:r>
          </w:p>
        </w:tc>
        <w:tc>
          <w:tcPr>
            <w:tcW w:w="2688" w:type="dxa"/>
            <w:tcBorders>
              <w:top w:val="nil"/>
              <w:left w:val="nil"/>
              <w:bottom w:val="nil"/>
              <w:right w:val="nil"/>
            </w:tcBorders>
            <w:shd w:val="clear" w:color="auto" w:fill="auto"/>
            <w:noWrap/>
            <w:vAlign w:val="bottom"/>
            <w:hideMark/>
          </w:tcPr>
          <w:p w14:paraId="7C2C288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M3 *****</w:t>
            </w:r>
          </w:p>
        </w:tc>
        <w:tc>
          <w:tcPr>
            <w:tcW w:w="2488" w:type="dxa"/>
            <w:tcBorders>
              <w:top w:val="nil"/>
              <w:left w:val="nil"/>
              <w:bottom w:val="nil"/>
              <w:right w:val="nil"/>
            </w:tcBorders>
            <w:shd w:val="clear" w:color="auto" w:fill="auto"/>
            <w:noWrap/>
            <w:vAlign w:val="bottom"/>
            <w:hideMark/>
          </w:tcPr>
          <w:p w14:paraId="451B3CD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40F941A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43292AE" w14:textId="77777777" w:rsidTr="002B6EB2">
        <w:trPr>
          <w:trHeight w:val="315"/>
        </w:trPr>
        <w:tc>
          <w:tcPr>
            <w:tcW w:w="920" w:type="dxa"/>
            <w:tcBorders>
              <w:top w:val="nil"/>
              <w:left w:val="nil"/>
              <w:bottom w:val="nil"/>
              <w:right w:val="nil"/>
            </w:tcBorders>
            <w:shd w:val="clear" w:color="auto" w:fill="auto"/>
            <w:noWrap/>
            <w:vAlign w:val="bottom"/>
            <w:hideMark/>
          </w:tcPr>
          <w:p w14:paraId="12AAA1F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20</w:t>
            </w:r>
          </w:p>
        </w:tc>
        <w:tc>
          <w:tcPr>
            <w:tcW w:w="2688" w:type="dxa"/>
            <w:tcBorders>
              <w:top w:val="nil"/>
              <w:left w:val="nil"/>
              <w:bottom w:val="nil"/>
              <w:right w:val="nil"/>
            </w:tcBorders>
            <w:shd w:val="clear" w:color="auto" w:fill="auto"/>
            <w:noWrap/>
            <w:vAlign w:val="bottom"/>
            <w:hideMark/>
          </w:tcPr>
          <w:p w14:paraId="37141A5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RTL2</w:t>
            </w:r>
          </w:p>
        </w:tc>
        <w:tc>
          <w:tcPr>
            <w:tcW w:w="2488" w:type="dxa"/>
            <w:tcBorders>
              <w:top w:val="nil"/>
              <w:left w:val="nil"/>
              <w:bottom w:val="nil"/>
              <w:right w:val="nil"/>
            </w:tcBorders>
            <w:shd w:val="clear" w:color="auto" w:fill="auto"/>
            <w:noWrap/>
            <w:vAlign w:val="bottom"/>
            <w:hideMark/>
          </w:tcPr>
          <w:p w14:paraId="1943F38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5EE2F73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A07A194" w14:textId="77777777" w:rsidTr="002B6EB2">
        <w:trPr>
          <w:trHeight w:val="315"/>
        </w:trPr>
        <w:tc>
          <w:tcPr>
            <w:tcW w:w="920" w:type="dxa"/>
            <w:tcBorders>
              <w:top w:val="nil"/>
              <w:left w:val="nil"/>
              <w:bottom w:val="nil"/>
              <w:right w:val="nil"/>
            </w:tcBorders>
            <w:shd w:val="clear" w:color="auto" w:fill="auto"/>
            <w:noWrap/>
            <w:vAlign w:val="bottom"/>
            <w:hideMark/>
          </w:tcPr>
          <w:p w14:paraId="633202A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21</w:t>
            </w:r>
          </w:p>
        </w:tc>
        <w:tc>
          <w:tcPr>
            <w:tcW w:w="2688" w:type="dxa"/>
            <w:tcBorders>
              <w:top w:val="nil"/>
              <w:left w:val="nil"/>
              <w:bottom w:val="nil"/>
              <w:right w:val="nil"/>
            </w:tcBorders>
            <w:shd w:val="clear" w:color="auto" w:fill="auto"/>
            <w:noWrap/>
            <w:vAlign w:val="bottom"/>
            <w:hideMark/>
          </w:tcPr>
          <w:p w14:paraId="109D0B5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Super</w:t>
            </w:r>
            <w:proofErr w:type="spellEnd"/>
            <w:r w:rsidRPr="00F67A8B">
              <w:rPr>
                <w:rFonts w:ascii="Museo Sans Cond 300" w:eastAsia="Times New Roman" w:hAnsi="Museo Sans Cond 300" w:cs="Calibri"/>
                <w:sz w:val="24"/>
                <w:szCs w:val="24"/>
                <w:lang w:eastAsia="hu-HU"/>
              </w:rPr>
              <w:t xml:space="preserve"> TV2</w:t>
            </w:r>
          </w:p>
        </w:tc>
        <w:tc>
          <w:tcPr>
            <w:tcW w:w="2488" w:type="dxa"/>
            <w:tcBorders>
              <w:top w:val="nil"/>
              <w:left w:val="nil"/>
              <w:bottom w:val="nil"/>
              <w:right w:val="nil"/>
            </w:tcBorders>
            <w:shd w:val="clear" w:color="auto" w:fill="auto"/>
            <w:noWrap/>
            <w:vAlign w:val="bottom"/>
            <w:hideMark/>
          </w:tcPr>
          <w:p w14:paraId="73C93C2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0A14C64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1442883" w14:textId="77777777" w:rsidTr="002B6EB2">
        <w:trPr>
          <w:trHeight w:val="315"/>
        </w:trPr>
        <w:tc>
          <w:tcPr>
            <w:tcW w:w="920" w:type="dxa"/>
            <w:tcBorders>
              <w:top w:val="nil"/>
              <w:left w:val="nil"/>
              <w:bottom w:val="nil"/>
              <w:right w:val="nil"/>
            </w:tcBorders>
            <w:shd w:val="clear" w:color="auto" w:fill="auto"/>
            <w:noWrap/>
            <w:vAlign w:val="bottom"/>
            <w:hideMark/>
          </w:tcPr>
          <w:p w14:paraId="71CE9A68"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22</w:t>
            </w:r>
          </w:p>
        </w:tc>
        <w:tc>
          <w:tcPr>
            <w:tcW w:w="2688" w:type="dxa"/>
            <w:tcBorders>
              <w:top w:val="nil"/>
              <w:left w:val="nil"/>
              <w:bottom w:val="nil"/>
              <w:right w:val="nil"/>
            </w:tcBorders>
            <w:shd w:val="clear" w:color="auto" w:fill="auto"/>
            <w:noWrap/>
            <w:vAlign w:val="bottom"/>
            <w:hideMark/>
          </w:tcPr>
          <w:p w14:paraId="1E067A5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STORY5</w:t>
            </w:r>
          </w:p>
        </w:tc>
        <w:tc>
          <w:tcPr>
            <w:tcW w:w="2488" w:type="dxa"/>
            <w:tcBorders>
              <w:top w:val="nil"/>
              <w:left w:val="nil"/>
              <w:bottom w:val="nil"/>
              <w:right w:val="nil"/>
            </w:tcBorders>
            <w:shd w:val="clear" w:color="auto" w:fill="auto"/>
            <w:noWrap/>
            <w:vAlign w:val="bottom"/>
            <w:hideMark/>
          </w:tcPr>
          <w:p w14:paraId="799077D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szórakoztató, sorozat</w:t>
            </w:r>
          </w:p>
        </w:tc>
        <w:tc>
          <w:tcPr>
            <w:tcW w:w="1475" w:type="dxa"/>
            <w:tcBorders>
              <w:top w:val="nil"/>
              <w:left w:val="nil"/>
              <w:bottom w:val="nil"/>
              <w:right w:val="nil"/>
            </w:tcBorders>
            <w:shd w:val="clear" w:color="auto" w:fill="auto"/>
            <w:noWrap/>
            <w:vAlign w:val="bottom"/>
            <w:hideMark/>
          </w:tcPr>
          <w:p w14:paraId="3651F58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35BD25C8" w14:textId="77777777" w:rsidTr="002B6EB2">
        <w:trPr>
          <w:trHeight w:val="315"/>
        </w:trPr>
        <w:tc>
          <w:tcPr>
            <w:tcW w:w="920" w:type="dxa"/>
            <w:tcBorders>
              <w:top w:val="nil"/>
              <w:left w:val="nil"/>
              <w:bottom w:val="nil"/>
              <w:right w:val="nil"/>
            </w:tcBorders>
            <w:shd w:val="clear" w:color="auto" w:fill="auto"/>
            <w:noWrap/>
            <w:vAlign w:val="bottom"/>
            <w:hideMark/>
          </w:tcPr>
          <w:p w14:paraId="2ED2EA7B"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23</w:t>
            </w:r>
          </w:p>
        </w:tc>
        <w:tc>
          <w:tcPr>
            <w:tcW w:w="2688" w:type="dxa"/>
            <w:tcBorders>
              <w:top w:val="nil"/>
              <w:left w:val="nil"/>
              <w:bottom w:val="nil"/>
              <w:right w:val="nil"/>
            </w:tcBorders>
            <w:shd w:val="clear" w:color="auto" w:fill="auto"/>
            <w:noWrap/>
            <w:vAlign w:val="bottom"/>
            <w:hideMark/>
          </w:tcPr>
          <w:p w14:paraId="6C7A2FB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Mozi+</w:t>
            </w:r>
          </w:p>
        </w:tc>
        <w:tc>
          <w:tcPr>
            <w:tcW w:w="2488" w:type="dxa"/>
            <w:tcBorders>
              <w:top w:val="nil"/>
              <w:left w:val="nil"/>
              <w:bottom w:val="nil"/>
              <w:right w:val="nil"/>
            </w:tcBorders>
            <w:shd w:val="clear" w:color="auto" w:fill="auto"/>
            <w:noWrap/>
            <w:vAlign w:val="bottom"/>
            <w:hideMark/>
          </w:tcPr>
          <w:p w14:paraId="2684C22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4E19256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5F1E6FF" w14:textId="77777777" w:rsidTr="002B6EB2">
        <w:trPr>
          <w:trHeight w:val="315"/>
        </w:trPr>
        <w:tc>
          <w:tcPr>
            <w:tcW w:w="920" w:type="dxa"/>
            <w:tcBorders>
              <w:top w:val="nil"/>
              <w:left w:val="nil"/>
              <w:bottom w:val="nil"/>
              <w:right w:val="nil"/>
            </w:tcBorders>
            <w:shd w:val="clear" w:color="auto" w:fill="auto"/>
            <w:noWrap/>
            <w:vAlign w:val="bottom"/>
            <w:hideMark/>
          </w:tcPr>
          <w:p w14:paraId="345F2E11"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24</w:t>
            </w:r>
          </w:p>
        </w:tc>
        <w:tc>
          <w:tcPr>
            <w:tcW w:w="2688" w:type="dxa"/>
            <w:tcBorders>
              <w:top w:val="nil"/>
              <w:left w:val="nil"/>
              <w:bottom w:val="nil"/>
              <w:right w:val="nil"/>
            </w:tcBorders>
            <w:shd w:val="clear" w:color="auto" w:fill="auto"/>
            <w:noWrap/>
            <w:vAlign w:val="bottom"/>
            <w:hideMark/>
          </w:tcPr>
          <w:p w14:paraId="427715C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 Café</w:t>
            </w:r>
          </w:p>
        </w:tc>
        <w:tc>
          <w:tcPr>
            <w:tcW w:w="2488" w:type="dxa"/>
            <w:tcBorders>
              <w:top w:val="nil"/>
              <w:left w:val="nil"/>
              <w:bottom w:val="nil"/>
              <w:right w:val="nil"/>
            </w:tcBorders>
            <w:shd w:val="clear" w:color="auto" w:fill="auto"/>
            <w:noWrap/>
            <w:vAlign w:val="bottom"/>
            <w:hideMark/>
          </w:tcPr>
          <w:p w14:paraId="6D8C01D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left w:val="nil"/>
              <w:bottom w:val="nil"/>
              <w:right w:val="nil"/>
            </w:tcBorders>
            <w:shd w:val="clear" w:color="auto" w:fill="auto"/>
            <w:noWrap/>
            <w:vAlign w:val="bottom"/>
            <w:hideMark/>
          </w:tcPr>
          <w:p w14:paraId="2F302B1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1EA8C789" w14:textId="77777777" w:rsidTr="002B6EB2">
        <w:trPr>
          <w:trHeight w:val="315"/>
        </w:trPr>
        <w:tc>
          <w:tcPr>
            <w:tcW w:w="920" w:type="dxa"/>
            <w:tcBorders>
              <w:top w:val="nil"/>
              <w:left w:val="nil"/>
              <w:bottom w:val="nil"/>
              <w:right w:val="nil"/>
            </w:tcBorders>
            <w:shd w:val="clear" w:color="auto" w:fill="auto"/>
            <w:noWrap/>
            <w:vAlign w:val="bottom"/>
            <w:hideMark/>
          </w:tcPr>
          <w:p w14:paraId="0C37B61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25</w:t>
            </w:r>
          </w:p>
        </w:tc>
        <w:tc>
          <w:tcPr>
            <w:tcW w:w="2688" w:type="dxa"/>
            <w:tcBorders>
              <w:top w:val="nil"/>
              <w:left w:val="nil"/>
              <w:bottom w:val="nil"/>
              <w:right w:val="nil"/>
            </w:tcBorders>
            <w:shd w:val="clear" w:color="auto" w:fill="auto"/>
            <w:noWrap/>
            <w:vAlign w:val="bottom"/>
            <w:hideMark/>
          </w:tcPr>
          <w:p w14:paraId="5050F74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RTL </w:t>
            </w:r>
            <w:proofErr w:type="spellStart"/>
            <w:r w:rsidRPr="00F67A8B">
              <w:rPr>
                <w:rFonts w:ascii="Museo Sans Cond 300" w:eastAsia="Times New Roman" w:hAnsi="Museo Sans Cond 300" w:cs="Calibri"/>
                <w:sz w:val="24"/>
                <w:szCs w:val="24"/>
                <w:lang w:eastAsia="hu-HU"/>
              </w:rPr>
              <w:t>Spike</w:t>
            </w:r>
            <w:proofErr w:type="spellEnd"/>
          </w:p>
        </w:tc>
        <w:tc>
          <w:tcPr>
            <w:tcW w:w="2488" w:type="dxa"/>
            <w:tcBorders>
              <w:top w:val="nil"/>
              <w:left w:val="nil"/>
              <w:bottom w:val="nil"/>
              <w:right w:val="nil"/>
            </w:tcBorders>
            <w:shd w:val="clear" w:color="auto" w:fill="auto"/>
            <w:noWrap/>
            <w:vAlign w:val="bottom"/>
            <w:hideMark/>
          </w:tcPr>
          <w:p w14:paraId="4D2A583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6C8753D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2CD36EBD" w14:textId="77777777" w:rsidTr="002B6EB2">
        <w:trPr>
          <w:trHeight w:val="315"/>
        </w:trPr>
        <w:tc>
          <w:tcPr>
            <w:tcW w:w="920" w:type="dxa"/>
            <w:tcBorders>
              <w:top w:val="nil"/>
              <w:left w:val="nil"/>
              <w:bottom w:val="nil"/>
              <w:right w:val="nil"/>
            </w:tcBorders>
            <w:shd w:val="clear" w:color="auto" w:fill="auto"/>
            <w:noWrap/>
            <w:vAlign w:val="bottom"/>
            <w:hideMark/>
          </w:tcPr>
          <w:p w14:paraId="4BFB97A1"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26</w:t>
            </w:r>
          </w:p>
        </w:tc>
        <w:tc>
          <w:tcPr>
            <w:tcW w:w="2688" w:type="dxa"/>
            <w:tcBorders>
              <w:top w:val="nil"/>
              <w:left w:val="nil"/>
              <w:bottom w:val="nil"/>
              <w:right w:val="nil"/>
            </w:tcBorders>
            <w:shd w:val="clear" w:color="auto" w:fill="auto"/>
            <w:noWrap/>
            <w:vAlign w:val="bottom"/>
            <w:hideMark/>
          </w:tcPr>
          <w:p w14:paraId="0DF4D28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STORY4</w:t>
            </w:r>
          </w:p>
        </w:tc>
        <w:tc>
          <w:tcPr>
            <w:tcW w:w="2488" w:type="dxa"/>
            <w:tcBorders>
              <w:top w:val="nil"/>
              <w:left w:val="nil"/>
              <w:bottom w:val="nil"/>
              <w:right w:val="nil"/>
            </w:tcBorders>
            <w:shd w:val="clear" w:color="auto" w:fill="auto"/>
            <w:noWrap/>
            <w:vAlign w:val="bottom"/>
            <w:hideMark/>
          </w:tcPr>
          <w:p w14:paraId="043E6DF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sorozatok, szórakoztató műsorok, magazinműsorok</w:t>
            </w:r>
          </w:p>
        </w:tc>
        <w:tc>
          <w:tcPr>
            <w:tcW w:w="1475" w:type="dxa"/>
            <w:tcBorders>
              <w:top w:val="nil"/>
              <w:left w:val="nil"/>
              <w:bottom w:val="nil"/>
              <w:right w:val="nil"/>
            </w:tcBorders>
            <w:shd w:val="clear" w:color="auto" w:fill="auto"/>
            <w:noWrap/>
            <w:vAlign w:val="bottom"/>
            <w:hideMark/>
          </w:tcPr>
          <w:p w14:paraId="6A0DC1D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angol</w:t>
            </w:r>
          </w:p>
        </w:tc>
      </w:tr>
      <w:tr w:rsidR="000C77C4" w:rsidRPr="000A4247" w14:paraId="19CA97CF" w14:textId="77777777" w:rsidTr="002B6EB2">
        <w:trPr>
          <w:trHeight w:val="315"/>
        </w:trPr>
        <w:tc>
          <w:tcPr>
            <w:tcW w:w="920" w:type="dxa"/>
            <w:tcBorders>
              <w:top w:val="nil"/>
              <w:left w:val="nil"/>
              <w:bottom w:val="nil"/>
              <w:right w:val="nil"/>
            </w:tcBorders>
            <w:shd w:val="clear" w:color="auto" w:fill="auto"/>
            <w:noWrap/>
            <w:vAlign w:val="bottom"/>
            <w:hideMark/>
          </w:tcPr>
          <w:p w14:paraId="464C239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27</w:t>
            </w:r>
          </w:p>
        </w:tc>
        <w:tc>
          <w:tcPr>
            <w:tcW w:w="2688" w:type="dxa"/>
            <w:tcBorders>
              <w:top w:val="nil"/>
              <w:left w:val="nil"/>
              <w:bottom w:val="nil"/>
              <w:right w:val="nil"/>
            </w:tcBorders>
            <w:shd w:val="clear" w:color="auto" w:fill="auto"/>
            <w:noWrap/>
            <w:vAlign w:val="bottom"/>
            <w:hideMark/>
          </w:tcPr>
          <w:p w14:paraId="71FF783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VIASAT6</w:t>
            </w:r>
          </w:p>
        </w:tc>
        <w:tc>
          <w:tcPr>
            <w:tcW w:w="2488" w:type="dxa"/>
            <w:tcBorders>
              <w:top w:val="nil"/>
              <w:left w:val="nil"/>
              <w:bottom w:val="nil"/>
              <w:right w:val="nil"/>
            </w:tcBorders>
            <w:shd w:val="clear" w:color="auto" w:fill="auto"/>
            <w:noWrap/>
            <w:vAlign w:val="bottom"/>
            <w:hideMark/>
          </w:tcPr>
          <w:p w14:paraId="70B457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51969B2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738E6B36" w14:textId="77777777" w:rsidTr="002B6EB2">
        <w:trPr>
          <w:trHeight w:val="315"/>
        </w:trPr>
        <w:tc>
          <w:tcPr>
            <w:tcW w:w="920" w:type="dxa"/>
            <w:tcBorders>
              <w:top w:val="nil"/>
              <w:left w:val="nil"/>
              <w:right w:val="nil"/>
            </w:tcBorders>
            <w:shd w:val="clear" w:color="auto" w:fill="auto"/>
            <w:noWrap/>
            <w:vAlign w:val="bottom"/>
            <w:hideMark/>
          </w:tcPr>
          <w:p w14:paraId="0C2EB0F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lastRenderedPageBreak/>
              <w:t>28</w:t>
            </w:r>
          </w:p>
        </w:tc>
        <w:tc>
          <w:tcPr>
            <w:tcW w:w="2688" w:type="dxa"/>
            <w:tcBorders>
              <w:top w:val="nil"/>
              <w:left w:val="nil"/>
              <w:right w:val="nil"/>
            </w:tcBorders>
            <w:shd w:val="clear" w:color="auto" w:fill="auto"/>
            <w:noWrap/>
            <w:vAlign w:val="bottom"/>
            <w:hideMark/>
          </w:tcPr>
          <w:p w14:paraId="764812F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RTL+</w:t>
            </w:r>
          </w:p>
        </w:tc>
        <w:tc>
          <w:tcPr>
            <w:tcW w:w="2488" w:type="dxa"/>
            <w:tcBorders>
              <w:top w:val="nil"/>
              <w:left w:val="nil"/>
              <w:right w:val="nil"/>
            </w:tcBorders>
            <w:shd w:val="clear" w:color="auto" w:fill="auto"/>
            <w:noWrap/>
            <w:vAlign w:val="bottom"/>
            <w:hideMark/>
          </w:tcPr>
          <w:p w14:paraId="460BF3F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left w:val="nil"/>
              <w:right w:val="nil"/>
            </w:tcBorders>
            <w:shd w:val="clear" w:color="auto" w:fill="auto"/>
            <w:noWrap/>
            <w:vAlign w:val="bottom"/>
            <w:hideMark/>
          </w:tcPr>
          <w:p w14:paraId="539AC54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FBBC63D" w14:textId="77777777" w:rsidTr="002B6EB2">
        <w:trPr>
          <w:trHeight w:val="315"/>
        </w:trPr>
        <w:tc>
          <w:tcPr>
            <w:tcW w:w="920" w:type="dxa"/>
            <w:tcBorders>
              <w:top w:val="nil"/>
              <w:left w:val="nil"/>
              <w:bottom w:val="nil"/>
              <w:right w:val="nil"/>
            </w:tcBorders>
            <w:shd w:val="clear" w:color="auto" w:fill="auto"/>
            <w:noWrap/>
            <w:vAlign w:val="bottom"/>
            <w:hideMark/>
          </w:tcPr>
          <w:p w14:paraId="39B3E89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29</w:t>
            </w:r>
          </w:p>
        </w:tc>
        <w:tc>
          <w:tcPr>
            <w:tcW w:w="2688" w:type="dxa"/>
            <w:tcBorders>
              <w:top w:val="nil"/>
              <w:left w:val="nil"/>
              <w:bottom w:val="nil"/>
              <w:right w:val="nil"/>
            </w:tcBorders>
            <w:shd w:val="clear" w:color="auto" w:fill="auto"/>
            <w:noWrap/>
            <w:vAlign w:val="bottom"/>
            <w:hideMark/>
          </w:tcPr>
          <w:p w14:paraId="45EE809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Spektrum Home</w:t>
            </w:r>
          </w:p>
        </w:tc>
        <w:tc>
          <w:tcPr>
            <w:tcW w:w="2488" w:type="dxa"/>
            <w:tcBorders>
              <w:top w:val="nil"/>
              <w:left w:val="nil"/>
              <w:bottom w:val="nil"/>
              <w:right w:val="nil"/>
            </w:tcBorders>
            <w:shd w:val="clear" w:color="auto" w:fill="auto"/>
            <w:noWrap/>
            <w:vAlign w:val="bottom"/>
            <w:hideMark/>
          </w:tcPr>
          <w:p w14:paraId="69C8AA6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életmód</w:t>
            </w:r>
          </w:p>
        </w:tc>
        <w:tc>
          <w:tcPr>
            <w:tcW w:w="1475" w:type="dxa"/>
            <w:tcBorders>
              <w:top w:val="nil"/>
              <w:left w:val="nil"/>
              <w:bottom w:val="nil"/>
              <w:right w:val="nil"/>
            </w:tcBorders>
            <w:shd w:val="clear" w:color="auto" w:fill="auto"/>
            <w:noWrap/>
            <w:vAlign w:val="bottom"/>
            <w:hideMark/>
          </w:tcPr>
          <w:p w14:paraId="523E011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B4BACD6" w14:textId="77777777" w:rsidTr="002B6EB2">
        <w:trPr>
          <w:trHeight w:val="315"/>
        </w:trPr>
        <w:tc>
          <w:tcPr>
            <w:tcW w:w="920" w:type="dxa"/>
            <w:tcBorders>
              <w:top w:val="nil"/>
              <w:left w:val="nil"/>
              <w:bottom w:val="nil"/>
              <w:right w:val="nil"/>
            </w:tcBorders>
            <w:shd w:val="clear" w:color="auto" w:fill="auto"/>
            <w:noWrap/>
            <w:vAlign w:val="bottom"/>
            <w:hideMark/>
          </w:tcPr>
          <w:p w14:paraId="51B0DC90"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30</w:t>
            </w:r>
          </w:p>
        </w:tc>
        <w:tc>
          <w:tcPr>
            <w:tcW w:w="2688" w:type="dxa"/>
            <w:tcBorders>
              <w:top w:val="nil"/>
              <w:left w:val="nil"/>
              <w:bottom w:val="nil"/>
              <w:right w:val="nil"/>
            </w:tcBorders>
            <w:shd w:val="clear" w:color="auto" w:fill="auto"/>
            <w:noWrap/>
            <w:vAlign w:val="bottom"/>
            <w:hideMark/>
          </w:tcPr>
          <w:p w14:paraId="090A685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Muzsika Tv</w:t>
            </w:r>
          </w:p>
        </w:tc>
        <w:tc>
          <w:tcPr>
            <w:tcW w:w="2488" w:type="dxa"/>
            <w:tcBorders>
              <w:top w:val="nil"/>
              <w:left w:val="nil"/>
              <w:bottom w:val="nil"/>
              <w:right w:val="nil"/>
            </w:tcBorders>
            <w:shd w:val="clear" w:color="auto" w:fill="auto"/>
            <w:noWrap/>
            <w:vAlign w:val="bottom"/>
            <w:hideMark/>
          </w:tcPr>
          <w:p w14:paraId="6F50A36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zenei</w:t>
            </w:r>
          </w:p>
        </w:tc>
        <w:tc>
          <w:tcPr>
            <w:tcW w:w="1475" w:type="dxa"/>
            <w:tcBorders>
              <w:top w:val="nil"/>
              <w:left w:val="nil"/>
              <w:bottom w:val="nil"/>
              <w:right w:val="nil"/>
            </w:tcBorders>
            <w:shd w:val="clear" w:color="auto" w:fill="auto"/>
            <w:noWrap/>
            <w:vAlign w:val="bottom"/>
            <w:hideMark/>
          </w:tcPr>
          <w:p w14:paraId="03994DD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778F8C8D" w14:textId="77777777" w:rsidTr="002B6EB2">
        <w:trPr>
          <w:trHeight w:val="315"/>
        </w:trPr>
        <w:tc>
          <w:tcPr>
            <w:tcW w:w="920" w:type="dxa"/>
            <w:tcBorders>
              <w:top w:val="nil"/>
              <w:left w:val="nil"/>
              <w:right w:val="nil"/>
            </w:tcBorders>
            <w:shd w:val="clear" w:color="auto" w:fill="auto"/>
            <w:noWrap/>
            <w:vAlign w:val="bottom"/>
            <w:hideMark/>
          </w:tcPr>
          <w:p w14:paraId="11325A0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31</w:t>
            </w:r>
          </w:p>
        </w:tc>
        <w:tc>
          <w:tcPr>
            <w:tcW w:w="2688" w:type="dxa"/>
            <w:tcBorders>
              <w:top w:val="nil"/>
              <w:left w:val="nil"/>
              <w:right w:val="nil"/>
            </w:tcBorders>
            <w:shd w:val="clear" w:color="auto" w:fill="auto"/>
            <w:noWrap/>
            <w:vAlign w:val="bottom"/>
            <w:hideMark/>
          </w:tcPr>
          <w:p w14:paraId="53B4483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Sláger TV</w:t>
            </w:r>
          </w:p>
        </w:tc>
        <w:tc>
          <w:tcPr>
            <w:tcW w:w="2488" w:type="dxa"/>
            <w:tcBorders>
              <w:top w:val="nil"/>
              <w:left w:val="nil"/>
              <w:right w:val="nil"/>
            </w:tcBorders>
            <w:shd w:val="clear" w:color="auto" w:fill="auto"/>
            <w:noWrap/>
            <w:vAlign w:val="bottom"/>
            <w:hideMark/>
          </w:tcPr>
          <w:p w14:paraId="464303A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zenei</w:t>
            </w:r>
          </w:p>
        </w:tc>
        <w:tc>
          <w:tcPr>
            <w:tcW w:w="1475" w:type="dxa"/>
            <w:tcBorders>
              <w:top w:val="nil"/>
              <w:left w:val="nil"/>
              <w:right w:val="nil"/>
            </w:tcBorders>
            <w:shd w:val="clear" w:color="auto" w:fill="auto"/>
            <w:noWrap/>
            <w:vAlign w:val="bottom"/>
            <w:hideMark/>
          </w:tcPr>
          <w:p w14:paraId="13EFF4D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7A471E94" w14:textId="77777777" w:rsidTr="002B6EB2">
        <w:trPr>
          <w:trHeight w:val="315"/>
        </w:trPr>
        <w:tc>
          <w:tcPr>
            <w:tcW w:w="920" w:type="dxa"/>
            <w:tcBorders>
              <w:top w:val="nil"/>
              <w:left w:val="nil"/>
              <w:bottom w:val="nil"/>
              <w:right w:val="nil"/>
            </w:tcBorders>
            <w:shd w:val="clear" w:color="auto" w:fill="auto"/>
            <w:noWrap/>
            <w:vAlign w:val="bottom"/>
            <w:hideMark/>
          </w:tcPr>
          <w:p w14:paraId="590FF7E1"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32</w:t>
            </w:r>
          </w:p>
        </w:tc>
        <w:tc>
          <w:tcPr>
            <w:tcW w:w="2688" w:type="dxa"/>
            <w:tcBorders>
              <w:top w:val="nil"/>
              <w:left w:val="nil"/>
              <w:bottom w:val="nil"/>
              <w:right w:val="nil"/>
            </w:tcBorders>
            <w:shd w:val="clear" w:color="auto" w:fill="auto"/>
            <w:noWrap/>
            <w:vAlign w:val="bottom"/>
            <w:hideMark/>
          </w:tcPr>
          <w:p w14:paraId="54A559E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MTV</w:t>
            </w:r>
          </w:p>
        </w:tc>
        <w:tc>
          <w:tcPr>
            <w:tcW w:w="2488" w:type="dxa"/>
            <w:tcBorders>
              <w:top w:val="nil"/>
              <w:left w:val="nil"/>
              <w:bottom w:val="nil"/>
              <w:right w:val="nil"/>
            </w:tcBorders>
            <w:shd w:val="clear" w:color="auto" w:fill="auto"/>
            <w:noWrap/>
            <w:vAlign w:val="bottom"/>
            <w:hideMark/>
          </w:tcPr>
          <w:p w14:paraId="6677446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zenei</w:t>
            </w:r>
          </w:p>
        </w:tc>
        <w:tc>
          <w:tcPr>
            <w:tcW w:w="1475" w:type="dxa"/>
            <w:tcBorders>
              <w:top w:val="nil"/>
              <w:left w:val="nil"/>
              <w:bottom w:val="nil"/>
              <w:right w:val="nil"/>
            </w:tcBorders>
            <w:shd w:val="clear" w:color="auto" w:fill="auto"/>
            <w:noWrap/>
            <w:vAlign w:val="bottom"/>
            <w:hideMark/>
          </w:tcPr>
          <w:p w14:paraId="0888919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21F4E5B9" w14:textId="77777777" w:rsidTr="002B6EB2">
        <w:trPr>
          <w:trHeight w:val="315"/>
        </w:trPr>
        <w:tc>
          <w:tcPr>
            <w:tcW w:w="920" w:type="dxa"/>
            <w:tcBorders>
              <w:top w:val="nil"/>
              <w:left w:val="nil"/>
              <w:bottom w:val="nil"/>
              <w:right w:val="nil"/>
            </w:tcBorders>
            <w:shd w:val="clear" w:color="auto" w:fill="auto"/>
            <w:noWrap/>
            <w:vAlign w:val="bottom"/>
            <w:hideMark/>
          </w:tcPr>
          <w:p w14:paraId="156D1F3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33</w:t>
            </w:r>
          </w:p>
        </w:tc>
        <w:tc>
          <w:tcPr>
            <w:tcW w:w="2688" w:type="dxa"/>
            <w:tcBorders>
              <w:top w:val="nil"/>
              <w:left w:val="nil"/>
              <w:bottom w:val="nil"/>
              <w:right w:val="nil"/>
            </w:tcBorders>
            <w:shd w:val="clear" w:color="auto" w:fill="auto"/>
            <w:noWrap/>
            <w:vAlign w:val="bottom"/>
            <w:hideMark/>
          </w:tcPr>
          <w:p w14:paraId="16530F7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Comedy</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Central</w:t>
            </w:r>
            <w:proofErr w:type="spellEnd"/>
          </w:p>
        </w:tc>
        <w:tc>
          <w:tcPr>
            <w:tcW w:w="2488" w:type="dxa"/>
            <w:tcBorders>
              <w:top w:val="nil"/>
              <w:left w:val="nil"/>
              <w:bottom w:val="nil"/>
              <w:right w:val="nil"/>
            </w:tcBorders>
            <w:shd w:val="clear" w:color="auto" w:fill="auto"/>
            <w:noWrap/>
            <w:vAlign w:val="bottom"/>
            <w:hideMark/>
          </w:tcPr>
          <w:p w14:paraId="0B843E1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humor</w:t>
            </w:r>
          </w:p>
        </w:tc>
        <w:tc>
          <w:tcPr>
            <w:tcW w:w="1475" w:type="dxa"/>
            <w:tcBorders>
              <w:top w:val="nil"/>
              <w:left w:val="nil"/>
              <w:bottom w:val="nil"/>
              <w:right w:val="nil"/>
            </w:tcBorders>
            <w:shd w:val="clear" w:color="auto" w:fill="auto"/>
            <w:noWrap/>
            <w:vAlign w:val="bottom"/>
            <w:hideMark/>
          </w:tcPr>
          <w:p w14:paraId="6B4DC7B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1E4CB89F" w14:textId="77777777" w:rsidTr="002B6EB2">
        <w:trPr>
          <w:trHeight w:val="315"/>
        </w:trPr>
        <w:tc>
          <w:tcPr>
            <w:tcW w:w="920" w:type="dxa"/>
            <w:tcBorders>
              <w:top w:val="nil"/>
              <w:left w:val="nil"/>
              <w:bottom w:val="nil"/>
              <w:right w:val="nil"/>
            </w:tcBorders>
            <w:shd w:val="clear" w:color="auto" w:fill="auto"/>
            <w:noWrap/>
            <w:vAlign w:val="bottom"/>
            <w:hideMark/>
          </w:tcPr>
          <w:p w14:paraId="4B1D9D1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34</w:t>
            </w:r>
          </w:p>
        </w:tc>
        <w:tc>
          <w:tcPr>
            <w:tcW w:w="2688" w:type="dxa"/>
            <w:tcBorders>
              <w:top w:val="nil"/>
              <w:left w:val="nil"/>
              <w:bottom w:val="nil"/>
              <w:right w:val="nil"/>
            </w:tcBorders>
            <w:shd w:val="clear" w:color="auto" w:fill="auto"/>
            <w:noWrap/>
            <w:vAlign w:val="bottom"/>
            <w:hideMark/>
          </w:tcPr>
          <w:p w14:paraId="4A20154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Bónum</w:t>
            </w:r>
            <w:proofErr w:type="spellEnd"/>
            <w:r w:rsidRPr="00F67A8B">
              <w:rPr>
                <w:rFonts w:ascii="Museo Sans Cond 300" w:eastAsia="Times New Roman" w:hAnsi="Museo Sans Cond 300" w:cs="Calibri"/>
                <w:sz w:val="24"/>
                <w:szCs w:val="24"/>
                <w:lang w:eastAsia="hu-HU"/>
              </w:rPr>
              <w:t xml:space="preserve"> TV</w:t>
            </w:r>
          </w:p>
        </w:tc>
        <w:tc>
          <w:tcPr>
            <w:tcW w:w="2488" w:type="dxa"/>
            <w:tcBorders>
              <w:top w:val="nil"/>
              <w:left w:val="nil"/>
              <w:bottom w:val="nil"/>
              <w:right w:val="nil"/>
            </w:tcBorders>
            <w:shd w:val="clear" w:color="auto" w:fill="auto"/>
            <w:noWrap/>
            <w:vAlign w:val="bottom"/>
            <w:hideMark/>
          </w:tcPr>
          <w:p w14:paraId="4BDD3F2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vallás</w:t>
            </w:r>
          </w:p>
        </w:tc>
        <w:tc>
          <w:tcPr>
            <w:tcW w:w="1475" w:type="dxa"/>
            <w:tcBorders>
              <w:top w:val="nil"/>
              <w:left w:val="nil"/>
              <w:bottom w:val="nil"/>
              <w:right w:val="nil"/>
            </w:tcBorders>
            <w:shd w:val="clear" w:color="auto" w:fill="auto"/>
            <w:noWrap/>
            <w:vAlign w:val="bottom"/>
            <w:hideMark/>
          </w:tcPr>
          <w:p w14:paraId="01CC866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9C634CB" w14:textId="77777777" w:rsidTr="002B6EB2">
        <w:trPr>
          <w:trHeight w:val="315"/>
        </w:trPr>
        <w:tc>
          <w:tcPr>
            <w:tcW w:w="920" w:type="dxa"/>
            <w:tcBorders>
              <w:top w:val="nil"/>
              <w:left w:val="nil"/>
              <w:bottom w:val="nil"/>
              <w:right w:val="nil"/>
            </w:tcBorders>
            <w:shd w:val="clear" w:color="auto" w:fill="auto"/>
            <w:noWrap/>
            <w:vAlign w:val="bottom"/>
            <w:hideMark/>
          </w:tcPr>
          <w:p w14:paraId="00535CC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35</w:t>
            </w:r>
          </w:p>
        </w:tc>
        <w:tc>
          <w:tcPr>
            <w:tcW w:w="2688" w:type="dxa"/>
            <w:tcBorders>
              <w:top w:val="nil"/>
              <w:left w:val="nil"/>
              <w:bottom w:val="nil"/>
              <w:right w:val="nil"/>
            </w:tcBorders>
            <w:shd w:val="clear" w:color="auto" w:fill="auto"/>
            <w:noWrap/>
            <w:vAlign w:val="bottom"/>
            <w:hideMark/>
          </w:tcPr>
          <w:p w14:paraId="191AB41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Sport2</w:t>
            </w:r>
          </w:p>
        </w:tc>
        <w:tc>
          <w:tcPr>
            <w:tcW w:w="2488" w:type="dxa"/>
            <w:tcBorders>
              <w:top w:val="nil"/>
              <w:left w:val="nil"/>
              <w:bottom w:val="nil"/>
              <w:right w:val="nil"/>
            </w:tcBorders>
            <w:shd w:val="clear" w:color="auto" w:fill="auto"/>
            <w:noWrap/>
            <w:vAlign w:val="bottom"/>
            <w:hideMark/>
          </w:tcPr>
          <w:p w14:paraId="307C2EA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271773E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CB8A3EC" w14:textId="77777777" w:rsidTr="002B6EB2">
        <w:trPr>
          <w:trHeight w:val="315"/>
        </w:trPr>
        <w:tc>
          <w:tcPr>
            <w:tcW w:w="920" w:type="dxa"/>
            <w:tcBorders>
              <w:top w:val="nil"/>
              <w:left w:val="nil"/>
              <w:bottom w:val="nil"/>
              <w:right w:val="nil"/>
            </w:tcBorders>
            <w:shd w:val="clear" w:color="auto" w:fill="auto"/>
            <w:noWrap/>
            <w:vAlign w:val="bottom"/>
            <w:hideMark/>
          </w:tcPr>
          <w:p w14:paraId="53E41B5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36</w:t>
            </w:r>
          </w:p>
        </w:tc>
        <w:tc>
          <w:tcPr>
            <w:tcW w:w="2688" w:type="dxa"/>
            <w:tcBorders>
              <w:top w:val="nil"/>
              <w:left w:val="nil"/>
              <w:bottom w:val="nil"/>
              <w:right w:val="nil"/>
            </w:tcBorders>
            <w:shd w:val="clear" w:color="auto" w:fill="auto"/>
            <w:noWrap/>
            <w:vAlign w:val="bottom"/>
            <w:hideMark/>
          </w:tcPr>
          <w:p w14:paraId="70FA09B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AXN</w:t>
            </w:r>
          </w:p>
        </w:tc>
        <w:tc>
          <w:tcPr>
            <w:tcW w:w="2488" w:type="dxa"/>
            <w:tcBorders>
              <w:top w:val="nil"/>
              <w:left w:val="nil"/>
              <w:bottom w:val="nil"/>
              <w:right w:val="nil"/>
            </w:tcBorders>
            <w:shd w:val="clear" w:color="auto" w:fill="auto"/>
            <w:noWrap/>
            <w:vAlign w:val="bottom"/>
            <w:hideMark/>
          </w:tcPr>
          <w:p w14:paraId="43545A6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left w:val="nil"/>
              <w:bottom w:val="nil"/>
              <w:right w:val="nil"/>
            </w:tcBorders>
            <w:shd w:val="clear" w:color="auto" w:fill="auto"/>
            <w:noWrap/>
            <w:vAlign w:val="bottom"/>
            <w:hideMark/>
          </w:tcPr>
          <w:p w14:paraId="161DB51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B1CB0BE" w14:textId="77777777" w:rsidTr="002B6EB2">
        <w:trPr>
          <w:trHeight w:val="315"/>
        </w:trPr>
        <w:tc>
          <w:tcPr>
            <w:tcW w:w="920" w:type="dxa"/>
            <w:tcBorders>
              <w:top w:val="nil"/>
              <w:left w:val="nil"/>
              <w:bottom w:val="nil"/>
              <w:right w:val="nil"/>
            </w:tcBorders>
            <w:shd w:val="clear" w:color="auto" w:fill="auto"/>
            <w:noWrap/>
            <w:vAlign w:val="bottom"/>
            <w:hideMark/>
          </w:tcPr>
          <w:p w14:paraId="22755E8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37</w:t>
            </w:r>
          </w:p>
        </w:tc>
        <w:tc>
          <w:tcPr>
            <w:tcW w:w="2688" w:type="dxa"/>
            <w:tcBorders>
              <w:top w:val="nil"/>
              <w:left w:val="nil"/>
              <w:bottom w:val="nil"/>
              <w:right w:val="nil"/>
            </w:tcBorders>
            <w:shd w:val="clear" w:color="auto" w:fill="auto"/>
            <w:noWrap/>
            <w:vAlign w:val="bottom"/>
            <w:hideMark/>
          </w:tcPr>
          <w:p w14:paraId="0BB8AAC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AMC</w:t>
            </w:r>
          </w:p>
        </w:tc>
        <w:tc>
          <w:tcPr>
            <w:tcW w:w="2488" w:type="dxa"/>
            <w:tcBorders>
              <w:top w:val="nil"/>
              <w:left w:val="nil"/>
              <w:bottom w:val="nil"/>
              <w:right w:val="nil"/>
            </w:tcBorders>
            <w:shd w:val="clear" w:color="auto" w:fill="auto"/>
            <w:noWrap/>
            <w:vAlign w:val="bottom"/>
            <w:hideMark/>
          </w:tcPr>
          <w:p w14:paraId="467B60B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w:t>
            </w:r>
          </w:p>
        </w:tc>
        <w:tc>
          <w:tcPr>
            <w:tcW w:w="1475" w:type="dxa"/>
            <w:tcBorders>
              <w:top w:val="nil"/>
              <w:left w:val="nil"/>
              <w:bottom w:val="nil"/>
              <w:right w:val="nil"/>
            </w:tcBorders>
            <w:shd w:val="clear" w:color="auto" w:fill="auto"/>
            <w:noWrap/>
            <w:vAlign w:val="bottom"/>
            <w:hideMark/>
          </w:tcPr>
          <w:p w14:paraId="0639311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1937169C" w14:textId="77777777" w:rsidTr="002B6EB2">
        <w:trPr>
          <w:trHeight w:val="315"/>
        </w:trPr>
        <w:tc>
          <w:tcPr>
            <w:tcW w:w="920" w:type="dxa"/>
            <w:tcBorders>
              <w:top w:val="nil"/>
              <w:left w:val="nil"/>
              <w:bottom w:val="nil"/>
              <w:right w:val="nil"/>
            </w:tcBorders>
            <w:shd w:val="clear" w:color="auto" w:fill="auto"/>
            <w:noWrap/>
            <w:vAlign w:val="bottom"/>
            <w:hideMark/>
          </w:tcPr>
          <w:p w14:paraId="76B5591D"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38</w:t>
            </w:r>
          </w:p>
        </w:tc>
        <w:tc>
          <w:tcPr>
            <w:tcW w:w="2688" w:type="dxa"/>
            <w:tcBorders>
              <w:top w:val="nil"/>
              <w:left w:val="nil"/>
              <w:bottom w:val="nil"/>
              <w:right w:val="nil"/>
            </w:tcBorders>
            <w:shd w:val="clear" w:color="auto" w:fill="auto"/>
            <w:noWrap/>
            <w:vAlign w:val="bottom"/>
            <w:hideMark/>
          </w:tcPr>
          <w:p w14:paraId="2628A38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COOL</w:t>
            </w:r>
          </w:p>
        </w:tc>
        <w:tc>
          <w:tcPr>
            <w:tcW w:w="2488" w:type="dxa"/>
            <w:tcBorders>
              <w:top w:val="nil"/>
              <w:left w:val="nil"/>
              <w:bottom w:val="nil"/>
              <w:right w:val="nil"/>
            </w:tcBorders>
            <w:shd w:val="clear" w:color="auto" w:fill="auto"/>
            <w:noWrap/>
            <w:vAlign w:val="bottom"/>
            <w:hideMark/>
          </w:tcPr>
          <w:p w14:paraId="00170F0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left w:val="nil"/>
              <w:bottom w:val="nil"/>
              <w:right w:val="nil"/>
            </w:tcBorders>
            <w:shd w:val="clear" w:color="auto" w:fill="auto"/>
            <w:noWrap/>
            <w:vAlign w:val="bottom"/>
            <w:hideMark/>
          </w:tcPr>
          <w:p w14:paraId="0FA71E0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E583B20" w14:textId="77777777" w:rsidTr="002B6EB2">
        <w:trPr>
          <w:trHeight w:val="315"/>
        </w:trPr>
        <w:tc>
          <w:tcPr>
            <w:tcW w:w="920" w:type="dxa"/>
            <w:tcBorders>
              <w:top w:val="nil"/>
              <w:left w:val="nil"/>
              <w:bottom w:val="nil"/>
              <w:right w:val="nil"/>
            </w:tcBorders>
            <w:shd w:val="clear" w:color="auto" w:fill="auto"/>
            <w:noWrap/>
            <w:vAlign w:val="bottom"/>
            <w:hideMark/>
          </w:tcPr>
          <w:p w14:paraId="716B24AC"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39</w:t>
            </w:r>
          </w:p>
        </w:tc>
        <w:tc>
          <w:tcPr>
            <w:tcW w:w="2688" w:type="dxa"/>
            <w:tcBorders>
              <w:top w:val="nil"/>
              <w:left w:val="nil"/>
              <w:bottom w:val="nil"/>
              <w:right w:val="nil"/>
            </w:tcBorders>
            <w:shd w:val="clear" w:color="auto" w:fill="auto"/>
            <w:noWrap/>
            <w:vAlign w:val="bottom"/>
            <w:hideMark/>
          </w:tcPr>
          <w:p w14:paraId="366AC58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Echo</w:t>
            </w:r>
            <w:proofErr w:type="spellEnd"/>
            <w:r w:rsidRPr="00F67A8B">
              <w:rPr>
                <w:rFonts w:ascii="Museo Sans Cond 300" w:eastAsia="Times New Roman" w:hAnsi="Museo Sans Cond 300" w:cs="Calibri"/>
                <w:sz w:val="24"/>
                <w:szCs w:val="24"/>
                <w:lang w:eastAsia="hu-HU"/>
              </w:rPr>
              <w:t xml:space="preserve"> TV</w:t>
            </w:r>
          </w:p>
        </w:tc>
        <w:tc>
          <w:tcPr>
            <w:tcW w:w="2488" w:type="dxa"/>
            <w:tcBorders>
              <w:top w:val="nil"/>
              <w:left w:val="nil"/>
              <w:bottom w:val="nil"/>
              <w:right w:val="nil"/>
            </w:tcBorders>
            <w:shd w:val="clear" w:color="auto" w:fill="auto"/>
            <w:noWrap/>
            <w:vAlign w:val="bottom"/>
            <w:hideMark/>
          </w:tcPr>
          <w:p w14:paraId="3927A03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hírek</w:t>
            </w:r>
          </w:p>
        </w:tc>
        <w:tc>
          <w:tcPr>
            <w:tcW w:w="1475" w:type="dxa"/>
            <w:tcBorders>
              <w:top w:val="nil"/>
              <w:left w:val="nil"/>
              <w:bottom w:val="nil"/>
              <w:right w:val="nil"/>
            </w:tcBorders>
            <w:shd w:val="clear" w:color="auto" w:fill="auto"/>
            <w:noWrap/>
            <w:vAlign w:val="bottom"/>
            <w:hideMark/>
          </w:tcPr>
          <w:p w14:paraId="403AE46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6A3BF78" w14:textId="77777777" w:rsidTr="002B6EB2">
        <w:trPr>
          <w:trHeight w:val="315"/>
        </w:trPr>
        <w:tc>
          <w:tcPr>
            <w:tcW w:w="920" w:type="dxa"/>
            <w:tcBorders>
              <w:top w:val="nil"/>
              <w:left w:val="nil"/>
              <w:bottom w:val="nil"/>
              <w:right w:val="nil"/>
            </w:tcBorders>
            <w:shd w:val="clear" w:color="auto" w:fill="auto"/>
            <w:noWrap/>
            <w:vAlign w:val="bottom"/>
            <w:hideMark/>
          </w:tcPr>
          <w:p w14:paraId="09E104F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40</w:t>
            </w:r>
          </w:p>
        </w:tc>
        <w:tc>
          <w:tcPr>
            <w:tcW w:w="2688" w:type="dxa"/>
            <w:tcBorders>
              <w:top w:val="nil"/>
              <w:left w:val="nil"/>
              <w:bottom w:val="nil"/>
              <w:right w:val="nil"/>
            </w:tcBorders>
            <w:shd w:val="clear" w:color="auto" w:fill="auto"/>
            <w:noWrap/>
            <w:vAlign w:val="bottom"/>
            <w:hideMark/>
          </w:tcPr>
          <w:p w14:paraId="1887E5A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Spektrum</w:t>
            </w:r>
          </w:p>
        </w:tc>
        <w:tc>
          <w:tcPr>
            <w:tcW w:w="2488" w:type="dxa"/>
            <w:tcBorders>
              <w:top w:val="nil"/>
              <w:left w:val="nil"/>
              <w:bottom w:val="nil"/>
              <w:right w:val="nil"/>
            </w:tcBorders>
            <w:shd w:val="clear" w:color="auto" w:fill="auto"/>
            <w:noWrap/>
            <w:vAlign w:val="bottom"/>
            <w:hideMark/>
          </w:tcPr>
          <w:p w14:paraId="3082D9F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26EFBFF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FD1843E" w14:textId="77777777" w:rsidTr="002B6EB2">
        <w:trPr>
          <w:trHeight w:val="315"/>
        </w:trPr>
        <w:tc>
          <w:tcPr>
            <w:tcW w:w="920" w:type="dxa"/>
            <w:tcBorders>
              <w:top w:val="nil"/>
              <w:left w:val="nil"/>
              <w:bottom w:val="nil"/>
              <w:right w:val="nil"/>
            </w:tcBorders>
            <w:shd w:val="clear" w:color="auto" w:fill="auto"/>
            <w:noWrap/>
            <w:vAlign w:val="bottom"/>
            <w:hideMark/>
          </w:tcPr>
          <w:p w14:paraId="62F5318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41</w:t>
            </w:r>
          </w:p>
        </w:tc>
        <w:tc>
          <w:tcPr>
            <w:tcW w:w="2688" w:type="dxa"/>
            <w:tcBorders>
              <w:top w:val="nil"/>
              <w:left w:val="nil"/>
              <w:bottom w:val="nil"/>
              <w:right w:val="nil"/>
            </w:tcBorders>
            <w:shd w:val="clear" w:color="auto" w:fill="auto"/>
            <w:noWrap/>
            <w:vAlign w:val="bottom"/>
            <w:hideMark/>
          </w:tcPr>
          <w:p w14:paraId="737A57E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National </w:t>
            </w:r>
            <w:proofErr w:type="spellStart"/>
            <w:r w:rsidRPr="00F67A8B">
              <w:rPr>
                <w:rFonts w:ascii="Museo Sans Cond 300" w:eastAsia="Times New Roman" w:hAnsi="Museo Sans Cond 300" w:cs="Calibri"/>
                <w:sz w:val="24"/>
                <w:szCs w:val="24"/>
                <w:lang w:eastAsia="hu-HU"/>
              </w:rPr>
              <w:t>Geographic</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Channel</w:t>
            </w:r>
            <w:proofErr w:type="spellEnd"/>
          </w:p>
        </w:tc>
        <w:tc>
          <w:tcPr>
            <w:tcW w:w="2488" w:type="dxa"/>
            <w:tcBorders>
              <w:top w:val="nil"/>
              <w:left w:val="nil"/>
              <w:bottom w:val="nil"/>
              <w:right w:val="nil"/>
            </w:tcBorders>
            <w:shd w:val="clear" w:color="auto" w:fill="auto"/>
            <w:noWrap/>
            <w:vAlign w:val="bottom"/>
            <w:hideMark/>
          </w:tcPr>
          <w:p w14:paraId="378AC11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dokumentum, valóság </w:t>
            </w:r>
          </w:p>
        </w:tc>
        <w:tc>
          <w:tcPr>
            <w:tcW w:w="1475" w:type="dxa"/>
            <w:tcBorders>
              <w:top w:val="nil"/>
              <w:left w:val="nil"/>
              <w:bottom w:val="nil"/>
              <w:right w:val="nil"/>
            </w:tcBorders>
            <w:shd w:val="clear" w:color="auto" w:fill="auto"/>
            <w:noWrap/>
            <w:vAlign w:val="bottom"/>
            <w:hideMark/>
          </w:tcPr>
          <w:p w14:paraId="611E3B3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8790F4B" w14:textId="77777777" w:rsidTr="002B6EB2">
        <w:trPr>
          <w:trHeight w:val="315"/>
        </w:trPr>
        <w:tc>
          <w:tcPr>
            <w:tcW w:w="920" w:type="dxa"/>
            <w:tcBorders>
              <w:top w:val="nil"/>
              <w:left w:val="nil"/>
              <w:bottom w:val="nil"/>
              <w:right w:val="nil"/>
            </w:tcBorders>
            <w:shd w:val="clear" w:color="auto" w:fill="auto"/>
            <w:noWrap/>
            <w:vAlign w:val="bottom"/>
            <w:hideMark/>
          </w:tcPr>
          <w:p w14:paraId="03CB164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42</w:t>
            </w:r>
          </w:p>
        </w:tc>
        <w:tc>
          <w:tcPr>
            <w:tcW w:w="2688" w:type="dxa"/>
            <w:tcBorders>
              <w:top w:val="nil"/>
              <w:left w:val="nil"/>
              <w:bottom w:val="nil"/>
              <w:right w:val="nil"/>
            </w:tcBorders>
            <w:shd w:val="clear" w:color="auto" w:fill="auto"/>
            <w:noWrap/>
            <w:vAlign w:val="bottom"/>
            <w:hideMark/>
          </w:tcPr>
          <w:p w14:paraId="2121FD1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Travel</w:t>
            </w:r>
            <w:proofErr w:type="spellEnd"/>
            <w:r w:rsidRPr="00F67A8B">
              <w:rPr>
                <w:rFonts w:ascii="Museo Sans Cond 300" w:eastAsia="Times New Roman" w:hAnsi="Museo Sans Cond 300" w:cs="Calibri"/>
                <w:sz w:val="24"/>
                <w:szCs w:val="24"/>
                <w:lang w:eastAsia="hu-HU"/>
              </w:rPr>
              <w:t xml:space="preserve"> </w:t>
            </w:r>
          </w:p>
        </w:tc>
        <w:tc>
          <w:tcPr>
            <w:tcW w:w="2488" w:type="dxa"/>
            <w:tcBorders>
              <w:top w:val="nil"/>
              <w:left w:val="nil"/>
              <w:bottom w:val="nil"/>
              <w:right w:val="nil"/>
            </w:tcBorders>
            <w:shd w:val="clear" w:color="auto" w:fill="auto"/>
            <w:noWrap/>
            <w:vAlign w:val="bottom"/>
            <w:hideMark/>
          </w:tcPr>
          <w:p w14:paraId="2FF6C1F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utazás, életmód</w:t>
            </w:r>
          </w:p>
        </w:tc>
        <w:tc>
          <w:tcPr>
            <w:tcW w:w="1475" w:type="dxa"/>
            <w:tcBorders>
              <w:top w:val="nil"/>
              <w:left w:val="nil"/>
              <w:bottom w:val="nil"/>
              <w:right w:val="nil"/>
            </w:tcBorders>
            <w:shd w:val="clear" w:color="auto" w:fill="auto"/>
            <w:noWrap/>
            <w:vAlign w:val="bottom"/>
            <w:hideMark/>
          </w:tcPr>
          <w:p w14:paraId="287B97B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397514C6" w14:textId="77777777" w:rsidTr="002B6EB2">
        <w:trPr>
          <w:trHeight w:val="315"/>
        </w:trPr>
        <w:tc>
          <w:tcPr>
            <w:tcW w:w="920" w:type="dxa"/>
            <w:tcBorders>
              <w:top w:val="nil"/>
              <w:left w:val="nil"/>
              <w:bottom w:val="nil"/>
              <w:right w:val="nil"/>
            </w:tcBorders>
            <w:shd w:val="clear" w:color="auto" w:fill="auto"/>
            <w:noWrap/>
            <w:vAlign w:val="bottom"/>
            <w:hideMark/>
          </w:tcPr>
          <w:p w14:paraId="474C7DB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43</w:t>
            </w:r>
          </w:p>
        </w:tc>
        <w:tc>
          <w:tcPr>
            <w:tcW w:w="2688" w:type="dxa"/>
            <w:tcBorders>
              <w:top w:val="nil"/>
              <w:left w:val="nil"/>
              <w:bottom w:val="nil"/>
              <w:right w:val="nil"/>
            </w:tcBorders>
            <w:shd w:val="clear" w:color="auto" w:fill="auto"/>
            <w:noWrap/>
            <w:vAlign w:val="bottom"/>
            <w:hideMark/>
          </w:tcPr>
          <w:p w14:paraId="5C7FF50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Discovery</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Channel</w:t>
            </w:r>
            <w:proofErr w:type="spellEnd"/>
          </w:p>
        </w:tc>
        <w:tc>
          <w:tcPr>
            <w:tcW w:w="2488" w:type="dxa"/>
            <w:tcBorders>
              <w:top w:val="nil"/>
              <w:left w:val="nil"/>
              <w:bottom w:val="nil"/>
              <w:right w:val="nil"/>
            </w:tcBorders>
            <w:shd w:val="clear" w:color="auto" w:fill="auto"/>
            <w:noWrap/>
            <w:vAlign w:val="bottom"/>
            <w:hideMark/>
          </w:tcPr>
          <w:p w14:paraId="33E6F63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általános, tényszerű szórakoztató</w:t>
            </w:r>
          </w:p>
        </w:tc>
        <w:tc>
          <w:tcPr>
            <w:tcW w:w="1475" w:type="dxa"/>
            <w:tcBorders>
              <w:top w:val="nil"/>
              <w:left w:val="nil"/>
              <w:bottom w:val="nil"/>
              <w:right w:val="nil"/>
            </w:tcBorders>
            <w:shd w:val="clear" w:color="auto" w:fill="auto"/>
            <w:noWrap/>
            <w:vAlign w:val="bottom"/>
            <w:hideMark/>
          </w:tcPr>
          <w:p w14:paraId="3E7F6C9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394206FA" w14:textId="77777777" w:rsidTr="002B6EB2">
        <w:trPr>
          <w:trHeight w:val="315"/>
        </w:trPr>
        <w:tc>
          <w:tcPr>
            <w:tcW w:w="920" w:type="dxa"/>
            <w:tcBorders>
              <w:top w:val="nil"/>
              <w:left w:val="nil"/>
              <w:bottom w:val="nil"/>
              <w:right w:val="nil"/>
            </w:tcBorders>
            <w:shd w:val="clear" w:color="auto" w:fill="auto"/>
            <w:noWrap/>
            <w:vAlign w:val="bottom"/>
            <w:hideMark/>
          </w:tcPr>
          <w:p w14:paraId="5BAAD3C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44</w:t>
            </w:r>
          </w:p>
        </w:tc>
        <w:tc>
          <w:tcPr>
            <w:tcW w:w="2688" w:type="dxa"/>
            <w:tcBorders>
              <w:top w:val="nil"/>
              <w:left w:val="nil"/>
              <w:bottom w:val="nil"/>
              <w:right w:val="nil"/>
            </w:tcBorders>
            <w:shd w:val="clear" w:color="auto" w:fill="auto"/>
            <w:noWrap/>
            <w:vAlign w:val="bottom"/>
            <w:hideMark/>
          </w:tcPr>
          <w:p w14:paraId="438C8AE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TV Paprika</w:t>
            </w:r>
          </w:p>
        </w:tc>
        <w:tc>
          <w:tcPr>
            <w:tcW w:w="2488" w:type="dxa"/>
            <w:tcBorders>
              <w:top w:val="nil"/>
              <w:left w:val="nil"/>
              <w:bottom w:val="nil"/>
              <w:right w:val="nil"/>
            </w:tcBorders>
            <w:shd w:val="clear" w:color="auto" w:fill="auto"/>
            <w:noWrap/>
            <w:vAlign w:val="bottom"/>
            <w:hideMark/>
          </w:tcPr>
          <w:p w14:paraId="01B9D6E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gasztronómia</w:t>
            </w:r>
          </w:p>
        </w:tc>
        <w:tc>
          <w:tcPr>
            <w:tcW w:w="1475" w:type="dxa"/>
            <w:tcBorders>
              <w:top w:val="nil"/>
              <w:left w:val="nil"/>
              <w:bottom w:val="nil"/>
              <w:right w:val="nil"/>
            </w:tcBorders>
            <w:shd w:val="clear" w:color="auto" w:fill="auto"/>
            <w:noWrap/>
            <w:vAlign w:val="bottom"/>
            <w:hideMark/>
          </w:tcPr>
          <w:p w14:paraId="51760F9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C761FDA" w14:textId="77777777" w:rsidTr="002B6EB2">
        <w:trPr>
          <w:trHeight w:val="315"/>
        </w:trPr>
        <w:tc>
          <w:tcPr>
            <w:tcW w:w="920" w:type="dxa"/>
            <w:tcBorders>
              <w:top w:val="nil"/>
              <w:left w:val="nil"/>
              <w:bottom w:val="nil"/>
              <w:right w:val="nil"/>
            </w:tcBorders>
            <w:shd w:val="clear" w:color="auto" w:fill="auto"/>
            <w:noWrap/>
            <w:vAlign w:val="bottom"/>
            <w:hideMark/>
          </w:tcPr>
          <w:p w14:paraId="351288D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45</w:t>
            </w:r>
          </w:p>
        </w:tc>
        <w:tc>
          <w:tcPr>
            <w:tcW w:w="2688" w:type="dxa"/>
            <w:tcBorders>
              <w:top w:val="nil"/>
              <w:left w:val="nil"/>
              <w:bottom w:val="nil"/>
              <w:right w:val="nil"/>
            </w:tcBorders>
            <w:shd w:val="clear" w:color="auto" w:fill="auto"/>
            <w:noWrap/>
            <w:vAlign w:val="bottom"/>
            <w:hideMark/>
          </w:tcPr>
          <w:p w14:paraId="2318D97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DoQ</w:t>
            </w:r>
            <w:proofErr w:type="spellEnd"/>
          </w:p>
        </w:tc>
        <w:tc>
          <w:tcPr>
            <w:tcW w:w="2488" w:type="dxa"/>
            <w:tcBorders>
              <w:top w:val="nil"/>
              <w:left w:val="nil"/>
              <w:bottom w:val="nil"/>
              <w:right w:val="nil"/>
            </w:tcBorders>
            <w:shd w:val="clear" w:color="auto" w:fill="auto"/>
            <w:noWrap/>
            <w:vAlign w:val="bottom"/>
            <w:hideMark/>
          </w:tcPr>
          <w:p w14:paraId="0B5C05B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6453587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37BAC642" w14:textId="77777777" w:rsidTr="002B6EB2">
        <w:trPr>
          <w:trHeight w:val="315"/>
        </w:trPr>
        <w:tc>
          <w:tcPr>
            <w:tcW w:w="920" w:type="dxa"/>
            <w:tcBorders>
              <w:top w:val="nil"/>
              <w:left w:val="nil"/>
              <w:bottom w:val="nil"/>
              <w:right w:val="nil"/>
            </w:tcBorders>
            <w:shd w:val="clear" w:color="auto" w:fill="auto"/>
            <w:noWrap/>
            <w:vAlign w:val="bottom"/>
            <w:hideMark/>
          </w:tcPr>
          <w:p w14:paraId="0AB0DEBE"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46</w:t>
            </w:r>
          </w:p>
        </w:tc>
        <w:tc>
          <w:tcPr>
            <w:tcW w:w="2688" w:type="dxa"/>
            <w:tcBorders>
              <w:top w:val="nil"/>
              <w:left w:val="nil"/>
              <w:bottom w:val="nil"/>
              <w:right w:val="nil"/>
            </w:tcBorders>
            <w:shd w:val="clear" w:color="auto" w:fill="auto"/>
            <w:noWrap/>
            <w:vAlign w:val="bottom"/>
            <w:hideMark/>
          </w:tcPr>
          <w:p w14:paraId="3E5DCBE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Minimax</w:t>
            </w:r>
            <w:proofErr w:type="spellEnd"/>
            <w:r w:rsidRPr="00F67A8B">
              <w:rPr>
                <w:rFonts w:ascii="Museo Sans Cond 300" w:eastAsia="Times New Roman" w:hAnsi="Museo Sans Cond 300" w:cs="Calibri"/>
                <w:sz w:val="24"/>
                <w:szCs w:val="24"/>
                <w:lang w:eastAsia="hu-HU"/>
              </w:rPr>
              <w:t>/C8</w:t>
            </w:r>
          </w:p>
        </w:tc>
        <w:tc>
          <w:tcPr>
            <w:tcW w:w="2488" w:type="dxa"/>
            <w:tcBorders>
              <w:top w:val="nil"/>
              <w:left w:val="nil"/>
              <w:bottom w:val="nil"/>
              <w:right w:val="nil"/>
            </w:tcBorders>
            <w:shd w:val="clear" w:color="auto" w:fill="auto"/>
            <w:noWrap/>
            <w:vAlign w:val="bottom"/>
            <w:hideMark/>
          </w:tcPr>
          <w:p w14:paraId="2F64558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mese/animációs film</w:t>
            </w:r>
          </w:p>
        </w:tc>
        <w:tc>
          <w:tcPr>
            <w:tcW w:w="1475" w:type="dxa"/>
            <w:tcBorders>
              <w:top w:val="nil"/>
              <w:left w:val="nil"/>
              <w:bottom w:val="nil"/>
              <w:right w:val="nil"/>
            </w:tcBorders>
            <w:shd w:val="clear" w:color="auto" w:fill="auto"/>
            <w:noWrap/>
            <w:vAlign w:val="bottom"/>
            <w:hideMark/>
          </w:tcPr>
          <w:p w14:paraId="3732ECF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1F3928B8" w14:textId="77777777" w:rsidTr="002B6EB2">
        <w:trPr>
          <w:trHeight w:val="315"/>
        </w:trPr>
        <w:tc>
          <w:tcPr>
            <w:tcW w:w="920" w:type="dxa"/>
            <w:tcBorders>
              <w:top w:val="nil"/>
              <w:left w:val="nil"/>
              <w:bottom w:val="nil"/>
              <w:right w:val="nil"/>
            </w:tcBorders>
            <w:shd w:val="clear" w:color="auto" w:fill="auto"/>
            <w:noWrap/>
            <w:vAlign w:val="bottom"/>
            <w:hideMark/>
          </w:tcPr>
          <w:p w14:paraId="1354A0BB"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47</w:t>
            </w:r>
          </w:p>
        </w:tc>
        <w:tc>
          <w:tcPr>
            <w:tcW w:w="2688" w:type="dxa"/>
            <w:tcBorders>
              <w:top w:val="nil"/>
              <w:left w:val="nil"/>
              <w:bottom w:val="nil"/>
              <w:right w:val="nil"/>
            </w:tcBorders>
            <w:shd w:val="clear" w:color="auto" w:fill="auto"/>
            <w:noWrap/>
            <w:vAlign w:val="bottom"/>
            <w:hideMark/>
          </w:tcPr>
          <w:p w14:paraId="30A6D5B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Megamax</w:t>
            </w:r>
            <w:proofErr w:type="spellEnd"/>
          </w:p>
        </w:tc>
        <w:tc>
          <w:tcPr>
            <w:tcW w:w="2488" w:type="dxa"/>
            <w:tcBorders>
              <w:top w:val="nil"/>
              <w:left w:val="nil"/>
              <w:bottom w:val="nil"/>
              <w:right w:val="nil"/>
            </w:tcBorders>
            <w:shd w:val="clear" w:color="auto" w:fill="auto"/>
            <w:noWrap/>
            <w:vAlign w:val="bottom"/>
            <w:hideMark/>
          </w:tcPr>
          <w:p w14:paraId="0B62892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rajzfilmek</w:t>
            </w:r>
          </w:p>
        </w:tc>
        <w:tc>
          <w:tcPr>
            <w:tcW w:w="1475" w:type="dxa"/>
            <w:tcBorders>
              <w:top w:val="nil"/>
              <w:left w:val="nil"/>
              <w:bottom w:val="nil"/>
              <w:right w:val="nil"/>
            </w:tcBorders>
            <w:shd w:val="clear" w:color="auto" w:fill="auto"/>
            <w:noWrap/>
            <w:vAlign w:val="bottom"/>
            <w:hideMark/>
          </w:tcPr>
          <w:p w14:paraId="5E3480A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F699C40" w14:textId="77777777" w:rsidTr="002B6EB2">
        <w:trPr>
          <w:trHeight w:val="315"/>
        </w:trPr>
        <w:tc>
          <w:tcPr>
            <w:tcW w:w="920" w:type="dxa"/>
            <w:tcBorders>
              <w:top w:val="nil"/>
              <w:left w:val="nil"/>
              <w:bottom w:val="nil"/>
              <w:right w:val="nil"/>
            </w:tcBorders>
            <w:shd w:val="clear" w:color="auto" w:fill="auto"/>
            <w:noWrap/>
            <w:vAlign w:val="bottom"/>
            <w:hideMark/>
          </w:tcPr>
          <w:p w14:paraId="6EDBD35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48</w:t>
            </w:r>
          </w:p>
        </w:tc>
        <w:tc>
          <w:tcPr>
            <w:tcW w:w="2688" w:type="dxa"/>
            <w:tcBorders>
              <w:top w:val="nil"/>
              <w:left w:val="nil"/>
              <w:bottom w:val="nil"/>
              <w:right w:val="nil"/>
            </w:tcBorders>
            <w:shd w:val="clear" w:color="auto" w:fill="auto"/>
            <w:noWrap/>
            <w:vAlign w:val="bottom"/>
            <w:hideMark/>
          </w:tcPr>
          <w:p w14:paraId="024788C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Nickeodeon</w:t>
            </w:r>
            <w:proofErr w:type="spellEnd"/>
          </w:p>
        </w:tc>
        <w:tc>
          <w:tcPr>
            <w:tcW w:w="2488" w:type="dxa"/>
            <w:tcBorders>
              <w:top w:val="nil"/>
              <w:left w:val="nil"/>
              <w:bottom w:val="nil"/>
              <w:right w:val="nil"/>
            </w:tcBorders>
            <w:shd w:val="clear" w:color="auto" w:fill="auto"/>
            <w:noWrap/>
            <w:vAlign w:val="bottom"/>
            <w:hideMark/>
          </w:tcPr>
          <w:p w14:paraId="0D57CC0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mese, ifjúsági</w:t>
            </w:r>
          </w:p>
        </w:tc>
        <w:tc>
          <w:tcPr>
            <w:tcW w:w="1475" w:type="dxa"/>
            <w:tcBorders>
              <w:top w:val="nil"/>
              <w:left w:val="nil"/>
              <w:bottom w:val="nil"/>
              <w:right w:val="nil"/>
            </w:tcBorders>
            <w:shd w:val="clear" w:color="auto" w:fill="auto"/>
            <w:noWrap/>
            <w:vAlign w:val="bottom"/>
            <w:hideMark/>
          </w:tcPr>
          <w:p w14:paraId="7C3A30A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D769929" w14:textId="77777777" w:rsidTr="002B6EB2">
        <w:trPr>
          <w:trHeight w:val="315"/>
        </w:trPr>
        <w:tc>
          <w:tcPr>
            <w:tcW w:w="920" w:type="dxa"/>
            <w:tcBorders>
              <w:top w:val="nil"/>
              <w:left w:val="nil"/>
              <w:bottom w:val="nil"/>
              <w:right w:val="nil"/>
            </w:tcBorders>
            <w:shd w:val="clear" w:color="auto" w:fill="auto"/>
            <w:noWrap/>
            <w:vAlign w:val="bottom"/>
            <w:hideMark/>
          </w:tcPr>
          <w:p w14:paraId="719C1E4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49</w:t>
            </w:r>
          </w:p>
        </w:tc>
        <w:tc>
          <w:tcPr>
            <w:tcW w:w="2688" w:type="dxa"/>
            <w:tcBorders>
              <w:top w:val="nil"/>
              <w:left w:val="nil"/>
              <w:bottom w:val="nil"/>
              <w:right w:val="nil"/>
            </w:tcBorders>
            <w:shd w:val="clear" w:color="auto" w:fill="auto"/>
            <w:noWrap/>
            <w:vAlign w:val="bottom"/>
            <w:hideMark/>
          </w:tcPr>
          <w:p w14:paraId="0D42CAF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Disney </w:t>
            </w:r>
            <w:proofErr w:type="spellStart"/>
            <w:r w:rsidRPr="00F67A8B">
              <w:rPr>
                <w:rFonts w:ascii="Museo Sans Cond 300" w:eastAsia="Times New Roman" w:hAnsi="Museo Sans Cond 300" w:cs="Calibri"/>
                <w:sz w:val="24"/>
                <w:szCs w:val="24"/>
                <w:lang w:eastAsia="hu-HU"/>
              </w:rPr>
              <w:t>Channel</w:t>
            </w:r>
            <w:proofErr w:type="spellEnd"/>
          </w:p>
        </w:tc>
        <w:tc>
          <w:tcPr>
            <w:tcW w:w="2488" w:type="dxa"/>
            <w:tcBorders>
              <w:top w:val="nil"/>
              <w:left w:val="nil"/>
              <w:bottom w:val="nil"/>
              <w:right w:val="nil"/>
            </w:tcBorders>
            <w:shd w:val="clear" w:color="auto" w:fill="auto"/>
            <w:noWrap/>
            <w:vAlign w:val="bottom"/>
            <w:hideMark/>
          </w:tcPr>
          <w:p w14:paraId="5670FD5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rajzfilmek</w:t>
            </w:r>
          </w:p>
        </w:tc>
        <w:tc>
          <w:tcPr>
            <w:tcW w:w="1475" w:type="dxa"/>
            <w:tcBorders>
              <w:top w:val="nil"/>
              <w:left w:val="nil"/>
              <w:bottom w:val="nil"/>
              <w:right w:val="nil"/>
            </w:tcBorders>
            <w:shd w:val="clear" w:color="auto" w:fill="auto"/>
            <w:noWrap/>
            <w:vAlign w:val="bottom"/>
            <w:hideMark/>
          </w:tcPr>
          <w:p w14:paraId="47B3880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5CB7525C" w14:textId="77777777" w:rsidTr="002B6EB2">
        <w:trPr>
          <w:trHeight w:val="315"/>
        </w:trPr>
        <w:tc>
          <w:tcPr>
            <w:tcW w:w="920" w:type="dxa"/>
            <w:tcBorders>
              <w:top w:val="nil"/>
              <w:left w:val="nil"/>
              <w:bottom w:val="nil"/>
              <w:right w:val="nil"/>
            </w:tcBorders>
            <w:shd w:val="clear" w:color="auto" w:fill="auto"/>
            <w:noWrap/>
            <w:vAlign w:val="bottom"/>
            <w:hideMark/>
          </w:tcPr>
          <w:p w14:paraId="59DE9634"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50</w:t>
            </w:r>
          </w:p>
        </w:tc>
        <w:tc>
          <w:tcPr>
            <w:tcW w:w="2688" w:type="dxa"/>
            <w:tcBorders>
              <w:top w:val="nil"/>
              <w:left w:val="nil"/>
              <w:bottom w:val="nil"/>
              <w:right w:val="nil"/>
            </w:tcBorders>
            <w:shd w:val="clear" w:color="auto" w:fill="auto"/>
            <w:noWrap/>
            <w:vAlign w:val="bottom"/>
            <w:hideMark/>
          </w:tcPr>
          <w:p w14:paraId="4B3540B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Animal</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Planet</w:t>
            </w:r>
            <w:proofErr w:type="spellEnd"/>
          </w:p>
        </w:tc>
        <w:tc>
          <w:tcPr>
            <w:tcW w:w="2488" w:type="dxa"/>
            <w:tcBorders>
              <w:top w:val="nil"/>
              <w:left w:val="nil"/>
              <w:bottom w:val="nil"/>
              <w:right w:val="nil"/>
            </w:tcBorders>
            <w:shd w:val="clear" w:color="auto" w:fill="auto"/>
            <w:noWrap/>
            <w:vAlign w:val="bottom"/>
            <w:hideMark/>
          </w:tcPr>
          <w:p w14:paraId="54FFFDE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 állatvilág</w:t>
            </w:r>
          </w:p>
        </w:tc>
        <w:tc>
          <w:tcPr>
            <w:tcW w:w="1475" w:type="dxa"/>
            <w:tcBorders>
              <w:top w:val="nil"/>
              <w:left w:val="nil"/>
              <w:bottom w:val="nil"/>
              <w:right w:val="nil"/>
            </w:tcBorders>
            <w:shd w:val="clear" w:color="auto" w:fill="auto"/>
            <w:noWrap/>
            <w:vAlign w:val="bottom"/>
            <w:hideMark/>
          </w:tcPr>
          <w:p w14:paraId="7BBB54F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357A46F2" w14:textId="77777777" w:rsidTr="002B6EB2">
        <w:trPr>
          <w:trHeight w:val="315"/>
        </w:trPr>
        <w:tc>
          <w:tcPr>
            <w:tcW w:w="920" w:type="dxa"/>
            <w:tcBorders>
              <w:top w:val="nil"/>
              <w:left w:val="nil"/>
              <w:bottom w:val="nil"/>
              <w:right w:val="nil"/>
            </w:tcBorders>
            <w:shd w:val="clear" w:color="auto" w:fill="auto"/>
            <w:noWrap/>
            <w:vAlign w:val="bottom"/>
            <w:hideMark/>
          </w:tcPr>
          <w:p w14:paraId="7FDF69F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51</w:t>
            </w:r>
          </w:p>
        </w:tc>
        <w:tc>
          <w:tcPr>
            <w:tcW w:w="2688" w:type="dxa"/>
            <w:tcBorders>
              <w:top w:val="nil"/>
              <w:left w:val="nil"/>
              <w:bottom w:val="nil"/>
              <w:right w:val="nil"/>
            </w:tcBorders>
            <w:shd w:val="clear" w:color="auto" w:fill="auto"/>
            <w:noWrap/>
            <w:vAlign w:val="bottom"/>
            <w:hideMark/>
          </w:tcPr>
          <w:p w14:paraId="38F0FAB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Eurosport</w:t>
            </w:r>
          </w:p>
        </w:tc>
        <w:tc>
          <w:tcPr>
            <w:tcW w:w="2488" w:type="dxa"/>
            <w:tcBorders>
              <w:top w:val="nil"/>
              <w:left w:val="nil"/>
              <w:bottom w:val="nil"/>
              <w:right w:val="nil"/>
            </w:tcBorders>
            <w:shd w:val="clear" w:color="auto" w:fill="auto"/>
            <w:noWrap/>
            <w:vAlign w:val="bottom"/>
            <w:hideMark/>
          </w:tcPr>
          <w:p w14:paraId="0FCE9A7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0407AC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428FAB52" w14:textId="77777777" w:rsidTr="002B6EB2">
        <w:trPr>
          <w:trHeight w:val="315"/>
        </w:trPr>
        <w:tc>
          <w:tcPr>
            <w:tcW w:w="920" w:type="dxa"/>
            <w:tcBorders>
              <w:top w:val="nil"/>
              <w:left w:val="nil"/>
              <w:bottom w:val="nil"/>
              <w:right w:val="nil"/>
            </w:tcBorders>
            <w:shd w:val="clear" w:color="auto" w:fill="auto"/>
            <w:noWrap/>
            <w:vAlign w:val="bottom"/>
            <w:hideMark/>
          </w:tcPr>
          <w:p w14:paraId="2F00708E"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52</w:t>
            </w:r>
          </w:p>
        </w:tc>
        <w:tc>
          <w:tcPr>
            <w:tcW w:w="2688" w:type="dxa"/>
            <w:tcBorders>
              <w:top w:val="nil"/>
              <w:left w:val="nil"/>
              <w:bottom w:val="nil"/>
              <w:right w:val="nil"/>
            </w:tcBorders>
            <w:shd w:val="clear" w:color="auto" w:fill="auto"/>
            <w:noWrap/>
            <w:vAlign w:val="bottom"/>
            <w:hideMark/>
          </w:tcPr>
          <w:p w14:paraId="3EEACB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National </w:t>
            </w:r>
            <w:proofErr w:type="spellStart"/>
            <w:r w:rsidRPr="00F67A8B">
              <w:rPr>
                <w:rFonts w:ascii="Museo Sans Cond 300" w:eastAsia="Times New Roman" w:hAnsi="Museo Sans Cond 300" w:cs="Calibri"/>
                <w:sz w:val="24"/>
                <w:szCs w:val="24"/>
                <w:lang w:eastAsia="hu-HU"/>
              </w:rPr>
              <w:t>Geographic</w:t>
            </w:r>
            <w:proofErr w:type="spellEnd"/>
            <w:r w:rsidRPr="00F67A8B">
              <w:rPr>
                <w:rFonts w:ascii="Museo Sans Cond 300" w:eastAsia="Times New Roman" w:hAnsi="Museo Sans Cond 300" w:cs="Calibri"/>
                <w:sz w:val="24"/>
                <w:szCs w:val="24"/>
                <w:lang w:eastAsia="hu-HU"/>
              </w:rPr>
              <w:t xml:space="preserve"> Wild</w:t>
            </w:r>
          </w:p>
        </w:tc>
        <w:tc>
          <w:tcPr>
            <w:tcW w:w="2488" w:type="dxa"/>
            <w:tcBorders>
              <w:top w:val="nil"/>
              <w:left w:val="nil"/>
              <w:bottom w:val="nil"/>
              <w:right w:val="nil"/>
            </w:tcBorders>
            <w:shd w:val="clear" w:color="auto" w:fill="auto"/>
            <w:noWrap/>
            <w:vAlign w:val="bottom"/>
            <w:hideMark/>
          </w:tcPr>
          <w:p w14:paraId="50969E1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 állatvilág</w:t>
            </w:r>
          </w:p>
        </w:tc>
        <w:tc>
          <w:tcPr>
            <w:tcW w:w="1475" w:type="dxa"/>
            <w:tcBorders>
              <w:top w:val="nil"/>
              <w:left w:val="nil"/>
              <w:bottom w:val="nil"/>
              <w:right w:val="nil"/>
            </w:tcBorders>
            <w:shd w:val="clear" w:color="auto" w:fill="auto"/>
            <w:noWrap/>
            <w:vAlign w:val="bottom"/>
            <w:hideMark/>
          </w:tcPr>
          <w:p w14:paraId="3D3C04C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66BD3957" w14:textId="77777777" w:rsidTr="002B6EB2">
        <w:trPr>
          <w:trHeight w:val="315"/>
        </w:trPr>
        <w:tc>
          <w:tcPr>
            <w:tcW w:w="920" w:type="dxa"/>
            <w:tcBorders>
              <w:top w:val="nil"/>
              <w:left w:val="nil"/>
              <w:bottom w:val="nil"/>
              <w:right w:val="nil"/>
            </w:tcBorders>
            <w:shd w:val="clear" w:color="auto" w:fill="auto"/>
            <w:noWrap/>
            <w:vAlign w:val="bottom"/>
            <w:hideMark/>
          </w:tcPr>
          <w:p w14:paraId="1CAC33A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53</w:t>
            </w:r>
          </w:p>
        </w:tc>
        <w:tc>
          <w:tcPr>
            <w:tcW w:w="2688" w:type="dxa"/>
            <w:tcBorders>
              <w:top w:val="nil"/>
              <w:left w:val="nil"/>
              <w:bottom w:val="nil"/>
              <w:right w:val="nil"/>
            </w:tcBorders>
            <w:shd w:val="clear" w:color="auto" w:fill="auto"/>
            <w:noWrap/>
            <w:vAlign w:val="bottom"/>
            <w:hideMark/>
          </w:tcPr>
          <w:p w14:paraId="1546060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HISTORY</w:t>
            </w:r>
          </w:p>
        </w:tc>
        <w:tc>
          <w:tcPr>
            <w:tcW w:w="2488" w:type="dxa"/>
            <w:tcBorders>
              <w:top w:val="nil"/>
              <w:left w:val="nil"/>
              <w:bottom w:val="nil"/>
              <w:right w:val="nil"/>
            </w:tcBorders>
            <w:shd w:val="clear" w:color="auto" w:fill="auto"/>
            <w:noWrap/>
            <w:vAlign w:val="bottom"/>
            <w:hideMark/>
          </w:tcPr>
          <w:p w14:paraId="3A62002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5CACA83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20BDB636" w14:textId="77777777" w:rsidTr="002B6EB2">
        <w:trPr>
          <w:trHeight w:val="315"/>
        </w:trPr>
        <w:tc>
          <w:tcPr>
            <w:tcW w:w="920" w:type="dxa"/>
            <w:tcBorders>
              <w:top w:val="nil"/>
              <w:left w:val="nil"/>
              <w:bottom w:val="nil"/>
              <w:right w:val="nil"/>
            </w:tcBorders>
            <w:shd w:val="clear" w:color="auto" w:fill="auto"/>
            <w:noWrap/>
            <w:vAlign w:val="bottom"/>
            <w:hideMark/>
          </w:tcPr>
          <w:p w14:paraId="044D9AC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54</w:t>
            </w:r>
          </w:p>
        </w:tc>
        <w:tc>
          <w:tcPr>
            <w:tcW w:w="2688" w:type="dxa"/>
            <w:tcBorders>
              <w:top w:val="nil"/>
              <w:left w:val="nil"/>
              <w:bottom w:val="nil"/>
              <w:right w:val="nil"/>
            </w:tcBorders>
            <w:shd w:val="clear" w:color="auto" w:fill="auto"/>
            <w:noWrap/>
            <w:vAlign w:val="bottom"/>
            <w:hideMark/>
          </w:tcPr>
          <w:p w14:paraId="30373B1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 M</w:t>
            </w:r>
          </w:p>
        </w:tc>
        <w:tc>
          <w:tcPr>
            <w:tcW w:w="2488" w:type="dxa"/>
            <w:tcBorders>
              <w:top w:val="nil"/>
              <w:left w:val="nil"/>
              <w:bottom w:val="nil"/>
              <w:right w:val="nil"/>
            </w:tcBorders>
            <w:shd w:val="clear" w:color="auto" w:fill="auto"/>
            <w:noWrap/>
            <w:vAlign w:val="bottom"/>
            <w:hideMark/>
          </w:tcPr>
          <w:p w14:paraId="51E23AF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6EFDFC1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3CAE5D2" w14:textId="77777777" w:rsidTr="002B6EB2">
        <w:trPr>
          <w:trHeight w:val="315"/>
        </w:trPr>
        <w:tc>
          <w:tcPr>
            <w:tcW w:w="920" w:type="dxa"/>
            <w:tcBorders>
              <w:top w:val="nil"/>
              <w:left w:val="nil"/>
              <w:bottom w:val="nil"/>
              <w:right w:val="nil"/>
            </w:tcBorders>
            <w:shd w:val="clear" w:color="auto" w:fill="auto"/>
            <w:noWrap/>
            <w:hideMark/>
          </w:tcPr>
          <w:p w14:paraId="2903E8CC" w14:textId="77777777" w:rsidR="000C77C4" w:rsidRPr="00F67A8B" w:rsidRDefault="000C77C4" w:rsidP="00921555">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55</w:t>
            </w:r>
          </w:p>
        </w:tc>
        <w:tc>
          <w:tcPr>
            <w:tcW w:w="2688" w:type="dxa"/>
            <w:tcBorders>
              <w:top w:val="nil"/>
              <w:left w:val="nil"/>
              <w:bottom w:val="nil"/>
              <w:right w:val="nil"/>
            </w:tcBorders>
            <w:shd w:val="clear" w:color="auto" w:fill="auto"/>
            <w:noWrap/>
            <w:vAlign w:val="bottom"/>
            <w:hideMark/>
          </w:tcPr>
          <w:p w14:paraId="16068FE9" w14:textId="7B456CA8" w:rsidR="000C77C4" w:rsidRPr="00F67A8B" w:rsidRDefault="00A754D9" w:rsidP="00DE1339">
            <w:pPr>
              <w:spacing w:after="0" w:line="240" w:lineRule="auto"/>
              <w:rPr>
                <w:rFonts w:ascii="Museo Sans Cond 300" w:eastAsia="Times New Roman" w:hAnsi="Museo Sans Cond 300" w:cs="Calibri"/>
                <w:sz w:val="24"/>
                <w:szCs w:val="24"/>
                <w:lang w:eastAsia="hu-HU"/>
              </w:rPr>
            </w:pPr>
            <w:proofErr w:type="spellStart"/>
            <w:r>
              <w:rPr>
                <w:rFonts w:ascii="Museo Sans Cond 300" w:eastAsia="Times New Roman" w:hAnsi="Museo Sans Cond 300" w:cs="Calibri"/>
                <w:sz w:val="24"/>
                <w:szCs w:val="24"/>
                <w:lang w:eastAsia="hu-HU"/>
              </w:rPr>
              <w:t>Investigation</w:t>
            </w:r>
            <w:proofErr w:type="spellEnd"/>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Discovery</w:t>
            </w:r>
            <w:proofErr w:type="spellEnd"/>
            <w:r>
              <w:rPr>
                <w:rFonts w:ascii="Museo Sans Cond 300" w:eastAsia="Times New Roman" w:hAnsi="Museo Sans Cond 300" w:cs="Calibri"/>
                <w:sz w:val="24"/>
                <w:szCs w:val="24"/>
                <w:lang w:eastAsia="hu-HU"/>
              </w:rPr>
              <w:t xml:space="preserve"> (2017. október 31-től)</w:t>
            </w:r>
          </w:p>
        </w:tc>
        <w:tc>
          <w:tcPr>
            <w:tcW w:w="2488" w:type="dxa"/>
            <w:tcBorders>
              <w:top w:val="nil"/>
              <w:left w:val="nil"/>
              <w:bottom w:val="nil"/>
              <w:right w:val="nil"/>
            </w:tcBorders>
            <w:shd w:val="clear" w:color="auto" w:fill="auto"/>
            <w:noWrap/>
            <w:vAlign w:val="bottom"/>
            <w:hideMark/>
          </w:tcPr>
          <w:p w14:paraId="14CBA12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dokumentum, valóság </w:t>
            </w:r>
          </w:p>
        </w:tc>
        <w:tc>
          <w:tcPr>
            <w:tcW w:w="1475" w:type="dxa"/>
            <w:tcBorders>
              <w:top w:val="nil"/>
              <w:left w:val="nil"/>
              <w:bottom w:val="nil"/>
              <w:right w:val="nil"/>
            </w:tcBorders>
            <w:shd w:val="clear" w:color="auto" w:fill="auto"/>
            <w:noWrap/>
            <w:vAlign w:val="bottom"/>
            <w:hideMark/>
          </w:tcPr>
          <w:p w14:paraId="62F2484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606337F" w14:textId="77777777" w:rsidTr="002B6EB2">
        <w:trPr>
          <w:trHeight w:val="315"/>
        </w:trPr>
        <w:tc>
          <w:tcPr>
            <w:tcW w:w="920" w:type="dxa"/>
            <w:tcBorders>
              <w:top w:val="nil"/>
              <w:left w:val="nil"/>
              <w:bottom w:val="nil"/>
              <w:right w:val="nil"/>
            </w:tcBorders>
            <w:shd w:val="clear" w:color="auto" w:fill="auto"/>
            <w:noWrap/>
            <w:vAlign w:val="bottom"/>
            <w:hideMark/>
          </w:tcPr>
          <w:p w14:paraId="19DF549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56</w:t>
            </w:r>
          </w:p>
        </w:tc>
        <w:tc>
          <w:tcPr>
            <w:tcW w:w="2688" w:type="dxa"/>
            <w:tcBorders>
              <w:top w:val="nil"/>
              <w:left w:val="nil"/>
              <w:bottom w:val="nil"/>
              <w:right w:val="nil"/>
            </w:tcBorders>
            <w:shd w:val="clear" w:color="auto" w:fill="auto"/>
            <w:noWrap/>
            <w:vAlign w:val="bottom"/>
            <w:hideMark/>
          </w:tcPr>
          <w:p w14:paraId="27BD4AF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Da Vinci </w:t>
            </w:r>
            <w:proofErr w:type="spellStart"/>
            <w:r w:rsidRPr="00F67A8B">
              <w:rPr>
                <w:rFonts w:ascii="Museo Sans Cond 300" w:eastAsia="Times New Roman" w:hAnsi="Museo Sans Cond 300" w:cs="Calibri"/>
                <w:sz w:val="24"/>
                <w:szCs w:val="24"/>
                <w:lang w:eastAsia="hu-HU"/>
              </w:rPr>
              <w:t>Learning</w:t>
            </w:r>
            <w:proofErr w:type="spellEnd"/>
          </w:p>
        </w:tc>
        <w:tc>
          <w:tcPr>
            <w:tcW w:w="2488" w:type="dxa"/>
            <w:tcBorders>
              <w:top w:val="nil"/>
              <w:left w:val="nil"/>
              <w:bottom w:val="nil"/>
              <w:right w:val="nil"/>
            </w:tcBorders>
            <w:shd w:val="clear" w:color="auto" w:fill="auto"/>
            <w:noWrap/>
            <w:vAlign w:val="bottom"/>
            <w:hideMark/>
          </w:tcPr>
          <w:p w14:paraId="23F200A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1611055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E18F08F" w14:textId="77777777" w:rsidTr="002B6EB2">
        <w:trPr>
          <w:trHeight w:val="315"/>
        </w:trPr>
        <w:tc>
          <w:tcPr>
            <w:tcW w:w="920" w:type="dxa"/>
            <w:tcBorders>
              <w:top w:val="nil"/>
              <w:left w:val="nil"/>
              <w:bottom w:val="nil"/>
              <w:right w:val="nil"/>
            </w:tcBorders>
            <w:shd w:val="clear" w:color="auto" w:fill="auto"/>
            <w:noWrap/>
            <w:vAlign w:val="bottom"/>
            <w:hideMark/>
          </w:tcPr>
          <w:p w14:paraId="56F249A8"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57</w:t>
            </w:r>
          </w:p>
        </w:tc>
        <w:tc>
          <w:tcPr>
            <w:tcW w:w="2688" w:type="dxa"/>
            <w:tcBorders>
              <w:top w:val="nil"/>
              <w:left w:val="nil"/>
              <w:bottom w:val="nil"/>
              <w:right w:val="nil"/>
            </w:tcBorders>
            <w:shd w:val="clear" w:color="auto" w:fill="auto"/>
            <w:noWrap/>
            <w:vAlign w:val="bottom"/>
            <w:hideMark/>
          </w:tcPr>
          <w:p w14:paraId="2800868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Hatoscsatorna</w:t>
            </w:r>
          </w:p>
        </w:tc>
        <w:tc>
          <w:tcPr>
            <w:tcW w:w="2488" w:type="dxa"/>
            <w:tcBorders>
              <w:top w:val="nil"/>
              <w:left w:val="nil"/>
              <w:bottom w:val="nil"/>
              <w:right w:val="nil"/>
            </w:tcBorders>
            <w:shd w:val="clear" w:color="auto" w:fill="auto"/>
            <w:noWrap/>
            <w:vAlign w:val="bottom"/>
            <w:hideMark/>
          </w:tcPr>
          <w:p w14:paraId="3736A4D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közösségi</w:t>
            </w:r>
          </w:p>
        </w:tc>
        <w:tc>
          <w:tcPr>
            <w:tcW w:w="1475" w:type="dxa"/>
            <w:tcBorders>
              <w:top w:val="nil"/>
              <w:left w:val="nil"/>
              <w:bottom w:val="nil"/>
              <w:right w:val="nil"/>
            </w:tcBorders>
            <w:shd w:val="clear" w:color="auto" w:fill="auto"/>
            <w:noWrap/>
            <w:vAlign w:val="bottom"/>
            <w:hideMark/>
          </w:tcPr>
          <w:p w14:paraId="465FA3B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A7091EA" w14:textId="77777777" w:rsidTr="002B6EB2">
        <w:trPr>
          <w:trHeight w:val="315"/>
        </w:trPr>
        <w:tc>
          <w:tcPr>
            <w:tcW w:w="920" w:type="dxa"/>
            <w:tcBorders>
              <w:top w:val="nil"/>
              <w:left w:val="nil"/>
              <w:bottom w:val="nil"/>
              <w:right w:val="nil"/>
            </w:tcBorders>
            <w:shd w:val="clear" w:color="auto" w:fill="auto"/>
            <w:noWrap/>
            <w:vAlign w:val="bottom"/>
            <w:hideMark/>
          </w:tcPr>
          <w:p w14:paraId="7DD17D8E"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58</w:t>
            </w:r>
          </w:p>
        </w:tc>
        <w:tc>
          <w:tcPr>
            <w:tcW w:w="2688" w:type="dxa"/>
            <w:tcBorders>
              <w:top w:val="nil"/>
              <w:left w:val="nil"/>
              <w:bottom w:val="nil"/>
              <w:right w:val="nil"/>
            </w:tcBorders>
            <w:shd w:val="clear" w:color="auto" w:fill="auto"/>
            <w:noWrap/>
            <w:vAlign w:val="bottom"/>
            <w:hideMark/>
          </w:tcPr>
          <w:p w14:paraId="68CAA81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Fit HD</w:t>
            </w:r>
          </w:p>
        </w:tc>
        <w:tc>
          <w:tcPr>
            <w:tcW w:w="2488" w:type="dxa"/>
            <w:tcBorders>
              <w:top w:val="nil"/>
              <w:left w:val="nil"/>
              <w:bottom w:val="nil"/>
              <w:right w:val="nil"/>
            </w:tcBorders>
            <w:shd w:val="clear" w:color="auto" w:fill="auto"/>
            <w:noWrap/>
            <w:vAlign w:val="bottom"/>
            <w:hideMark/>
          </w:tcPr>
          <w:p w14:paraId="419F962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közösségi</w:t>
            </w:r>
          </w:p>
        </w:tc>
        <w:tc>
          <w:tcPr>
            <w:tcW w:w="1475" w:type="dxa"/>
            <w:tcBorders>
              <w:top w:val="nil"/>
              <w:left w:val="nil"/>
              <w:bottom w:val="nil"/>
              <w:right w:val="nil"/>
            </w:tcBorders>
            <w:shd w:val="clear" w:color="auto" w:fill="auto"/>
            <w:noWrap/>
            <w:vAlign w:val="bottom"/>
            <w:hideMark/>
          </w:tcPr>
          <w:p w14:paraId="224F620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7DFEFEB" w14:textId="77777777" w:rsidTr="002B6EB2">
        <w:trPr>
          <w:trHeight w:val="315"/>
        </w:trPr>
        <w:tc>
          <w:tcPr>
            <w:tcW w:w="920" w:type="dxa"/>
            <w:tcBorders>
              <w:top w:val="nil"/>
              <w:left w:val="nil"/>
              <w:bottom w:val="nil"/>
              <w:right w:val="nil"/>
            </w:tcBorders>
            <w:shd w:val="clear" w:color="auto" w:fill="auto"/>
            <w:noWrap/>
            <w:vAlign w:val="bottom"/>
            <w:hideMark/>
          </w:tcPr>
          <w:p w14:paraId="2B9AA303"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59</w:t>
            </w:r>
          </w:p>
        </w:tc>
        <w:tc>
          <w:tcPr>
            <w:tcW w:w="2688" w:type="dxa"/>
            <w:tcBorders>
              <w:top w:val="nil"/>
              <w:left w:val="nil"/>
              <w:bottom w:val="nil"/>
              <w:right w:val="nil"/>
            </w:tcBorders>
            <w:shd w:val="clear" w:color="auto" w:fill="auto"/>
            <w:noWrap/>
            <w:vAlign w:val="bottom"/>
            <w:hideMark/>
          </w:tcPr>
          <w:p w14:paraId="666C7E3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TLC</w:t>
            </w:r>
          </w:p>
        </w:tc>
        <w:tc>
          <w:tcPr>
            <w:tcW w:w="2488" w:type="dxa"/>
            <w:tcBorders>
              <w:top w:val="nil"/>
              <w:left w:val="nil"/>
              <w:bottom w:val="nil"/>
              <w:right w:val="nil"/>
            </w:tcBorders>
            <w:shd w:val="clear" w:color="auto" w:fill="auto"/>
            <w:noWrap/>
            <w:vAlign w:val="bottom"/>
            <w:hideMark/>
          </w:tcPr>
          <w:p w14:paraId="6B339CF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életmód magazin</w:t>
            </w:r>
          </w:p>
        </w:tc>
        <w:tc>
          <w:tcPr>
            <w:tcW w:w="1475" w:type="dxa"/>
            <w:tcBorders>
              <w:top w:val="nil"/>
              <w:left w:val="nil"/>
              <w:bottom w:val="nil"/>
              <w:right w:val="nil"/>
            </w:tcBorders>
            <w:shd w:val="clear" w:color="auto" w:fill="auto"/>
            <w:noWrap/>
            <w:vAlign w:val="bottom"/>
            <w:hideMark/>
          </w:tcPr>
          <w:p w14:paraId="3619690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242A9761" w14:textId="77777777" w:rsidTr="002B6EB2">
        <w:trPr>
          <w:trHeight w:val="315"/>
        </w:trPr>
        <w:tc>
          <w:tcPr>
            <w:tcW w:w="920" w:type="dxa"/>
            <w:tcBorders>
              <w:top w:val="nil"/>
              <w:left w:val="nil"/>
              <w:bottom w:val="nil"/>
              <w:right w:val="nil"/>
            </w:tcBorders>
            <w:shd w:val="clear" w:color="auto" w:fill="auto"/>
            <w:noWrap/>
            <w:vAlign w:val="bottom"/>
            <w:hideMark/>
          </w:tcPr>
          <w:p w14:paraId="3503B5D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60</w:t>
            </w:r>
          </w:p>
        </w:tc>
        <w:tc>
          <w:tcPr>
            <w:tcW w:w="2688" w:type="dxa"/>
            <w:tcBorders>
              <w:top w:val="nil"/>
              <w:left w:val="nil"/>
              <w:bottom w:val="nil"/>
              <w:right w:val="nil"/>
            </w:tcBorders>
            <w:shd w:val="clear" w:color="auto" w:fill="auto"/>
            <w:noWrap/>
            <w:vAlign w:val="bottom"/>
            <w:hideMark/>
          </w:tcPr>
          <w:p w14:paraId="6A636D5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Paramount</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Channel</w:t>
            </w:r>
            <w:proofErr w:type="spellEnd"/>
          </w:p>
        </w:tc>
        <w:tc>
          <w:tcPr>
            <w:tcW w:w="2488" w:type="dxa"/>
            <w:tcBorders>
              <w:top w:val="nil"/>
              <w:left w:val="nil"/>
              <w:bottom w:val="nil"/>
              <w:right w:val="nil"/>
            </w:tcBorders>
            <w:shd w:val="clear" w:color="auto" w:fill="auto"/>
            <w:noWrap/>
            <w:vAlign w:val="bottom"/>
            <w:hideMark/>
          </w:tcPr>
          <w:p w14:paraId="03668EF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left w:val="nil"/>
              <w:bottom w:val="nil"/>
              <w:right w:val="nil"/>
            </w:tcBorders>
            <w:shd w:val="clear" w:color="auto" w:fill="auto"/>
            <w:noWrap/>
            <w:vAlign w:val="bottom"/>
            <w:hideMark/>
          </w:tcPr>
          <w:p w14:paraId="1086F32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28E248A3" w14:textId="77777777" w:rsidTr="002B6EB2">
        <w:trPr>
          <w:trHeight w:val="315"/>
        </w:trPr>
        <w:tc>
          <w:tcPr>
            <w:tcW w:w="920" w:type="dxa"/>
            <w:tcBorders>
              <w:top w:val="nil"/>
              <w:left w:val="nil"/>
              <w:right w:val="nil"/>
            </w:tcBorders>
            <w:shd w:val="clear" w:color="auto" w:fill="auto"/>
            <w:noWrap/>
            <w:vAlign w:val="bottom"/>
            <w:hideMark/>
          </w:tcPr>
          <w:p w14:paraId="10FE1BE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61</w:t>
            </w:r>
          </w:p>
        </w:tc>
        <w:tc>
          <w:tcPr>
            <w:tcW w:w="2688" w:type="dxa"/>
            <w:tcBorders>
              <w:top w:val="nil"/>
              <w:left w:val="nil"/>
              <w:right w:val="nil"/>
            </w:tcBorders>
            <w:shd w:val="clear" w:color="auto" w:fill="auto"/>
            <w:noWrap/>
            <w:vAlign w:val="bottom"/>
            <w:hideMark/>
          </w:tcPr>
          <w:p w14:paraId="7F8191E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GALAXY</w:t>
            </w:r>
          </w:p>
        </w:tc>
        <w:tc>
          <w:tcPr>
            <w:tcW w:w="2488" w:type="dxa"/>
            <w:tcBorders>
              <w:top w:val="nil"/>
              <w:left w:val="nil"/>
              <w:right w:val="nil"/>
            </w:tcBorders>
            <w:shd w:val="clear" w:color="auto" w:fill="auto"/>
            <w:noWrap/>
            <w:vAlign w:val="bottom"/>
            <w:hideMark/>
          </w:tcPr>
          <w:p w14:paraId="28C7707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right w:val="nil"/>
            </w:tcBorders>
            <w:shd w:val="clear" w:color="auto" w:fill="auto"/>
            <w:noWrap/>
            <w:vAlign w:val="bottom"/>
            <w:hideMark/>
          </w:tcPr>
          <w:p w14:paraId="0631359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388B0BCF" w14:textId="77777777" w:rsidTr="002B6EB2">
        <w:trPr>
          <w:trHeight w:val="315"/>
        </w:trPr>
        <w:tc>
          <w:tcPr>
            <w:tcW w:w="920" w:type="dxa"/>
            <w:tcBorders>
              <w:top w:val="nil"/>
              <w:left w:val="nil"/>
              <w:bottom w:val="nil"/>
              <w:right w:val="nil"/>
            </w:tcBorders>
            <w:shd w:val="clear" w:color="auto" w:fill="auto"/>
            <w:noWrap/>
            <w:vAlign w:val="bottom"/>
            <w:hideMark/>
          </w:tcPr>
          <w:p w14:paraId="0C095A14"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62</w:t>
            </w:r>
          </w:p>
        </w:tc>
        <w:tc>
          <w:tcPr>
            <w:tcW w:w="2688" w:type="dxa"/>
            <w:tcBorders>
              <w:top w:val="nil"/>
              <w:left w:val="nil"/>
              <w:bottom w:val="nil"/>
              <w:right w:val="nil"/>
            </w:tcBorders>
            <w:shd w:val="clear" w:color="auto" w:fill="auto"/>
            <w:noWrap/>
            <w:vAlign w:val="bottom"/>
            <w:hideMark/>
          </w:tcPr>
          <w:p w14:paraId="5DD161F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FIX</w:t>
            </w:r>
          </w:p>
        </w:tc>
        <w:tc>
          <w:tcPr>
            <w:tcW w:w="2488" w:type="dxa"/>
            <w:tcBorders>
              <w:top w:val="nil"/>
              <w:left w:val="nil"/>
              <w:bottom w:val="nil"/>
              <w:right w:val="nil"/>
            </w:tcBorders>
            <w:shd w:val="clear" w:color="auto" w:fill="auto"/>
            <w:noWrap/>
            <w:vAlign w:val="bottom"/>
            <w:hideMark/>
          </w:tcPr>
          <w:p w14:paraId="44A8437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közösségi</w:t>
            </w:r>
          </w:p>
        </w:tc>
        <w:tc>
          <w:tcPr>
            <w:tcW w:w="1475" w:type="dxa"/>
            <w:tcBorders>
              <w:top w:val="nil"/>
              <w:left w:val="nil"/>
              <w:bottom w:val="nil"/>
              <w:right w:val="nil"/>
            </w:tcBorders>
            <w:shd w:val="clear" w:color="auto" w:fill="auto"/>
            <w:noWrap/>
            <w:vAlign w:val="bottom"/>
            <w:hideMark/>
          </w:tcPr>
          <w:p w14:paraId="06319E1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1E5C3979" w14:textId="77777777" w:rsidTr="002B6EB2">
        <w:trPr>
          <w:trHeight w:val="315"/>
        </w:trPr>
        <w:tc>
          <w:tcPr>
            <w:tcW w:w="920" w:type="dxa"/>
            <w:tcBorders>
              <w:top w:val="nil"/>
              <w:left w:val="nil"/>
              <w:bottom w:val="nil"/>
              <w:right w:val="nil"/>
            </w:tcBorders>
            <w:shd w:val="clear" w:color="auto" w:fill="auto"/>
            <w:noWrap/>
            <w:vAlign w:val="bottom"/>
            <w:hideMark/>
          </w:tcPr>
          <w:p w14:paraId="4950DF2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63</w:t>
            </w:r>
          </w:p>
        </w:tc>
        <w:tc>
          <w:tcPr>
            <w:tcW w:w="2688" w:type="dxa"/>
            <w:tcBorders>
              <w:top w:val="nil"/>
              <w:left w:val="nil"/>
              <w:bottom w:val="nil"/>
              <w:right w:val="nil"/>
            </w:tcBorders>
            <w:shd w:val="clear" w:color="auto" w:fill="auto"/>
            <w:noWrap/>
            <w:vAlign w:val="bottom"/>
            <w:hideMark/>
          </w:tcPr>
          <w:p w14:paraId="3E8E155D"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FOX</w:t>
            </w:r>
          </w:p>
        </w:tc>
        <w:tc>
          <w:tcPr>
            <w:tcW w:w="2488" w:type="dxa"/>
            <w:tcBorders>
              <w:top w:val="nil"/>
              <w:left w:val="nil"/>
              <w:bottom w:val="nil"/>
              <w:right w:val="nil"/>
            </w:tcBorders>
            <w:shd w:val="clear" w:color="auto" w:fill="auto"/>
            <w:noWrap/>
            <w:vAlign w:val="bottom"/>
            <w:hideMark/>
          </w:tcPr>
          <w:p w14:paraId="6BD6791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left w:val="nil"/>
              <w:bottom w:val="nil"/>
              <w:right w:val="nil"/>
            </w:tcBorders>
            <w:shd w:val="clear" w:color="auto" w:fill="auto"/>
            <w:noWrap/>
            <w:vAlign w:val="bottom"/>
            <w:hideMark/>
          </w:tcPr>
          <w:p w14:paraId="1DF014D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2CA5F910" w14:textId="77777777" w:rsidTr="002B6EB2">
        <w:trPr>
          <w:trHeight w:val="315"/>
        </w:trPr>
        <w:tc>
          <w:tcPr>
            <w:tcW w:w="920" w:type="dxa"/>
            <w:tcBorders>
              <w:left w:val="nil"/>
            </w:tcBorders>
            <w:shd w:val="clear" w:color="auto" w:fill="auto"/>
            <w:noWrap/>
            <w:vAlign w:val="bottom"/>
            <w:hideMark/>
          </w:tcPr>
          <w:p w14:paraId="5315A7BB"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64</w:t>
            </w:r>
          </w:p>
        </w:tc>
        <w:tc>
          <w:tcPr>
            <w:tcW w:w="2688" w:type="dxa"/>
            <w:shd w:val="clear" w:color="auto" w:fill="auto"/>
            <w:noWrap/>
            <w:vAlign w:val="bottom"/>
            <w:hideMark/>
          </w:tcPr>
          <w:p w14:paraId="00D0836F"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Humor+</w:t>
            </w:r>
          </w:p>
        </w:tc>
        <w:tc>
          <w:tcPr>
            <w:tcW w:w="2488" w:type="dxa"/>
            <w:shd w:val="clear" w:color="auto" w:fill="auto"/>
            <w:noWrap/>
            <w:vAlign w:val="bottom"/>
            <w:hideMark/>
          </w:tcPr>
          <w:p w14:paraId="5A4EEC4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right w:val="nil"/>
            </w:tcBorders>
            <w:shd w:val="clear" w:color="auto" w:fill="auto"/>
            <w:noWrap/>
            <w:vAlign w:val="bottom"/>
            <w:hideMark/>
          </w:tcPr>
          <w:p w14:paraId="20CB270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7EF38955" w14:textId="77777777" w:rsidTr="002B6EB2">
        <w:trPr>
          <w:trHeight w:val="315"/>
        </w:trPr>
        <w:tc>
          <w:tcPr>
            <w:tcW w:w="920" w:type="dxa"/>
            <w:tcBorders>
              <w:top w:val="nil"/>
              <w:left w:val="nil"/>
            </w:tcBorders>
            <w:shd w:val="clear" w:color="auto" w:fill="auto"/>
            <w:noWrap/>
            <w:vAlign w:val="bottom"/>
            <w:hideMark/>
          </w:tcPr>
          <w:p w14:paraId="76509E6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65</w:t>
            </w:r>
          </w:p>
        </w:tc>
        <w:tc>
          <w:tcPr>
            <w:tcW w:w="2688" w:type="dxa"/>
            <w:tcBorders>
              <w:top w:val="nil"/>
            </w:tcBorders>
            <w:shd w:val="clear" w:color="auto" w:fill="auto"/>
            <w:noWrap/>
            <w:vAlign w:val="bottom"/>
            <w:hideMark/>
          </w:tcPr>
          <w:p w14:paraId="0DD982C1"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Spíler TV</w:t>
            </w:r>
          </w:p>
        </w:tc>
        <w:tc>
          <w:tcPr>
            <w:tcW w:w="2488" w:type="dxa"/>
            <w:tcBorders>
              <w:top w:val="nil"/>
            </w:tcBorders>
            <w:shd w:val="clear" w:color="auto" w:fill="auto"/>
            <w:noWrap/>
            <w:vAlign w:val="bottom"/>
            <w:hideMark/>
          </w:tcPr>
          <w:p w14:paraId="6C79D58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right w:val="nil"/>
            </w:tcBorders>
            <w:shd w:val="clear" w:color="auto" w:fill="auto"/>
            <w:noWrap/>
            <w:vAlign w:val="bottom"/>
            <w:hideMark/>
          </w:tcPr>
          <w:p w14:paraId="19020E8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5E48619" w14:textId="77777777" w:rsidTr="002B6EB2">
        <w:trPr>
          <w:trHeight w:val="315"/>
        </w:trPr>
        <w:tc>
          <w:tcPr>
            <w:tcW w:w="920" w:type="dxa"/>
            <w:tcBorders>
              <w:top w:val="nil"/>
              <w:left w:val="nil"/>
            </w:tcBorders>
            <w:shd w:val="clear" w:color="auto" w:fill="auto"/>
            <w:noWrap/>
            <w:vAlign w:val="bottom"/>
            <w:hideMark/>
          </w:tcPr>
          <w:p w14:paraId="5FE8889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lastRenderedPageBreak/>
              <w:t>66</w:t>
            </w:r>
          </w:p>
        </w:tc>
        <w:tc>
          <w:tcPr>
            <w:tcW w:w="2688" w:type="dxa"/>
            <w:tcBorders>
              <w:top w:val="nil"/>
            </w:tcBorders>
            <w:shd w:val="clear" w:color="auto" w:fill="auto"/>
            <w:noWrap/>
            <w:vAlign w:val="bottom"/>
            <w:hideMark/>
          </w:tcPr>
          <w:p w14:paraId="76CD4632"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CHILI</w:t>
            </w:r>
          </w:p>
        </w:tc>
        <w:tc>
          <w:tcPr>
            <w:tcW w:w="2488" w:type="dxa"/>
            <w:tcBorders>
              <w:top w:val="nil"/>
            </w:tcBorders>
            <w:shd w:val="clear" w:color="auto" w:fill="auto"/>
            <w:noWrap/>
            <w:vAlign w:val="bottom"/>
            <w:hideMark/>
          </w:tcPr>
          <w:p w14:paraId="3C0AEC9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gasztronómia</w:t>
            </w:r>
          </w:p>
        </w:tc>
        <w:tc>
          <w:tcPr>
            <w:tcW w:w="1475" w:type="dxa"/>
            <w:tcBorders>
              <w:top w:val="nil"/>
              <w:right w:val="nil"/>
            </w:tcBorders>
            <w:shd w:val="clear" w:color="auto" w:fill="auto"/>
            <w:noWrap/>
            <w:vAlign w:val="bottom"/>
            <w:hideMark/>
          </w:tcPr>
          <w:p w14:paraId="0A23439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3A1F1A32" w14:textId="77777777" w:rsidTr="002B6EB2">
        <w:trPr>
          <w:trHeight w:val="315"/>
        </w:trPr>
        <w:tc>
          <w:tcPr>
            <w:tcW w:w="920" w:type="dxa"/>
            <w:tcBorders>
              <w:top w:val="nil"/>
              <w:left w:val="nil"/>
              <w:right w:val="nil"/>
            </w:tcBorders>
            <w:shd w:val="clear" w:color="auto" w:fill="auto"/>
            <w:noWrap/>
            <w:vAlign w:val="bottom"/>
            <w:hideMark/>
          </w:tcPr>
          <w:p w14:paraId="2AF90DD4"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67</w:t>
            </w:r>
          </w:p>
        </w:tc>
        <w:tc>
          <w:tcPr>
            <w:tcW w:w="2688" w:type="dxa"/>
            <w:tcBorders>
              <w:top w:val="nil"/>
              <w:left w:val="nil"/>
              <w:right w:val="nil"/>
            </w:tcBorders>
            <w:shd w:val="clear" w:color="auto" w:fill="auto"/>
            <w:noWrap/>
            <w:vAlign w:val="bottom"/>
            <w:hideMark/>
          </w:tcPr>
          <w:p w14:paraId="2F943FF4"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 xml:space="preserve">BBC </w:t>
            </w:r>
            <w:proofErr w:type="spellStart"/>
            <w:r w:rsidRPr="002B7D3E">
              <w:rPr>
                <w:rFonts w:ascii="Museo Sans Cond 300" w:eastAsia="Times New Roman" w:hAnsi="Museo Sans Cond 300" w:cs="Arial"/>
                <w:sz w:val="24"/>
                <w:szCs w:val="24"/>
                <w:lang w:eastAsia="hu-HU"/>
              </w:rPr>
              <w:t>Earth</w:t>
            </w:r>
            <w:proofErr w:type="spellEnd"/>
          </w:p>
        </w:tc>
        <w:tc>
          <w:tcPr>
            <w:tcW w:w="2488" w:type="dxa"/>
            <w:tcBorders>
              <w:top w:val="nil"/>
              <w:left w:val="nil"/>
              <w:right w:val="nil"/>
            </w:tcBorders>
            <w:shd w:val="clear" w:color="auto" w:fill="auto"/>
            <w:noWrap/>
            <w:vAlign w:val="bottom"/>
            <w:hideMark/>
          </w:tcPr>
          <w:p w14:paraId="6566477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right w:val="nil"/>
            </w:tcBorders>
            <w:shd w:val="clear" w:color="auto" w:fill="auto"/>
            <w:noWrap/>
            <w:vAlign w:val="bottom"/>
            <w:hideMark/>
          </w:tcPr>
          <w:p w14:paraId="1FD143B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38DD3364" w14:textId="77777777" w:rsidTr="002B6EB2">
        <w:trPr>
          <w:trHeight w:val="315"/>
        </w:trPr>
        <w:tc>
          <w:tcPr>
            <w:tcW w:w="920" w:type="dxa"/>
            <w:tcBorders>
              <w:left w:val="nil"/>
              <w:bottom w:val="nil"/>
              <w:right w:val="nil"/>
            </w:tcBorders>
            <w:shd w:val="clear" w:color="auto" w:fill="auto"/>
            <w:noWrap/>
            <w:vAlign w:val="bottom"/>
            <w:hideMark/>
          </w:tcPr>
          <w:p w14:paraId="563CC6C8"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68</w:t>
            </w:r>
          </w:p>
        </w:tc>
        <w:tc>
          <w:tcPr>
            <w:tcW w:w="2688" w:type="dxa"/>
            <w:tcBorders>
              <w:left w:val="nil"/>
              <w:bottom w:val="nil"/>
              <w:right w:val="nil"/>
            </w:tcBorders>
            <w:shd w:val="clear" w:color="auto" w:fill="auto"/>
            <w:noWrap/>
            <w:vAlign w:val="bottom"/>
            <w:hideMark/>
          </w:tcPr>
          <w:p w14:paraId="74A2BF98"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Spektrum HD</w:t>
            </w:r>
          </w:p>
        </w:tc>
        <w:tc>
          <w:tcPr>
            <w:tcW w:w="2488" w:type="dxa"/>
            <w:tcBorders>
              <w:left w:val="nil"/>
              <w:bottom w:val="nil"/>
              <w:right w:val="nil"/>
            </w:tcBorders>
            <w:shd w:val="clear" w:color="auto" w:fill="auto"/>
            <w:noWrap/>
            <w:vAlign w:val="bottom"/>
            <w:hideMark/>
          </w:tcPr>
          <w:p w14:paraId="229D1B5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left w:val="nil"/>
              <w:bottom w:val="nil"/>
              <w:right w:val="nil"/>
            </w:tcBorders>
            <w:shd w:val="clear" w:color="auto" w:fill="auto"/>
            <w:noWrap/>
            <w:vAlign w:val="bottom"/>
            <w:hideMark/>
          </w:tcPr>
          <w:p w14:paraId="002F7D0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3302DDF6" w14:textId="77777777" w:rsidTr="002B6EB2">
        <w:trPr>
          <w:trHeight w:val="315"/>
        </w:trPr>
        <w:tc>
          <w:tcPr>
            <w:tcW w:w="920" w:type="dxa"/>
            <w:tcBorders>
              <w:top w:val="nil"/>
              <w:left w:val="nil"/>
              <w:bottom w:val="nil"/>
              <w:right w:val="nil"/>
            </w:tcBorders>
            <w:shd w:val="clear" w:color="auto" w:fill="auto"/>
            <w:noWrap/>
            <w:vAlign w:val="bottom"/>
            <w:hideMark/>
          </w:tcPr>
          <w:p w14:paraId="19094ABD"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69</w:t>
            </w:r>
          </w:p>
        </w:tc>
        <w:tc>
          <w:tcPr>
            <w:tcW w:w="2688" w:type="dxa"/>
            <w:tcBorders>
              <w:top w:val="nil"/>
              <w:left w:val="nil"/>
              <w:bottom w:val="nil"/>
              <w:right w:val="nil"/>
            </w:tcBorders>
            <w:shd w:val="clear" w:color="auto" w:fill="auto"/>
            <w:noWrap/>
            <w:vAlign w:val="bottom"/>
            <w:hideMark/>
          </w:tcPr>
          <w:p w14:paraId="1484FA7F"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proofErr w:type="spellStart"/>
            <w:r w:rsidRPr="002B7D3E">
              <w:rPr>
                <w:rFonts w:ascii="Museo Sans Cond 300" w:eastAsia="Times New Roman" w:hAnsi="Museo Sans Cond 300" w:cs="Arial"/>
                <w:sz w:val="24"/>
                <w:szCs w:val="24"/>
                <w:lang w:eastAsia="hu-HU"/>
              </w:rPr>
              <w:t>Animal</w:t>
            </w:r>
            <w:proofErr w:type="spellEnd"/>
            <w:r w:rsidRPr="002B7D3E">
              <w:rPr>
                <w:rFonts w:ascii="Museo Sans Cond 300" w:eastAsia="Times New Roman" w:hAnsi="Museo Sans Cond 300" w:cs="Arial"/>
                <w:sz w:val="24"/>
                <w:szCs w:val="24"/>
                <w:lang w:eastAsia="hu-HU"/>
              </w:rPr>
              <w:t xml:space="preserve"> </w:t>
            </w:r>
            <w:proofErr w:type="spellStart"/>
            <w:r w:rsidRPr="002B7D3E">
              <w:rPr>
                <w:rFonts w:ascii="Museo Sans Cond 300" w:eastAsia="Times New Roman" w:hAnsi="Museo Sans Cond 300" w:cs="Arial"/>
                <w:sz w:val="24"/>
                <w:szCs w:val="24"/>
                <w:lang w:eastAsia="hu-HU"/>
              </w:rPr>
              <w:t>Planet</w:t>
            </w:r>
            <w:proofErr w:type="spellEnd"/>
            <w:r w:rsidRPr="002B7D3E">
              <w:rPr>
                <w:rFonts w:ascii="Museo Sans Cond 300" w:eastAsia="Times New Roman" w:hAnsi="Museo Sans Cond 300" w:cs="Arial"/>
                <w:sz w:val="24"/>
                <w:szCs w:val="24"/>
                <w:lang w:eastAsia="hu-HU"/>
              </w:rPr>
              <w:t xml:space="preserve"> HD</w:t>
            </w:r>
          </w:p>
        </w:tc>
        <w:tc>
          <w:tcPr>
            <w:tcW w:w="2488" w:type="dxa"/>
            <w:tcBorders>
              <w:top w:val="nil"/>
              <w:left w:val="nil"/>
              <w:bottom w:val="nil"/>
              <w:right w:val="nil"/>
            </w:tcBorders>
            <w:shd w:val="clear" w:color="auto" w:fill="auto"/>
            <w:noWrap/>
            <w:vAlign w:val="bottom"/>
            <w:hideMark/>
          </w:tcPr>
          <w:p w14:paraId="4C8A98B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7C10FE9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4234EE25" w14:textId="77777777" w:rsidTr="002B6EB2">
        <w:trPr>
          <w:trHeight w:val="315"/>
        </w:trPr>
        <w:tc>
          <w:tcPr>
            <w:tcW w:w="920" w:type="dxa"/>
            <w:tcBorders>
              <w:top w:val="nil"/>
              <w:left w:val="nil"/>
              <w:bottom w:val="nil"/>
              <w:right w:val="nil"/>
            </w:tcBorders>
            <w:shd w:val="clear" w:color="auto" w:fill="auto"/>
            <w:noWrap/>
            <w:vAlign w:val="bottom"/>
            <w:hideMark/>
          </w:tcPr>
          <w:p w14:paraId="100A05C1"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70</w:t>
            </w:r>
          </w:p>
        </w:tc>
        <w:tc>
          <w:tcPr>
            <w:tcW w:w="2688" w:type="dxa"/>
            <w:tcBorders>
              <w:top w:val="nil"/>
              <w:left w:val="nil"/>
              <w:bottom w:val="nil"/>
              <w:right w:val="nil"/>
            </w:tcBorders>
            <w:shd w:val="clear" w:color="auto" w:fill="auto"/>
            <w:noWrap/>
            <w:vAlign w:val="bottom"/>
            <w:hideMark/>
          </w:tcPr>
          <w:p w14:paraId="6B8B795A"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proofErr w:type="spellStart"/>
            <w:r w:rsidRPr="002B7D3E">
              <w:rPr>
                <w:rFonts w:ascii="Museo Sans Cond 300" w:eastAsia="Times New Roman" w:hAnsi="Museo Sans Cond 300" w:cs="Arial"/>
                <w:sz w:val="24"/>
                <w:szCs w:val="24"/>
                <w:lang w:eastAsia="hu-HU"/>
              </w:rPr>
              <w:t>Discovery</w:t>
            </w:r>
            <w:proofErr w:type="spellEnd"/>
            <w:r w:rsidRPr="002B7D3E">
              <w:rPr>
                <w:rFonts w:ascii="Museo Sans Cond 300" w:eastAsia="Times New Roman" w:hAnsi="Museo Sans Cond 300" w:cs="Arial"/>
                <w:sz w:val="24"/>
                <w:szCs w:val="24"/>
                <w:lang w:eastAsia="hu-HU"/>
              </w:rPr>
              <w:t xml:space="preserve"> HD </w:t>
            </w:r>
            <w:proofErr w:type="spellStart"/>
            <w:r w:rsidRPr="002B7D3E">
              <w:rPr>
                <w:rFonts w:ascii="Museo Sans Cond 300" w:eastAsia="Times New Roman" w:hAnsi="Museo Sans Cond 300" w:cs="Arial"/>
                <w:sz w:val="24"/>
                <w:szCs w:val="24"/>
                <w:lang w:eastAsia="hu-HU"/>
              </w:rPr>
              <w:t>Showcase</w:t>
            </w:r>
            <w:proofErr w:type="spellEnd"/>
          </w:p>
        </w:tc>
        <w:tc>
          <w:tcPr>
            <w:tcW w:w="2488" w:type="dxa"/>
            <w:tcBorders>
              <w:top w:val="nil"/>
              <w:left w:val="nil"/>
              <w:bottom w:val="nil"/>
              <w:right w:val="nil"/>
            </w:tcBorders>
            <w:shd w:val="clear" w:color="auto" w:fill="auto"/>
            <w:noWrap/>
            <w:vAlign w:val="bottom"/>
            <w:hideMark/>
          </w:tcPr>
          <w:p w14:paraId="60BB736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1246D3B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42C4C1E4" w14:textId="77777777" w:rsidTr="002B6EB2">
        <w:trPr>
          <w:trHeight w:val="315"/>
        </w:trPr>
        <w:tc>
          <w:tcPr>
            <w:tcW w:w="920" w:type="dxa"/>
            <w:tcBorders>
              <w:top w:val="nil"/>
              <w:left w:val="nil"/>
              <w:bottom w:val="nil"/>
              <w:right w:val="nil"/>
            </w:tcBorders>
            <w:shd w:val="clear" w:color="auto" w:fill="auto"/>
            <w:noWrap/>
            <w:vAlign w:val="bottom"/>
            <w:hideMark/>
          </w:tcPr>
          <w:p w14:paraId="03A0D30B"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71</w:t>
            </w:r>
          </w:p>
        </w:tc>
        <w:tc>
          <w:tcPr>
            <w:tcW w:w="2688" w:type="dxa"/>
            <w:tcBorders>
              <w:top w:val="nil"/>
              <w:left w:val="nil"/>
              <w:bottom w:val="nil"/>
              <w:right w:val="nil"/>
            </w:tcBorders>
            <w:shd w:val="clear" w:color="auto" w:fill="auto"/>
            <w:noWrap/>
            <w:vAlign w:val="bottom"/>
            <w:hideMark/>
          </w:tcPr>
          <w:p w14:paraId="4BCCF90E"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Sport1 HD</w:t>
            </w:r>
          </w:p>
        </w:tc>
        <w:tc>
          <w:tcPr>
            <w:tcW w:w="2488" w:type="dxa"/>
            <w:tcBorders>
              <w:top w:val="nil"/>
              <w:left w:val="nil"/>
              <w:bottom w:val="nil"/>
              <w:right w:val="nil"/>
            </w:tcBorders>
            <w:shd w:val="clear" w:color="auto" w:fill="auto"/>
            <w:noWrap/>
            <w:vAlign w:val="bottom"/>
            <w:hideMark/>
          </w:tcPr>
          <w:p w14:paraId="117B606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452F4DB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77824A89" w14:textId="77777777" w:rsidTr="002B6EB2">
        <w:trPr>
          <w:trHeight w:val="315"/>
        </w:trPr>
        <w:tc>
          <w:tcPr>
            <w:tcW w:w="920" w:type="dxa"/>
            <w:tcBorders>
              <w:top w:val="nil"/>
              <w:left w:val="nil"/>
              <w:bottom w:val="nil"/>
              <w:right w:val="nil"/>
            </w:tcBorders>
            <w:shd w:val="clear" w:color="auto" w:fill="auto"/>
            <w:noWrap/>
            <w:vAlign w:val="bottom"/>
            <w:hideMark/>
          </w:tcPr>
          <w:p w14:paraId="114F16F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72</w:t>
            </w:r>
          </w:p>
        </w:tc>
        <w:tc>
          <w:tcPr>
            <w:tcW w:w="2688" w:type="dxa"/>
            <w:tcBorders>
              <w:top w:val="nil"/>
              <w:left w:val="nil"/>
              <w:bottom w:val="nil"/>
              <w:right w:val="nil"/>
            </w:tcBorders>
            <w:shd w:val="clear" w:color="auto" w:fill="auto"/>
            <w:noWrap/>
            <w:vAlign w:val="bottom"/>
            <w:hideMark/>
          </w:tcPr>
          <w:p w14:paraId="2230614A"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STV2 HD</w:t>
            </w:r>
          </w:p>
        </w:tc>
        <w:tc>
          <w:tcPr>
            <w:tcW w:w="2488" w:type="dxa"/>
            <w:tcBorders>
              <w:top w:val="nil"/>
              <w:left w:val="nil"/>
              <w:bottom w:val="nil"/>
              <w:right w:val="nil"/>
            </w:tcBorders>
            <w:shd w:val="clear" w:color="auto" w:fill="auto"/>
            <w:noWrap/>
            <w:vAlign w:val="bottom"/>
            <w:hideMark/>
          </w:tcPr>
          <w:p w14:paraId="351114C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6B56AEF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EDD6577" w14:textId="77777777" w:rsidTr="002B6EB2">
        <w:trPr>
          <w:trHeight w:val="315"/>
        </w:trPr>
        <w:tc>
          <w:tcPr>
            <w:tcW w:w="920" w:type="dxa"/>
            <w:tcBorders>
              <w:top w:val="nil"/>
              <w:left w:val="nil"/>
              <w:bottom w:val="nil"/>
              <w:right w:val="nil"/>
            </w:tcBorders>
            <w:shd w:val="clear" w:color="auto" w:fill="auto"/>
            <w:noWrap/>
            <w:vAlign w:val="bottom"/>
            <w:hideMark/>
          </w:tcPr>
          <w:p w14:paraId="5C7254B1"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73</w:t>
            </w:r>
          </w:p>
        </w:tc>
        <w:tc>
          <w:tcPr>
            <w:tcW w:w="2688" w:type="dxa"/>
            <w:tcBorders>
              <w:top w:val="nil"/>
              <w:left w:val="nil"/>
              <w:bottom w:val="nil"/>
              <w:right w:val="nil"/>
            </w:tcBorders>
            <w:shd w:val="clear" w:color="auto" w:fill="auto"/>
            <w:noWrap/>
            <w:vAlign w:val="bottom"/>
            <w:hideMark/>
          </w:tcPr>
          <w:p w14:paraId="2927EBEF"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ATV HD</w:t>
            </w:r>
          </w:p>
        </w:tc>
        <w:tc>
          <w:tcPr>
            <w:tcW w:w="2488" w:type="dxa"/>
            <w:tcBorders>
              <w:top w:val="nil"/>
              <w:left w:val="nil"/>
              <w:bottom w:val="nil"/>
              <w:right w:val="nil"/>
            </w:tcBorders>
            <w:shd w:val="clear" w:color="auto" w:fill="auto"/>
            <w:noWrap/>
            <w:vAlign w:val="bottom"/>
            <w:hideMark/>
          </w:tcPr>
          <w:p w14:paraId="7B92FD4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hírek</w:t>
            </w:r>
          </w:p>
        </w:tc>
        <w:tc>
          <w:tcPr>
            <w:tcW w:w="1475" w:type="dxa"/>
            <w:tcBorders>
              <w:top w:val="nil"/>
              <w:left w:val="nil"/>
              <w:bottom w:val="nil"/>
              <w:right w:val="nil"/>
            </w:tcBorders>
            <w:shd w:val="clear" w:color="auto" w:fill="auto"/>
            <w:noWrap/>
            <w:vAlign w:val="bottom"/>
            <w:hideMark/>
          </w:tcPr>
          <w:p w14:paraId="510C45C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18DA6D6" w14:textId="77777777" w:rsidTr="002B6EB2">
        <w:trPr>
          <w:trHeight w:val="315"/>
        </w:trPr>
        <w:tc>
          <w:tcPr>
            <w:tcW w:w="920" w:type="dxa"/>
            <w:tcBorders>
              <w:top w:val="nil"/>
              <w:left w:val="nil"/>
              <w:bottom w:val="nil"/>
              <w:right w:val="nil"/>
            </w:tcBorders>
            <w:shd w:val="clear" w:color="auto" w:fill="auto"/>
            <w:noWrap/>
            <w:vAlign w:val="bottom"/>
            <w:hideMark/>
          </w:tcPr>
          <w:p w14:paraId="6E8A6A55"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74</w:t>
            </w:r>
          </w:p>
        </w:tc>
        <w:tc>
          <w:tcPr>
            <w:tcW w:w="2688" w:type="dxa"/>
            <w:tcBorders>
              <w:top w:val="nil"/>
              <w:left w:val="nil"/>
              <w:bottom w:val="nil"/>
              <w:right w:val="nil"/>
            </w:tcBorders>
            <w:shd w:val="clear" w:color="auto" w:fill="auto"/>
            <w:noWrap/>
            <w:vAlign w:val="bottom"/>
            <w:hideMark/>
          </w:tcPr>
          <w:p w14:paraId="4F1E327E"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Duna World HD</w:t>
            </w:r>
          </w:p>
        </w:tc>
        <w:tc>
          <w:tcPr>
            <w:tcW w:w="2488" w:type="dxa"/>
            <w:tcBorders>
              <w:top w:val="nil"/>
              <w:left w:val="nil"/>
              <w:bottom w:val="nil"/>
              <w:right w:val="nil"/>
            </w:tcBorders>
            <w:shd w:val="clear" w:color="auto" w:fill="auto"/>
            <w:noWrap/>
            <w:vAlign w:val="bottom"/>
            <w:hideMark/>
          </w:tcPr>
          <w:p w14:paraId="5483F01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649EF79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AF6718F" w14:textId="77777777" w:rsidTr="002B6EB2">
        <w:trPr>
          <w:trHeight w:val="315"/>
        </w:trPr>
        <w:tc>
          <w:tcPr>
            <w:tcW w:w="920" w:type="dxa"/>
            <w:tcBorders>
              <w:top w:val="nil"/>
              <w:left w:val="nil"/>
              <w:bottom w:val="nil"/>
              <w:right w:val="nil"/>
            </w:tcBorders>
            <w:shd w:val="clear" w:color="auto" w:fill="auto"/>
            <w:noWrap/>
            <w:vAlign w:val="bottom"/>
            <w:hideMark/>
          </w:tcPr>
          <w:p w14:paraId="72463C0D"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75</w:t>
            </w:r>
          </w:p>
        </w:tc>
        <w:tc>
          <w:tcPr>
            <w:tcW w:w="2688" w:type="dxa"/>
            <w:tcBorders>
              <w:top w:val="nil"/>
              <w:left w:val="nil"/>
              <w:bottom w:val="nil"/>
              <w:right w:val="nil"/>
            </w:tcBorders>
            <w:shd w:val="clear" w:color="auto" w:fill="auto"/>
            <w:noWrap/>
            <w:vAlign w:val="bottom"/>
            <w:hideMark/>
          </w:tcPr>
          <w:p w14:paraId="0B7AB689"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Duna HD</w:t>
            </w:r>
          </w:p>
        </w:tc>
        <w:tc>
          <w:tcPr>
            <w:tcW w:w="2488" w:type="dxa"/>
            <w:tcBorders>
              <w:top w:val="nil"/>
              <w:left w:val="nil"/>
              <w:bottom w:val="nil"/>
              <w:right w:val="nil"/>
            </w:tcBorders>
            <w:shd w:val="clear" w:color="auto" w:fill="auto"/>
            <w:noWrap/>
            <w:vAlign w:val="bottom"/>
            <w:hideMark/>
          </w:tcPr>
          <w:p w14:paraId="7DB96A5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4D30FA1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48A1944" w14:textId="77777777" w:rsidTr="002B6EB2">
        <w:trPr>
          <w:trHeight w:val="315"/>
        </w:trPr>
        <w:tc>
          <w:tcPr>
            <w:tcW w:w="920" w:type="dxa"/>
            <w:tcBorders>
              <w:top w:val="nil"/>
              <w:left w:val="nil"/>
              <w:bottom w:val="nil"/>
              <w:right w:val="nil"/>
            </w:tcBorders>
            <w:shd w:val="clear" w:color="auto" w:fill="auto"/>
            <w:noWrap/>
            <w:vAlign w:val="bottom"/>
            <w:hideMark/>
          </w:tcPr>
          <w:p w14:paraId="0B6F5FCE"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76</w:t>
            </w:r>
          </w:p>
        </w:tc>
        <w:tc>
          <w:tcPr>
            <w:tcW w:w="2688" w:type="dxa"/>
            <w:tcBorders>
              <w:top w:val="nil"/>
              <w:left w:val="nil"/>
              <w:bottom w:val="nil"/>
              <w:right w:val="nil"/>
            </w:tcBorders>
            <w:shd w:val="clear" w:color="auto" w:fill="auto"/>
            <w:noWrap/>
            <w:vAlign w:val="bottom"/>
            <w:hideMark/>
          </w:tcPr>
          <w:p w14:paraId="4ABB2831"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m2HD</w:t>
            </w:r>
          </w:p>
        </w:tc>
        <w:tc>
          <w:tcPr>
            <w:tcW w:w="2488" w:type="dxa"/>
            <w:tcBorders>
              <w:top w:val="nil"/>
              <w:left w:val="nil"/>
              <w:bottom w:val="nil"/>
              <w:right w:val="nil"/>
            </w:tcBorders>
            <w:shd w:val="clear" w:color="auto" w:fill="auto"/>
            <w:noWrap/>
            <w:vAlign w:val="bottom"/>
            <w:hideMark/>
          </w:tcPr>
          <w:p w14:paraId="0901CF2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2574952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BF0EC54" w14:textId="77777777" w:rsidTr="002B6EB2">
        <w:trPr>
          <w:trHeight w:val="315"/>
        </w:trPr>
        <w:tc>
          <w:tcPr>
            <w:tcW w:w="920" w:type="dxa"/>
            <w:tcBorders>
              <w:top w:val="nil"/>
              <w:left w:val="nil"/>
              <w:bottom w:val="nil"/>
              <w:right w:val="nil"/>
            </w:tcBorders>
            <w:shd w:val="clear" w:color="auto" w:fill="auto"/>
            <w:noWrap/>
            <w:vAlign w:val="bottom"/>
            <w:hideMark/>
          </w:tcPr>
          <w:p w14:paraId="40F7E5F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77</w:t>
            </w:r>
          </w:p>
        </w:tc>
        <w:tc>
          <w:tcPr>
            <w:tcW w:w="2688" w:type="dxa"/>
            <w:tcBorders>
              <w:top w:val="nil"/>
              <w:left w:val="nil"/>
              <w:bottom w:val="nil"/>
              <w:right w:val="nil"/>
            </w:tcBorders>
            <w:shd w:val="clear" w:color="auto" w:fill="auto"/>
            <w:noWrap/>
            <w:vAlign w:val="bottom"/>
            <w:hideMark/>
          </w:tcPr>
          <w:p w14:paraId="013F4C7F"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m1 HD</w:t>
            </w:r>
          </w:p>
        </w:tc>
        <w:tc>
          <w:tcPr>
            <w:tcW w:w="2488" w:type="dxa"/>
            <w:tcBorders>
              <w:top w:val="nil"/>
              <w:left w:val="nil"/>
              <w:bottom w:val="nil"/>
              <w:right w:val="nil"/>
            </w:tcBorders>
            <w:shd w:val="clear" w:color="auto" w:fill="auto"/>
            <w:noWrap/>
            <w:vAlign w:val="bottom"/>
            <w:hideMark/>
          </w:tcPr>
          <w:p w14:paraId="746643F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124AD59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A581606" w14:textId="77777777" w:rsidTr="002B6EB2">
        <w:trPr>
          <w:trHeight w:val="315"/>
        </w:trPr>
        <w:tc>
          <w:tcPr>
            <w:tcW w:w="920" w:type="dxa"/>
            <w:tcBorders>
              <w:top w:val="nil"/>
              <w:left w:val="nil"/>
              <w:bottom w:val="nil"/>
              <w:right w:val="nil"/>
            </w:tcBorders>
            <w:shd w:val="clear" w:color="auto" w:fill="auto"/>
            <w:noWrap/>
            <w:vAlign w:val="bottom"/>
            <w:hideMark/>
          </w:tcPr>
          <w:p w14:paraId="44A730A0"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78</w:t>
            </w:r>
          </w:p>
        </w:tc>
        <w:tc>
          <w:tcPr>
            <w:tcW w:w="2688" w:type="dxa"/>
            <w:tcBorders>
              <w:top w:val="nil"/>
              <w:left w:val="nil"/>
              <w:bottom w:val="nil"/>
              <w:right w:val="nil"/>
            </w:tcBorders>
            <w:shd w:val="clear" w:color="auto" w:fill="auto"/>
            <w:noWrap/>
            <w:vAlign w:val="bottom"/>
            <w:hideMark/>
          </w:tcPr>
          <w:p w14:paraId="5D01495B"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 xml:space="preserve">M5 HD </w:t>
            </w:r>
          </w:p>
        </w:tc>
        <w:tc>
          <w:tcPr>
            <w:tcW w:w="2488" w:type="dxa"/>
            <w:tcBorders>
              <w:top w:val="nil"/>
              <w:left w:val="nil"/>
              <w:bottom w:val="nil"/>
              <w:right w:val="nil"/>
            </w:tcBorders>
            <w:shd w:val="clear" w:color="auto" w:fill="auto"/>
            <w:noWrap/>
            <w:vAlign w:val="bottom"/>
            <w:hideMark/>
          </w:tcPr>
          <w:p w14:paraId="1568231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bottom w:val="nil"/>
              <w:right w:val="nil"/>
            </w:tcBorders>
            <w:shd w:val="clear" w:color="auto" w:fill="auto"/>
            <w:noWrap/>
            <w:vAlign w:val="bottom"/>
            <w:hideMark/>
          </w:tcPr>
          <w:p w14:paraId="57170CE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12E8C35" w14:textId="77777777" w:rsidTr="002B6EB2">
        <w:trPr>
          <w:trHeight w:val="315"/>
        </w:trPr>
        <w:tc>
          <w:tcPr>
            <w:tcW w:w="920" w:type="dxa"/>
            <w:tcBorders>
              <w:top w:val="nil"/>
              <w:left w:val="nil"/>
              <w:bottom w:val="nil"/>
              <w:right w:val="nil"/>
            </w:tcBorders>
            <w:shd w:val="clear" w:color="auto" w:fill="auto"/>
            <w:noWrap/>
            <w:vAlign w:val="bottom"/>
            <w:hideMark/>
          </w:tcPr>
          <w:p w14:paraId="1051BEEC"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79</w:t>
            </w:r>
          </w:p>
        </w:tc>
        <w:tc>
          <w:tcPr>
            <w:tcW w:w="2688" w:type="dxa"/>
            <w:tcBorders>
              <w:top w:val="nil"/>
              <w:left w:val="nil"/>
              <w:bottom w:val="nil"/>
              <w:right w:val="nil"/>
            </w:tcBorders>
            <w:shd w:val="clear" w:color="auto" w:fill="auto"/>
            <w:noWrap/>
            <w:vAlign w:val="bottom"/>
            <w:hideMark/>
          </w:tcPr>
          <w:p w14:paraId="2B1615F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AXN HD</w:t>
            </w:r>
          </w:p>
        </w:tc>
        <w:tc>
          <w:tcPr>
            <w:tcW w:w="2488" w:type="dxa"/>
            <w:tcBorders>
              <w:top w:val="nil"/>
              <w:left w:val="nil"/>
              <w:bottom w:val="nil"/>
              <w:right w:val="nil"/>
            </w:tcBorders>
            <w:shd w:val="clear" w:color="auto" w:fill="auto"/>
            <w:noWrap/>
            <w:vAlign w:val="bottom"/>
            <w:hideMark/>
          </w:tcPr>
          <w:p w14:paraId="0954667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left w:val="nil"/>
              <w:bottom w:val="nil"/>
              <w:right w:val="nil"/>
            </w:tcBorders>
            <w:shd w:val="clear" w:color="auto" w:fill="auto"/>
            <w:noWrap/>
            <w:vAlign w:val="bottom"/>
            <w:hideMark/>
          </w:tcPr>
          <w:p w14:paraId="05EC9C2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magyar/eredeti</w:t>
            </w:r>
          </w:p>
        </w:tc>
      </w:tr>
      <w:tr w:rsidR="000C77C4" w:rsidRPr="000A4247" w14:paraId="281FAAD3" w14:textId="77777777" w:rsidTr="002B6EB2">
        <w:trPr>
          <w:trHeight w:val="315"/>
        </w:trPr>
        <w:tc>
          <w:tcPr>
            <w:tcW w:w="920" w:type="dxa"/>
            <w:tcBorders>
              <w:top w:val="nil"/>
              <w:left w:val="nil"/>
              <w:bottom w:val="nil"/>
              <w:right w:val="nil"/>
            </w:tcBorders>
            <w:shd w:val="clear" w:color="auto" w:fill="auto"/>
            <w:noWrap/>
            <w:vAlign w:val="bottom"/>
            <w:hideMark/>
          </w:tcPr>
          <w:p w14:paraId="51C5AE83"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80</w:t>
            </w:r>
          </w:p>
        </w:tc>
        <w:tc>
          <w:tcPr>
            <w:tcW w:w="2688" w:type="dxa"/>
            <w:tcBorders>
              <w:top w:val="nil"/>
              <w:left w:val="nil"/>
              <w:bottom w:val="nil"/>
              <w:right w:val="nil"/>
            </w:tcBorders>
            <w:shd w:val="clear" w:color="auto" w:fill="auto"/>
            <w:noWrap/>
            <w:vAlign w:val="bottom"/>
            <w:hideMark/>
          </w:tcPr>
          <w:p w14:paraId="27C4A89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Eurosport HD</w:t>
            </w:r>
          </w:p>
        </w:tc>
        <w:tc>
          <w:tcPr>
            <w:tcW w:w="2488" w:type="dxa"/>
            <w:tcBorders>
              <w:top w:val="nil"/>
              <w:left w:val="nil"/>
              <w:bottom w:val="nil"/>
              <w:right w:val="nil"/>
            </w:tcBorders>
            <w:shd w:val="clear" w:color="auto" w:fill="auto"/>
            <w:noWrap/>
            <w:vAlign w:val="bottom"/>
            <w:hideMark/>
          </w:tcPr>
          <w:p w14:paraId="3E8469E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78DF432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3A20ED33" w14:textId="77777777" w:rsidTr="002B6EB2">
        <w:trPr>
          <w:trHeight w:val="315"/>
        </w:trPr>
        <w:tc>
          <w:tcPr>
            <w:tcW w:w="920" w:type="dxa"/>
            <w:tcBorders>
              <w:top w:val="nil"/>
              <w:left w:val="nil"/>
              <w:bottom w:val="nil"/>
              <w:right w:val="nil"/>
            </w:tcBorders>
            <w:shd w:val="clear" w:color="auto" w:fill="auto"/>
            <w:noWrap/>
            <w:vAlign w:val="bottom"/>
            <w:hideMark/>
          </w:tcPr>
          <w:p w14:paraId="61E9261C"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81</w:t>
            </w:r>
          </w:p>
        </w:tc>
        <w:tc>
          <w:tcPr>
            <w:tcW w:w="2688" w:type="dxa"/>
            <w:tcBorders>
              <w:top w:val="nil"/>
              <w:left w:val="nil"/>
              <w:bottom w:val="nil"/>
              <w:right w:val="nil"/>
            </w:tcBorders>
            <w:shd w:val="clear" w:color="auto" w:fill="auto"/>
            <w:noWrap/>
            <w:vAlign w:val="bottom"/>
            <w:hideMark/>
          </w:tcPr>
          <w:p w14:paraId="4867E89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TV2 HD</w:t>
            </w:r>
          </w:p>
        </w:tc>
        <w:tc>
          <w:tcPr>
            <w:tcW w:w="2488" w:type="dxa"/>
            <w:tcBorders>
              <w:top w:val="nil"/>
              <w:left w:val="nil"/>
              <w:bottom w:val="nil"/>
              <w:right w:val="nil"/>
            </w:tcBorders>
            <w:shd w:val="clear" w:color="auto" w:fill="auto"/>
            <w:noWrap/>
            <w:vAlign w:val="bottom"/>
            <w:hideMark/>
          </w:tcPr>
          <w:p w14:paraId="5553FD8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123298E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E1B72E3" w14:textId="77777777" w:rsidTr="002B6EB2">
        <w:trPr>
          <w:trHeight w:val="315"/>
        </w:trPr>
        <w:tc>
          <w:tcPr>
            <w:tcW w:w="920" w:type="dxa"/>
            <w:tcBorders>
              <w:top w:val="nil"/>
              <w:left w:val="nil"/>
              <w:bottom w:val="nil"/>
              <w:right w:val="nil"/>
            </w:tcBorders>
            <w:shd w:val="clear" w:color="auto" w:fill="auto"/>
            <w:noWrap/>
            <w:vAlign w:val="bottom"/>
            <w:hideMark/>
          </w:tcPr>
          <w:p w14:paraId="1C388D1B"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82</w:t>
            </w:r>
          </w:p>
        </w:tc>
        <w:tc>
          <w:tcPr>
            <w:tcW w:w="2688" w:type="dxa"/>
            <w:tcBorders>
              <w:top w:val="nil"/>
              <w:left w:val="nil"/>
              <w:bottom w:val="nil"/>
              <w:right w:val="nil"/>
            </w:tcBorders>
            <w:shd w:val="clear" w:color="auto" w:fill="auto"/>
            <w:noWrap/>
            <w:vAlign w:val="bottom"/>
            <w:hideMark/>
          </w:tcPr>
          <w:p w14:paraId="4089F48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Travel</w:t>
            </w:r>
            <w:proofErr w:type="spellEnd"/>
            <w:r w:rsidRPr="00F67A8B">
              <w:rPr>
                <w:rFonts w:ascii="Museo Sans Cond 300" w:eastAsia="Times New Roman" w:hAnsi="Museo Sans Cond 300" w:cs="Calibri"/>
                <w:sz w:val="24"/>
                <w:szCs w:val="24"/>
                <w:lang w:eastAsia="hu-HU"/>
              </w:rPr>
              <w:t xml:space="preserve"> HD</w:t>
            </w:r>
          </w:p>
        </w:tc>
        <w:tc>
          <w:tcPr>
            <w:tcW w:w="2488" w:type="dxa"/>
            <w:tcBorders>
              <w:top w:val="nil"/>
              <w:left w:val="nil"/>
              <w:bottom w:val="nil"/>
              <w:right w:val="nil"/>
            </w:tcBorders>
            <w:shd w:val="clear" w:color="auto" w:fill="auto"/>
            <w:noWrap/>
            <w:vAlign w:val="bottom"/>
            <w:hideMark/>
          </w:tcPr>
          <w:p w14:paraId="077720A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utazás, életmód</w:t>
            </w:r>
          </w:p>
        </w:tc>
        <w:tc>
          <w:tcPr>
            <w:tcW w:w="1475" w:type="dxa"/>
            <w:tcBorders>
              <w:top w:val="nil"/>
              <w:left w:val="nil"/>
              <w:bottom w:val="nil"/>
              <w:right w:val="nil"/>
            </w:tcBorders>
            <w:shd w:val="clear" w:color="auto" w:fill="auto"/>
            <w:noWrap/>
            <w:vAlign w:val="bottom"/>
            <w:hideMark/>
          </w:tcPr>
          <w:p w14:paraId="002CB4A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4DC5C760" w14:textId="77777777" w:rsidTr="002B6EB2">
        <w:trPr>
          <w:trHeight w:val="315"/>
        </w:trPr>
        <w:tc>
          <w:tcPr>
            <w:tcW w:w="920" w:type="dxa"/>
            <w:tcBorders>
              <w:top w:val="nil"/>
              <w:left w:val="nil"/>
              <w:bottom w:val="nil"/>
              <w:right w:val="nil"/>
            </w:tcBorders>
            <w:shd w:val="clear" w:color="auto" w:fill="auto"/>
            <w:noWrap/>
            <w:vAlign w:val="bottom"/>
            <w:hideMark/>
          </w:tcPr>
          <w:p w14:paraId="0E1350DA"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83</w:t>
            </w:r>
          </w:p>
        </w:tc>
        <w:tc>
          <w:tcPr>
            <w:tcW w:w="2688" w:type="dxa"/>
            <w:tcBorders>
              <w:top w:val="nil"/>
              <w:left w:val="nil"/>
              <w:bottom w:val="nil"/>
              <w:right w:val="nil"/>
            </w:tcBorders>
            <w:shd w:val="clear" w:color="auto" w:fill="auto"/>
            <w:noWrap/>
            <w:vAlign w:val="bottom"/>
            <w:hideMark/>
          </w:tcPr>
          <w:p w14:paraId="161169A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Sport2 HD</w:t>
            </w:r>
          </w:p>
        </w:tc>
        <w:tc>
          <w:tcPr>
            <w:tcW w:w="2488" w:type="dxa"/>
            <w:tcBorders>
              <w:top w:val="nil"/>
              <w:left w:val="nil"/>
              <w:bottom w:val="nil"/>
              <w:right w:val="nil"/>
            </w:tcBorders>
            <w:shd w:val="clear" w:color="auto" w:fill="auto"/>
            <w:noWrap/>
            <w:vAlign w:val="bottom"/>
            <w:hideMark/>
          </w:tcPr>
          <w:p w14:paraId="350EF6D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left w:val="nil"/>
              <w:bottom w:val="nil"/>
              <w:right w:val="nil"/>
            </w:tcBorders>
            <w:shd w:val="clear" w:color="auto" w:fill="auto"/>
            <w:noWrap/>
            <w:vAlign w:val="bottom"/>
            <w:hideMark/>
          </w:tcPr>
          <w:p w14:paraId="1A1FB74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71DE5A24" w14:textId="77777777" w:rsidTr="002B6EB2">
        <w:trPr>
          <w:trHeight w:val="315"/>
        </w:trPr>
        <w:tc>
          <w:tcPr>
            <w:tcW w:w="920" w:type="dxa"/>
            <w:tcBorders>
              <w:top w:val="nil"/>
              <w:left w:val="nil"/>
              <w:bottom w:val="nil"/>
              <w:right w:val="nil"/>
            </w:tcBorders>
            <w:shd w:val="clear" w:color="auto" w:fill="auto"/>
            <w:noWrap/>
            <w:vAlign w:val="bottom"/>
            <w:hideMark/>
          </w:tcPr>
          <w:p w14:paraId="377E7F66"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84</w:t>
            </w:r>
          </w:p>
        </w:tc>
        <w:tc>
          <w:tcPr>
            <w:tcW w:w="2688" w:type="dxa"/>
            <w:tcBorders>
              <w:top w:val="nil"/>
              <w:left w:val="nil"/>
              <w:bottom w:val="nil"/>
              <w:right w:val="nil"/>
            </w:tcBorders>
            <w:shd w:val="clear" w:color="auto" w:fill="auto"/>
            <w:noWrap/>
            <w:vAlign w:val="bottom"/>
            <w:hideMark/>
          </w:tcPr>
          <w:p w14:paraId="0AEA378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BBC </w:t>
            </w:r>
            <w:proofErr w:type="spellStart"/>
            <w:r w:rsidRPr="00F67A8B">
              <w:rPr>
                <w:rFonts w:ascii="Museo Sans Cond 300" w:eastAsia="Times New Roman" w:hAnsi="Museo Sans Cond 300" w:cs="Calibri"/>
                <w:sz w:val="24"/>
                <w:szCs w:val="24"/>
                <w:lang w:eastAsia="hu-HU"/>
              </w:rPr>
              <w:t>Earth</w:t>
            </w:r>
            <w:proofErr w:type="spellEnd"/>
            <w:r w:rsidRPr="00F67A8B">
              <w:rPr>
                <w:rFonts w:ascii="Museo Sans Cond 300" w:eastAsia="Times New Roman" w:hAnsi="Museo Sans Cond 300" w:cs="Calibri"/>
                <w:sz w:val="24"/>
                <w:szCs w:val="24"/>
                <w:lang w:eastAsia="hu-HU"/>
              </w:rPr>
              <w:t xml:space="preserve"> HD</w:t>
            </w:r>
          </w:p>
        </w:tc>
        <w:tc>
          <w:tcPr>
            <w:tcW w:w="2488" w:type="dxa"/>
            <w:tcBorders>
              <w:top w:val="nil"/>
              <w:left w:val="nil"/>
              <w:bottom w:val="nil"/>
              <w:right w:val="nil"/>
            </w:tcBorders>
            <w:shd w:val="clear" w:color="auto" w:fill="auto"/>
            <w:noWrap/>
            <w:vAlign w:val="bottom"/>
            <w:hideMark/>
          </w:tcPr>
          <w:p w14:paraId="56604CB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476B13A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29DD525B" w14:textId="77777777" w:rsidTr="002B6EB2">
        <w:trPr>
          <w:trHeight w:val="315"/>
        </w:trPr>
        <w:tc>
          <w:tcPr>
            <w:tcW w:w="920" w:type="dxa"/>
            <w:tcBorders>
              <w:top w:val="nil"/>
              <w:left w:val="nil"/>
              <w:bottom w:val="nil"/>
              <w:right w:val="nil"/>
            </w:tcBorders>
            <w:shd w:val="clear" w:color="auto" w:fill="auto"/>
            <w:noWrap/>
            <w:vAlign w:val="bottom"/>
            <w:hideMark/>
          </w:tcPr>
          <w:p w14:paraId="7A34FACE"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85</w:t>
            </w:r>
          </w:p>
        </w:tc>
        <w:tc>
          <w:tcPr>
            <w:tcW w:w="2688" w:type="dxa"/>
            <w:tcBorders>
              <w:top w:val="nil"/>
              <w:left w:val="nil"/>
              <w:bottom w:val="nil"/>
              <w:right w:val="nil"/>
            </w:tcBorders>
            <w:shd w:val="clear" w:color="auto" w:fill="auto"/>
            <w:noWrap/>
            <w:vAlign w:val="bottom"/>
            <w:hideMark/>
          </w:tcPr>
          <w:p w14:paraId="5D86A80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Cool</w:t>
            </w:r>
            <w:proofErr w:type="spellEnd"/>
            <w:r w:rsidRPr="00F67A8B">
              <w:rPr>
                <w:rFonts w:ascii="Museo Sans Cond 300" w:eastAsia="Times New Roman" w:hAnsi="Museo Sans Cond 300" w:cs="Calibri"/>
                <w:sz w:val="24"/>
                <w:szCs w:val="24"/>
                <w:lang w:eastAsia="hu-HU"/>
              </w:rPr>
              <w:t xml:space="preserve"> HD</w:t>
            </w:r>
          </w:p>
        </w:tc>
        <w:tc>
          <w:tcPr>
            <w:tcW w:w="2488" w:type="dxa"/>
            <w:tcBorders>
              <w:top w:val="nil"/>
              <w:left w:val="nil"/>
              <w:bottom w:val="nil"/>
              <w:right w:val="nil"/>
            </w:tcBorders>
            <w:shd w:val="clear" w:color="auto" w:fill="auto"/>
            <w:noWrap/>
            <w:vAlign w:val="bottom"/>
            <w:hideMark/>
          </w:tcPr>
          <w:p w14:paraId="11E9ADE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left w:val="nil"/>
              <w:bottom w:val="nil"/>
              <w:right w:val="nil"/>
            </w:tcBorders>
            <w:shd w:val="clear" w:color="auto" w:fill="auto"/>
            <w:noWrap/>
            <w:vAlign w:val="bottom"/>
            <w:hideMark/>
          </w:tcPr>
          <w:p w14:paraId="4CC12CB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71E80E7" w14:textId="77777777" w:rsidTr="002B6EB2">
        <w:trPr>
          <w:trHeight w:val="315"/>
        </w:trPr>
        <w:tc>
          <w:tcPr>
            <w:tcW w:w="920" w:type="dxa"/>
            <w:tcBorders>
              <w:top w:val="nil"/>
              <w:left w:val="nil"/>
              <w:bottom w:val="nil"/>
              <w:right w:val="nil"/>
            </w:tcBorders>
            <w:shd w:val="clear" w:color="auto" w:fill="auto"/>
            <w:noWrap/>
            <w:vAlign w:val="bottom"/>
            <w:hideMark/>
          </w:tcPr>
          <w:p w14:paraId="2AAD39C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86</w:t>
            </w:r>
          </w:p>
        </w:tc>
        <w:tc>
          <w:tcPr>
            <w:tcW w:w="2688" w:type="dxa"/>
            <w:tcBorders>
              <w:top w:val="nil"/>
              <w:left w:val="nil"/>
              <w:bottom w:val="nil"/>
              <w:right w:val="nil"/>
            </w:tcBorders>
            <w:shd w:val="clear" w:color="auto" w:fill="auto"/>
            <w:noWrap/>
            <w:vAlign w:val="bottom"/>
            <w:hideMark/>
          </w:tcPr>
          <w:p w14:paraId="528EADD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 HD</w:t>
            </w:r>
          </w:p>
        </w:tc>
        <w:tc>
          <w:tcPr>
            <w:tcW w:w="2488" w:type="dxa"/>
            <w:tcBorders>
              <w:top w:val="nil"/>
              <w:left w:val="nil"/>
              <w:bottom w:val="nil"/>
              <w:right w:val="nil"/>
            </w:tcBorders>
            <w:shd w:val="clear" w:color="auto" w:fill="auto"/>
            <w:noWrap/>
            <w:vAlign w:val="bottom"/>
            <w:hideMark/>
          </w:tcPr>
          <w:p w14:paraId="46B0A29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left w:val="nil"/>
              <w:bottom w:val="nil"/>
              <w:right w:val="nil"/>
            </w:tcBorders>
            <w:shd w:val="clear" w:color="auto" w:fill="auto"/>
            <w:noWrap/>
            <w:vAlign w:val="bottom"/>
            <w:hideMark/>
          </w:tcPr>
          <w:p w14:paraId="015A7A9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5129DF6" w14:textId="77777777" w:rsidTr="002B6EB2">
        <w:trPr>
          <w:trHeight w:val="315"/>
        </w:trPr>
        <w:tc>
          <w:tcPr>
            <w:tcW w:w="920" w:type="dxa"/>
            <w:tcBorders>
              <w:top w:val="nil"/>
              <w:left w:val="nil"/>
              <w:bottom w:val="nil"/>
              <w:right w:val="nil"/>
            </w:tcBorders>
            <w:shd w:val="clear" w:color="auto" w:fill="auto"/>
            <w:noWrap/>
            <w:vAlign w:val="bottom"/>
            <w:hideMark/>
          </w:tcPr>
          <w:p w14:paraId="3843C34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87</w:t>
            </w:r>
          </w:p>
        </w:tc>
        <w:tc>
          <w:tcPr>
            <w:tcW w:w="2688" w:type="dxa"/>
            <w:tcBorders>
              <w:top w:val="nil"/>
              <w:left w:val="nil"/>
              <w:bottom w:val="nil"/>
              <w:right w:val="nil"/>
            </w:tcBorders>
            <w:shd w:val="clear" w:color="auto" w:fill="auto"/>
            <w:noWrap/>
            <w:vAlign w:val="bottom"/>
            <w:hideMark/>
          </w:tcPr>
          <w:p w14:paraId="1AA8852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RTL II HD</w:t>
            </w:r>
          </w:p>
        </w:tc>
        <w:tc>
          <w:tcPr>
            <w:tcW w:w="2488" w:type="dxa"/>
            <w:tcBorders>
              <w:top w:val="nil"/>
              <w:left w:val="nil"/>
              <w:bottom w:val="nil"/>
              <w:right w:val="nil"/>
            </w:tcBorders>
            <w:shd w:val="clear" w:color="auto" w:fill="auto"/>
            <w:noWrap/>
            <w:vAlign w:val="bottom"/>
            <w:hideMark/>
          </w:tcPr>
          <w:p w14:paraId="4E09FED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708262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1AA03DB" w14:textId="77777777" w:rsidTr="002B6EB2">
        <w:trPr>
          <w:trHeight w:val="315"/>
        </w:trPr>
        <w:tc>
          <w:tcPr>
            <w:tcW w:w="920" w:type="dxa"/>
            <w:tcBorders>
              <w:top w:val="nil"/>
              <w:left w:val="nil"/>
              <w:bottom w:val="nil"/>
              <w:right w:val="nil"/>
            </w:tcBorders>
            <w:shd w:val="clear" w:color="auto" w:fill="auto"/>
            <w:noWrap/>
            <w:vAlign w:val="bottom"/>
            <w:hideMark/>
          </w:tcPr>
          <w:p w14:paraId="4642D44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88</w:t>
            </w:r>
          </w:p>
        </w:tc>
        <w:tc>
          <w:tcPr>
            <w:tcW w:w="2688" w:type="dxa"/>
            <w:tcBorders>
              <w:top w:val="nil"/>
              <w:left w:val="nil"/>
              <w:bottom w:val="nil"/>
              <w:right w:val="nil"/>
            </w:tcBorders>
            <w:shd w:val="clear" w:color="auto" w:fill="auto"/>
            <w:noWrap/>
            <w:vAlign w:val="bottom"/>
            <w:hideMark/>
          </w:tcPr>
          <w:p w14:paraId="0CD6E04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HISTORY HD</w:t>
            </w:r>
          </w:p>
        </w:tc>
        <w:tc>
          <w:tcPr>
            <w:tcW w:w="2488" w:type="dxa"/>
            <w:tcBorders>
              <w:top w:val="nil"/>
              <w:left w:val="nil"/>
              <w:bottom w:val="nil"/>
              <w:right w:val="nil"/>
            </w:tcBorders>
            <w:shd w:val="clear" w:color="auto" w:fill="auto"/>
            <w:noWrap/>
            <w:vAlign w:val="bottom"/>
            <w:hideMark/>
          </w:tcPr>
          <w:p w14:paraId="2A66723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left w:val="nil"/>
              <w:bottom w:val="nil"/>
              <w:right w:val="nil"/>
            </w:tcBorders>
            <w:shd w:val="clear" w:color="auto" w:fill="auto"/>
            <w:noWrap/>
            <w:vAlign w:val="bottom"/>
            <w:hideMark/>
          </w:tcPr>
          <w:p w14:paraId="37375AF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5FF6B5F7" w14:textId="77777777" w:rsidTr="002B6EB2">
        <w:trPr>
          <w:trHeight w:val="315"/>
        </w:trPr>
        <w:tc>
          <w:tcPr>
            <w:tcW w:w="920" w:type="dxa"/>
            <w:tcBorders>
              <w:top w:val="nil"/>
              <w:left w:val="nil"/>
              <w:bottom w:val="nil"/>
              <w:right w:val="nil"/>
            </w:tcBorders>
            <w:shd w:val="clear" w:color="auto" w:fill="auto"/>
            <w:noWrap/>
            <w:vAlign w:val="bottom"/>
            <w:hideMark/>
          </w:tcPr>
          <w:p w14:paraId="5262DCFF"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89</w:t>
            </w:r>
          </w:p>
        </w:tc>
        <w:tc>
          <w:tcPr>
            <w:tcW w:w="2688" w:type="dxa"/>
            <w:tcBorders>
              <w:top w:val="nil"/>
              <w:left w:val="nil"/>
              <w:bottom w:val="nil"/>
              <w:right w:val="nil"/>
            </w:tcBorders>
            <w:shd w:val="clear" w:color="auto" w:fill="auto"/>
            <w:noWrap/>
            <w:vAlign w:val="bottom"/>
            <w:hideMark/>
          </w:tcPr>
          <w:p w14:paraId="35C506D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RTL Klub HD</w:t>
            </w:r>
          </w:p>
        </w:tc>
        <w:tc>
          <w:tcPr>
            <w:tcW w:w="2488" w:type="dxa"/>
            <w:tcBorders>
              <w:top w:val="nil"/>
              <w:left w:val="nil"/>
              <w:bottom w:val="nil"/>
              <w:right w:val="nil"/>
            </w:tcBorders>
            <w:shd w:val="clear" w:color="auto" w:fill="auto"/>
            <w:noWrap/>
            <w:vAlign w:val="bottom"/>
            <w:hideMark/>
          </w:tcPr>
          <w:p w14:paraId="62A3542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left w:val="nil"/>
              <w:bottom w:val="nil"/>
              <w:right w:val="nil"/>
            </w:tcBorders>
            <w:shd w:val="clear" w:color="auto" w:fill="auto"/>
            <w:noWrap/>
            <w:vAlign w:val="bottom"/>
            <w:hideMark/>
          </w:tcPr>
          <w:p w14:paraId="2EDFEF9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22725D41" w14:textId="77777777" w:rsidTr="002B6EB2">
        <w:trPr>
          <w:trHeight w:val="330"/>
        </w:trPr>
        <w:tc>
          <w:tcPr>
            <w:tcW w:w="920" w:type="dxa"/>
            <w:tcBorders>
              <w:top w:val="nil"/>
              <w:left w:val="nil"/>
              <w:right w:val="nil"/>
            </w:tcBorders>
            <w:shd w:val="clear" w:color="auto" w:fill="auto"/>
            <w:noWrap/>
            <w:vAlign w:val="bottom"/>
            <w:hideMark/>
          </w:tcPr>
          <w:p w14:paraId="16AF9D39" w14:textId="77777777" w:rsidR="000C77C4" w:rsidRPr="00F67A8B" w:rsidRDefault="000C77C4" w:rsidP="00DE1339">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90</w:t>
            </w:r>
          </w:p>
        </w:tc>
        <w:tc>
          <w:tcPr>
            <w:tcW w:w="2688" w:type="dxa"/>
            <w:tcBorders>
              <w:top w:val="nil"/>
              <w:left w:val="nil"/>
              <w:right w:val="nil"/>
            </w:tcBorders>
            <w:shd w:val="clear" w:color="auto" w:fill="auto"/>
            <w:noWrap/>
            <w:vAlign w:val="bottom"/>
            <w:hideMark/>
          </w:tcPr>
          <w:p w14:paraId="6A2F5B0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M4 Sport HD</w:t>
            </w:r>
          </w:p>
        </w:tc>
        <w:tc>
          <w:tcPr>
            <w:tcW w:w="2488" w:type="dxa"/>
            <w:tcBorders>
              <w:top w:val="nil"/>
              <w:left w:val="nil"/>
              <w:right w:val="nil"/>
            </w:tcBorders>
            <w:shd w:val="clear" w:color="auto" w:fill="auto"/>
            <w:noWrap/>
            <w:vAlign w:val="bottom"/>
            <w:hideMark/>
          </w:tcPr>
          <w:p w14:paraId="35C4657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left w:val="nil"/>
              <w:right w:val="nil"/>
            </w:tcBorders>
            <w:shd w:val="clear" w:color="auto" w:fill="auto"/>
            <w:noWrap/>
            <w:vAlign w:val="bottom"/>
            <w:hideMark/>
          </w:tcPr>
          <w:p w14:paraId="4A75C0C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2571168" w14:textId="77777777" w:rsidTr="002B6EB2">
        <w:trPr>
          <w:trHeight w:val="315"/>
        </w:trPr>
        <w:tc>
          <w:tcPr>
            <w:tcW w:w="920" w:type="dxa"/>
            <w:shd w:val="clear" w:color="auto" w:fill="auto"/>
            <w:noWrap/>
            <w:vAlign w:val="bottom"/>
            <w:hideMark/>
          </w:tcPr>
          <w:p w14:paraId="187045DB"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91</w:t>
            </w:r>
          </w:p>
        </w:tc>
        <w:tc>
          <w:tcPr>
            <w:tcW w:w="2688" w:type="dxa"/>
            <w:shd w:val="clear" w:color="auto" w:fill="auto"/>
            <w:vAlign w:val="bottom"/>
            <w:hideMark/>
          </w:tcPr>
          <w:p w14:paraId="2634A1B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DTX</w:t>
            </w:r>
          </w:p>
        </w:tc>
        <w:tc>
          <w:tcPr>
            <w:tcW w:w="2488" w:type="dxa"/>
            <w:shd w:val="clear" w:color="auto" w:fill="auto"/>
            <w:noWrap/>
            <w:vAlign w:val="bottom"/>
            <w:hideMark/>
          </w:tcPr>
          <w:p w14:paraId="4C2D14C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right w:val="nil"/>
            </w:tcBorders>
            <w:shd w:val="clear" w:color="auto" w:fill="auto"/>
            <w:noWrap/>
            <w:vAlign w:val="bottom"/>
            <w:hideMark/>
          </w:tcPr>
          <w:p w14:paraId="788285E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6C71C08B" w14:textId="77777777" w:rsidTr="002B6EB2">
        <w:trPr>
          <w:trHeight w:val="315"/>
        </w:trPr>
        <w:tc>
          <w:tcPr>
            <w:tcW w:w="920" w:type="dxa"/>
            <w:tcBorders>
              <w:top w:val="nil"/>
            </w:tcBorders>
            <w:shd w:val="clear" w:color="auto" w:fill="auto"/>
            <w:noWrap/>
            <w:vAlign w:val="bottom"/>
            <w:hideMark/>
          </w:tcPr>
          <w:p w14:paraId="2143A89C"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92</w:t>
            </w:r>
          </w:p>
        </w:tc>
        <w:tc>
          <w:tcPr>
            <w:tcW w:w="2688" w:type="dxa"/>
            <w:tcBorders>
              <w:top w:val="nil"/>
            </w:tcBorders>
            <w:shd w:val="clear" w:color="auto" w:fill="auto"/>
            <w:hideMark/>
          </w:tcPr>
          <w:p w14:paraId="3BA83CB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Discovery</w:t>
            </w:r>
            <w:proofErr w:type="spellEnd"/>
            <w:r w:rsidRPr="00F67A8B">
              <w:rPr>
                <w:rFonts w:ascii="Museo Sans Cond 300" w:eastAsia="Times New Roman" w:hAnsi="Museo Sans Cond 300" w:cs="Calibri"/>
                <w:sz w:val="24"/>
                <w:szCs w:val="24"/>
                <w:lang w:eastAsia="hu-HU"/>
              </w:rPr>
              <w:t xml:space="preserve"> Science</w:t>
            </w:r>
          </w:p>
        </w:tc>
        <w:tc>
          <w:tcPr>
            <w:tcW w:w="2488" w:type="dxa"/>
            <w:tcBorders>
              <w:top w:val="nil"/>
            </w:tcBorders>
            <w:shd w:val="clear" w:color="auto" w:fill="auto"/>
            <w:noWrap/>
            <w:vAlign w:val="bottom"/>
            <w:hideMark/>
          </w:tcPr>
          <w:p w14:paraId="402F173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right w:val="nil"/>
            </w:tcBorders>
            <w:shd w:val="clear" w:color="auto" w:fill="auto"/>
            <w:noWrap/>
            <w:vAlign w:val="bottom"/>
            <w:hideMark/>
          </w:tcPr>
          <w:p w14:paraId="699AA32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1A2DA2C9" w14:textId="77777777" w:rsidTr="002B6EB2">
        <w:trPr>
          <w:trHeight w:val="315"/>
        </w:trPr>
        <w:tc>
          <w:tcPr>
            <w:tcW w:w="920" w:type="dxa"/>
            <w:tcBorders>
              <w:top w:val="nil"/>
            </w:tcBorders>
            <w:shd w:val="clear" w:color="auto" w:fill="auto"/>
            <w:noWrap/>
            <w:vAlign w:val="bottom"/>
            <w:hideMark/>
          </w:tcPr>
          <w:p w14:paraId="62F4893C"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93</w:t>
            </w:r>
          </w:p>
        </w:tc>
        <w:tc>
          <w:tcPr>
            <w:tcW w:w="2688" w:type="dxa"/>
            <w:tcBorders>
              <w:top w:val="nil"/>
            </w:tcBorders>
            <w:shd w:val="clear" w:color="auto" w:fill="auto"/>
            <w:vAlign w:val="bottom"/>
            <w:hideMark/>
          </w:tcPr>
          <w:p w14:paraId="5A419CA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Viasat</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History</w:t>
            </w:r>
            <w:proofErr w:type="spellEnd"/>
            <w:r w:rsidRPr="00F67A8B">
              <w:rPr>
                <w:rFonts w:ascii="Museo Sans Cond 300" w:eastAsia="Times New Roman" w:hAnsi="Museo Sans Cond 300" w:cs="Calibri"/>
                <w:sz w:val="24"/>
                <w:szCs w:val="24"/>
                <w:lang w:eastAsia="hu-HU"/>
              </w:rPr>
              <w:t xml:space="preserve"> </w:t>
            </w:r>
          </w:p>
        </w:tc>
        <w:tc>
          <w:tcPr>
            <w:tcW w:w="2488" w:type="dxa"/>
            <w:tcBorders>
              <w:top w:val="nil"/>
            </w:tcBorders>
            <w:shd w:val="clear" w:color="auto" w:fill="auto"/>
            <w:noWrap/>
            <w:vAlign w:val="bottom"/>
            <w:hideMark/>
          </w:tcPr>
          <w:p w14:paraId="2222EAE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right w:val="nil"/>
            </w:tcBorders>
            <w:shd w:val="clear" w:color="auto" w:fill="auto"/>
            <w:noWrap/>
            <w:vAlign w:val="bottom"/>
            <w:hideMark/>
          </w:tcPr>
          <w:p w14:paraId="3099DFD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3F25AECF" w14:textId="77777777" w:rsidTr="002B6EB2">
        <w:trPr>
          <w:trHeight w:val="315"/>
        </w:trPr>
        <w:tc>
          <w:tcPr>
            <w:tcW w:w="920" w:type="dxa"/>
            <w:tcBorders>
              <w:top w:val="nil"/>
            </w:tcBorders>
            <w:shd w:val="clear" w:color="auto" w:fill="auto"/>
            <w:noWrap/>
            <w:vAlign w:val="bottom"/>
            <w:hideMark/>
          </w:tcPr>
          <w:p w14:paraId="63CAC4C5"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94</w:t>
            </w:r>
          </w:p>
        </w:tc>
        <w:tc>
          <w:tcPr>
            <w:tcW w:w="2688" w:type="dxa"/>
            <w:tcBorders>
              <w:top w:val="nil"/>
            </w:tcBorders>
            <w:shd w:val="clear" w:color="auto" w:fill="auto"/>
            <w:vAlign w:val="bottom"/>
            <w:hideMark/>
          </w:tcPr>
          <w:p w14:paraId="74EBABE7" w14:textId="5711CCFB"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Viasat</w:t>
            </w:r>
            <w:proofErr w:type="spellEnd"/>
            <w:r w:rsidRPr="00F67A8B">
              <w:rPr>
                <w:rFonts w:ascii="Museo Sans Cond 300" w:eastAsia="Times New Roman" w:hAnsi="Museo Sans Cond 300" w:cs="Calibri"/>
                <w:sz w:val="24"/>
                <w:szCs w:val="24"/>
                <w:lang w:eastAsia="hu-HU"/>
              </w:rPr>
              <w:t xml:space="preserve"> Explore</w:t>
            </w:r>
            <w:r w:rsidR="000C0FE9">
              <w:rPr>
                <w:rFonts w:ascii="Museo Sans Cond 300" w:eastAsia="Times New Roman" w:hAnsi="Museo Sans Cond 300" w:cs="Calibri"/>
                <w:sz w:val="24"/>
                <w:szCs w:val="24"/>
                <w:lang w:eastAsia="hu-HU"/>
              </w:rPr>
              <w:t>r</w:t>
            </w:r>
          </w:p>
        </w:tc>
        <w:tc>
          <w:tcPr>
            <w:tcW w:w="2488" w:type="dxa"/>
            <w:tcBorders>
              <w:top w:val="nil"/>
            </w:tcBorders>
            <w:shd w:val="clear" w:color="auto" w:fill="auto"/>
            <w:noWrap/>
            <w:vAlign w:val="bottom"/>
            <w:hideMark/>
          </w:tcPr>
          <w:p w14:paraId="102EC42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right w:val="nil"/>
            </w:tcBorders>
            <w:shd w:val="clear" w:color="auto" w:fill="auto"/>
            <w:noWrap/>
            <w:vAlign w:val="bottom"/>
            <w:hideMark/>
          </w:tcPr>
          <w:p w14:paraId="6D2853D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2B7880E0" w14:textId="77777777" w:rsidTr="002B6EB2">
        <w:trPr>
          <w:trHeight w:val="315"/>
        </w:trPr>
        <w:tc>
          <w:tcPr>
            <w:tcW w:w="920" w:type="dxa"/>
            <w:tcBorders>
              <w:top w:val="nil"/>
            </w:tcBorders>
            <w:shd w:val="clear" w:color="auto" w:fill="auto"/>
            <w:noWrap/>
            <w:vAlign w:val="bottom"/>
            <w:hideMark/>
          </w:tcPr>
          <w:p w14:paraId="23B00229"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95</w:t>
            </w:r>
          </w:p>
        </w:tc>
        <w:tc>
          <w:tcPr>
            <w:tcW w:w="2688" w:type="dxa"/>
            <w:tcBorders>
              <w:top w:val="nil"/>
            </w:tcBorders>
            <w:shd w:val="clear" w:color="auto" w:fill="auto"/>
            <w:vAlign w:val="bottom"/>
            <w:hideMark/>
          </w:tcPr>
          <w:p w14:paraId="324F92E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Viasat</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Nature</w:t>
            </w:r>
            <w:proofErr w:type="spellEnd"/>
          </w:p>
        </w:tc>
        <w:tc>
          <w:tcPr>
            <w:tcW w:w="2488" w:type="dxa"/>
            <w:tcBorders>
              <w:top w:val="nil"/>
            </w:tcBorders>
            <w:shd w:val="clear" w:color="auto" w:fill="auto"/>
            <w:noWrap/>
            <w:vAlign w:val="bottom"/>
            <w:hideMark/>
          </w:tcPr>
          <w:p w14:paraId="31C3374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dokumentum</w:t>
            </w:r>
          </w:p>
        </w:tc>
        <w:tc>
          <w:tcPr>
            <w:tcW w:w="1475" w:type="dxa"/>
            <w:tcBorders>
              <w:top w:val="nil"/>
              <w:right w:val="nil"/>
            </w:tcBorders>
            <w:shd w:val="clear" w:color="auto" w:fill="auto"/>
            <w:noWrap/>
            <w:vAlign w:val="bottom"/>
            <w:hideMark/>
          </w:tcPr>
          <w:p w14:paraId="292C81B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442742C1" w14:textId="77777777" w:rsidTr="002B6EB2">
        <w:trPr>
          <w:trHeight w:val="315"/>
        </w:trPr>
        <w:tc>
          <w:tcPr>
            <w:tcW w:w="920" w:type="dxa"/>
            <w:tcBorders>
              <w:top w:val="nil"/>
            </w:tcBorders>
            <w:shd w:val="clear" w:color="auto" w:fill="auto"/>
            <w:noWrap/>
            <w:vAlign w:val="bottom"/>
            <w:hideMark/>
          </w:tcPr>
          <w:p w14:paraId="48F4EAD7"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96</w:t>
            </w:r>
          </w:p>
        </w:tc>
        <w:tc>
          <w:tcPr>
            <w:tcW w:w="2688" w:type="dxa"/>
            <w:tcBorders>
              <w:top w:val="nil"/>
            </w:tcBorders>
            <w:shd w:val="clear" w:color="auto" w:fill="auto"/>
            <w:vAlign w:val="bottom"/>
            <w:hideMark/>
          </w:tcPr>
          <w:p w14:paraId="76E20F4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FEM3</w:t>
            </w:r>
          </w:p>
        </w:tc>
        <w:tc>
          <w:tcPr>
            <w:tcW w:w="2488" w:type="dxa"/>
            <w:tcBorders>
              <w:top w:val="nil"/>
            </w:tcBorders>
            <w:shd w:val="clear" w:color="auto" w:fill="auto"/>
            <w:noWrap/>
            <w:vAlign w:val="bottom"/>
            <w:hideMark/>
          </w:tcPr>
          <w:p w14:paraId="5971C49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életmód </w:t>
            </w:r>
          </w:p>
        </w:tc>
        <w:tc>
          <w:tcPr>
            <w:tcW w:w="1475" w:type="dxa"/>
            <w:tcBorders>
              <w:top w:val="nil"/>
              <w:right w:val="nil"/>
            </w:tcBorders>
            <w:shd w:val="clear" w:color="auto" w:fill="auto"/>
            <w:noWrap/>
            <w:vAlign w:val="bottom"/>
            <w:hideMark/>
          </w:tcPr>
          <w:p w14:paraId="7C903AA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6F466C3" w14:textId="77777777" w:rsidTr="002B6EB2">
        <w:trPr>
          <w:trHeight w:val="315"/>
        </w:trPr>
        <w:tc>
          <w:tcPr>
            <w:tcW w:w="920" w:type="dxa"/>
            <w:tcBorders>
              <w:top w:val="nil"/>
            </w:tcBorders>
            <w:shd w:val="clear" w:color="auto" w:fill="auto"/>
            <w:noWrap/>
            <w:vAlign w:val="bottom"/>
            <w:hideMark/>
          </w:tcPr>
          <w:p w14:paraId="3138CC8B"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97</w:t>
            </w:r>
          </w:p>
        </w:tc>
        <w:tc>
          <w:tcPr>
            <w:tcW w:w="2688" w:type="dxa"/>
            <w:tcBorders>
              <w:top w:val="nil"/>
            </w:tcBorders>
            <w:shd w:val="clear" w:color="auto" w:fill="auto"/>
            <w:vAlign w:val="bottom"/>
            <w:hideMark/>
          </w:tcPr>
          <w:p w14:paraId="6B0BAF9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Zenebutik</w:t>
            </w:r>
          </w:p>
        </w:tc>
        <w:tc>
          <w:tcPr>
            <w:tcW w:w="2488" w:type="dxa"/>
            <w:tcBorders>
              <w:top w:val="nil"/>
            </w:tcBorders>
            <w:shd w:val="clear" w:color="auto" w:fill="auto"/>
            <w:noWrap/>
            <w:vAlign w:val="bottom"/>
            <w:hideMark/>
          </w:tcPr>
          <w:p w14:paraId="3A5BE51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zenei</w:t>
            </w:r>
          </w:p>
        </w:tc>
        <w:tc>
          <w:tcPr>
            <w:tcW w:w="1475" w:type="dxa"/>
            <w:tcBorders>
              <w:top w:val="nil"/>
              <w:right w:val="nil"/>
            </w:tcBorders>
            <w:shd w:val="clear" w:color="auto" w:fill="auto"/>
            <w:noWrap/>
            <w:vAlign w:val="bottom"/>
            <w:hideMark/>
          </w:tcPr>
          <w:p w14:paraId="72703D8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328B29F" w14:textId="77777777" w:rsidTr="002B6EB2">
        <w:trPr>
          <w:trHeight w:val="315"/>
        </w:trPr>
        <w:tc>
          <w:tcPr>
            <w:tcW w:w="920" w:type="dxa"/>
            <w:tcBorders>
              <w:top w:val="nil"/>
            </w:tcBorders>
            <w:shd w:val="clear" w:color="auto" w:fill="auto"/>
            <w:noWrap/>
            <w:vAlign w:val="bottom"/>
            <w:hideMark/>
          </w:tcPr>
          <w:p w14:paraId="79172C11"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98</w:t>
            </w:r>
          </w:p>
        </w:tc>
        <w:tc>
          <w:tcPr>
            <w:tcW w:w="2688" w:type="dxa"/>
            <w:tcBorders>
              <w:top w:val="nil"/>
            </w:tcBorders>
            <w:shd w:val="clear" w:color="auto" w:fill="auto"/>
            <w:vAlign w:val="bottom"/>
            <w:hideMark/>
          </w:tcPr>
          <w:p w14:paraId="0902713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Food</w:t>
            </w:r>
            <w:proofErr w:type="spellEnd"/>
            <w:r w:rsidRPr="00F67A8B">
              <w:rPr>
                <w:rFonts w:ascii="Museo Sans Cond 300" w:eastAsia="Times New Roman" w:hAnsi="Museo Sans Cond 300" w:cs="Calibri"/>
                <w:sz w:val="24"/>
                <w:szCs w:val="24"/>
                <w:lang w:eastAsia="hu-HU"/>
              </w:rPr>
              <w:t xml:space="preserve"> Network </w:t>
            </w:r>
          </w:p>
        </w:tc>
        <w:tc>
          <w:tcPr>
            <w:tcW w:w="2488" w:type="dxa"/>
            <w:tcBorders>
              <w:top w:val="nil"/>
            </w:tcBorders>
            <w:shd w:val="clear" w:color="auto" w:fill="auto"/>
            <w:noWrap/>
            <w:vAlign w:val="bottom"/>
            <w:hideMark/>
          </w:tcPr>
          <w:p w14:paraId="3DBE8B0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életmód</w:t>
            </w:r>
          </w:p>
        </w:tc>
        <w:tc>
          <w:tcPr>
            <w:tcW w:w="1475" w:type="dxa"/>
            <w:tcBorders>
              <w:top w:val="nil"/>
              <w:right w:val="nil"/>
            </w:tcBorders>
            <w:shd w:val="clear" w:color="auto" w:fill="auto"/>
            <w:noWrap/>
            <w:vAlign w:val="bottom"/>
            <w:hideMark/>
          </w:tcPr>
          <w:p w14:paraId="51E82D8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126B5BC0" w14:textId="77777777" w:rsidTr="002B6EB2">
        <w:trPr>
          <w:trHeight w:val="315"/>
        </w:trPr>
        <w:tc>
          <w:tcPr>
            <w:tcW w:w="920" w:type="dxa"/>
            <w:tcBorders>
              <w:top w:val="nil"/>
            </w:tcBorders>
            <w:shd w:val="clear" w:color="auto" w:fill="auto"/>
            <w:noWrap/>
            <w:vAlign w:val="bottom"/>
            <w:hideMark/>
          </w:tcPr>
          <w:p w14:paraId="5B595846"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99</w:t>
            </w:r>
          </w:p>
        </w:tc>
        <w:tc>
          <w:tcPr>
            <w:tcW w:w="2688" w:type="dxa"/>
            <w:tcBorders>
              <w:top w:val="nil"/>
            </w:tcBorders>
            <w:shd w:val="clear" w:color="auto" w:fill="auto"/>
            <w:hideMark/>
          </w:tcPr>
          <w:p w14:paraId="0D9C5F75" w14:textId="16B8E2E0"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Classica</w:t>
            </w:r>
            <w:proofErr w:type="spellEnd"/>
            <w:r w:rsidRPr="00F67A8B">
              <w:rPr>
                <w:rFonts w:ascii="Museo Sans Cond 300" w:eastAsia="Times New Roman" w:hAnsi="Museo Sans Cond 300" w:cs="Calibri"/>
                <w:sz w:val="24"/>
                <w:szCs w:val="24"/>
                <w:lang w:eastAsia="hu-HU"/>
              </w:rPr>
              <w:t xml:space="preserve"> </w:t>
            </w:r>
            <w:r w:rsidR="00865C20">
              <w:rPr>
                <w:rFonts w:ascii="Museo Sans Cond 300" w:eastAsia="Times New Roman" w:hAnsi="Museo Sans Cond 300" w:cs="Calibri"/>
                <w:sz w:val="24"/>
                <w:szCs w:val="24"/>
                <w:lang w:eastAsia="hu-HU"/>
              </w:rPr>
              <w:t>TV</w:t>
            </w:r>
          </w:p>
        </w:tc>
        <w:tc>
          <w:tcPr>
            <w:tcW w:w="2488" w:type="dxa"/>
            <w:tcBorders>
              <w:top w:val="nil"/>
            </w:tcBorders>
            <w:shd w:val="clear" w:color="auto" w:fill="auto"/>
            <w:noWrap/>
            <w:vAlign w:val="bottom"/>
            <w:hideMark/>
          </w:tcPr>
          <w:p w14:paraId="4306BFC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zenei</w:t>
            </w:r>
          </w:p>
        </w:tc>
        <w:tc>
          <w:tcPr>
            <w:tcW w:w="1475" w:type="dxa"/>
            <w:tcBorders>
              <w:top w:val="nil"/>
              <w:right w:val="nil"/>
            </w:tcBorders>
            <w:shd w:val="clear" w:color="auto" w:fill="auto"/>
            <w:noWrap/>
            <w:vAlign w:val="bottom"/>
            <w:hideMark/>
          </w:tcPr>
          <w:p w14:paraId="74F9136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angol</w:t>
            </w:r>
          </w:p>
        </w:tc>
      </w:tr>
      <w:tr w:rsidR="000C77C4" w:rsidRPr="000A4247" w14:paraId="5899BB26" w14:textId="77777777" w:rsidTr="002B6EB2">
        <w:trPr>
          <w:trHeight w:val="315"/>
        </w:trPr>
        <w:tc>
          <w:tcPr>
            <w:tcW w:w="920" w:type="dxa"/>
            <w:tcBorders>
              <w:top w:val="nil"/>
            </w:tcBorders>
            <w:shd w:val="clear" w:color="auto" w:fill="auto"/>
            <w:noWrap/>
            <w:vAlign w:val="bottom"/>
            <w:hideMark/>
          </w:tcPr>
          <w:p w14:paraId="3BAB80BC"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100</w:t>
            </w:r>
          </w:p>
        </w:tc>
        <w:tc>
          <w:tcPr>
            <w:tcW w:w="2688" w:type="dxa"/>
            <w:tcBorders>
              <w:top w:val="nil"/>
            </w:tcBorders>
            <w:shd w:val="clear" w:color="auto" w:fill="auto"/>
            <w:noWrap/>
            <w:vAlign w:val="bottom"/>
            <w:hideMark/>
          </w:tcPr>
          <w:p w14:paraId="3D7677AD" w14:textId="77777777" w:rsidR="000C77C4" w:rsidRPr="00F67A8B" w:rsidRDefault="008972C2" w:rsidP="00DE1339">
            <w:pPr>
              <w:spacing w:after="0" w:line="240" w:lineRule="auto"/>
              <w:rPr>
                <w:rFonts w:ascii="Museo Sans Cond 300" w:eastAsia="Times New Roman" w:hAnsi="Museo Sans Cond 300" w:cs="Calibri"/>
                <w:sz w:val="24"/>
                <w:szCs w:val="24"/>
                <w:lang w:eastAsia="hu-HU"/>
              </w:rPr>
            </w:pPr>
            <w:r>
              <w:rPr>
                <w:rFonts w:ascii="Museo Sans Cond 300" w:eastAsia="Times New Roman" w:hAnsi="Museo Sans Cond 300" w:cs="Calibri"/>
                <w:sz w:val="24"/>
                <w:szCs w:val="24"/>
                <w:lang w:eastAsia="hu-HU"/>
              </w:rPr>
              <w:t>VH1</w:t>
            </w:r>
          </w:p>
        </w:tc>
        <w:tc>
          <w:tcPr>
            <w:tcW w:w="2488" w:type="dxa"/>
            <w:tcBorders>
              <w:top w:val="nil"/>
            </w:tcBorders>
            <w:shd w:val="clear" w:color="auto" w:fill="auto"/>
            <w:noWrap/>
            <w:vAlign w:val="bottom"/>
            <w:hideMark/>
          </w:tcPr>
          <w:p w14:paraId="04D9F75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zenei</w:t>
            </w:r>
          </w:p>
        </w:tc>
        <w:tc>
          <w:tcPr>
            <w:tcW w:w="1475" w:type="dxa"/>
            <w:tcBorders>
              <w:top w:val="nil"/>
              <w:right w:val="nil"/>
            </w:tcBorders>
            <w:shd w:val="clear" w:color="auto" w:fill="auto"/>
            <w:noWrap/>
            <w:vAlign w:val="bottom"/>
            <w:hideMark/>
          </w:tcPr>
          <w:p w14:paraId="38F2E07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angol</w:t>
            </w:r>
          </w:p>
        </w:tc>
      </w:tr>
      <w:tr w:rsidR="000C77C4" w:rsidRPr="000A4247" w14:paraId="17E46975" w14:textId="77777777" w:rsidTr="002B6EB2">
        <w:trPr>
          <w:trHeight w:val="315"/>
        </w:trPr>
        <w:tc>
          <w:tcPr>
            <w:tcW w:w="920" w:type="dxa"/>
            <w:tcBorders>
              <w:top w:val="nil"/>
            </w:tcBorders>
            <w:shd w:val="clear" w:color="auto" w:fill="auto"/>
            <w:noWrap/>
            <w:vAlign w:val="bottom"/>
            <w:hideMark/>
          </w:tcPr>
          <w:p w14:paraId="1CAD880F"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101</w:t>
            </w:r>
          </w:p>
        </w:tc>
        <w:tc>
          <w:tcPr>
            <w:tcW w:w="2688" w:type="dxa"/>
            <w:tcBorders>
              <w:top w:val="nil"/>
            </w:tcBorders>
            <w:shd w:val="clear" w:color="auto" w:fill="auto"/>
            <w:hideMark/>
          </w:tcPr>
          <w:p w14:paraId="4849667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Euronews</w:t>
            </w:r>
            <w:proofErr w:type="spellEnd"/>
            <w:r w:rsidRPr="00F67A8B">
              <w:rPr>
                <w:rFonts w:ascii="Museo Sans Cond 300" w:eastAsia="Times New Roman" w:hAnsi="Museo Sans Cond 300" w:cs="Calibri"/>
                <w:sz w:val="24"/>
                <w:szCs w:val="24"/>
                <w:lang w:eastAsia="hu-HU"/>
              </w:rPr>
              <w:t xml:space="preserve"> </w:t>
            </w:r>
          </w:p>
        </w:tc>
        <w:tc>
          <w:tcPr>
            <w:tcW w:w="2488" w:type="dxa"/>
            <w:tcBorders>
              <w:top w:val="nil"/>
            </w:tcBorders>
            <w:shd w:val="clear" w:color="auto" w:fill="auto"/>
            <w:noWrap/>
            <w:vAlign w:val="bottom"/>
            <w:hideMark/>
          </w:tcPr>
          <w:p w14:paraId="42ECB3D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hírek</w:t>
            </w:r>
          </w:p>
        </w:tc>
        <w:tc>
          <w:tcPr>
            <w:tcW w:w="1475" w:type="dxa"/>
            <w:tcBorders>
              <w:top w:val="nil"/>
              <w:right w:val="nil"/>
            </w:tcBorders>
            <w:shd w:val="clear" w:color="auto" w:fill="auto"/>
            <w:noWrap/>
            <w:vAlign w:val="bottom"/>
            <w:hideMark/>
          </w:tcPr>
          <w:p w14:paraId="0DBC9D1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02C287E" w14:textId="77777777" w:rsidTr="002B6EB2">
        <w:trPr>
          <w:trHeight w:val="315"/>
        </w:trPr>
        <w:tc>
          <w:tcPr>
            <w:tcW w:w="920" w:type="dxa"/>
            <w:tcBorders>
              <w:top w:val="nil"/>
            </w:tcBorders>
            <w:shd w:val="clear" w:color="auto" w:fill="auto"/>
            <w:noWrap/>
            <w:vAlign w:val="bottom"/>
            <w:hideMark/>
          </w:tcPr>
          <w:p w14:paraId="30AE7403"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102</w:t>
            </w:r>
          </w:p>
        </w:tc>
        <w:tc>
          <w:tcPr>
            <w:tcW w:w="2688" w:type="dxa"/>
            <w:tcBorders>
              <w:top w:val="nil"/>
            </w:tcBorders>
            <w:shd w:val="clear" w:color="auto" w:fill="auto"/>
            <w:hideMark/>
          </w:tcPr>
          <w:p w14:paraId="2FA56E0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TVE ****        </w:t>
            </w:r>
          </w:p>
        </w:tc>
        <w:tc>
          <w:tcPr>
            <w:tcW w:w="2488" w:type="dxa"/>
            <w:tcBorders>
              <w:top w:val="nil"/>
            </w:tcBorders>
            <w:shd w:val="clear" w:color="auto" w:fill="auto"/>
            <w:noWrap/>
            <w:vAlign w:val="bottom"/>
            <w:hideMark/>
          </w:tcPr>
          <w:p w14:paraId="787A112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right w:val="nil"/>
            </w:tcBorders>
            <w:shd w:val="clear" w:color="auto" w:fill="auto"/>
            <w:noWrap/>
            <w:vAlign w:val="bottom"/>
            <w:hideMark/>
          </w:tcPr>
          <w:p w14:paraId="7DF1CC0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spanyol</w:t>
            </w:r>
          </w:p>
        </w:tc>
      </w:tr>
      <w:tr w:rsidR="000C77C4" w:rsidRPr="000A4247" w14:paraId="4EF3A8D2" w14:textId="77777777" w:rsidTr="002B6EB2">
        <w:trPr>
          <w:trHeight w:val="315"/>
        </w:trPr>
        <w:tc>
          <w:tcPr>
            <w:tcW w:w="920" w:type="dxa"/>
            <w:tcBorders>
              <w:top w:val="nil"/>
            </w:tcBorders>
            <w:shd w:val="clear" w:color="auto" w:fill="auto"/>
            <w:noWrap/>
            <w:vAlign w:val="bottom"/>
            <w:hideMark/>
          </w:tcPr>
          <w:p w14:paraId="791A336D"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103</w:t>
            </w:r>
          </w:p>
        </w:tc>
        <w:tc>
          <w:tcPr>
            <w:tcW w:w="2688" w:type="dxa"/>
            <w:tcBorders>
              <w:top w:val="nil"/>
            </w:tcBorders>
            <w:shd w:val="clear" w:color="auto" w:fill="auto"/>
            <w:hideMark/>
          </w:tcPr>
          <w:p w14:paraId="7D33CBA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RTL****</w:t>
            </w:r>
          </w:p>
        </w:tc>
        <w:tc>
          <w:tcPr>
            <w:tcW w:w="2488" w:type="dxa"/>
            <w:tcBorders>
              <w:top w:val="nil"/>
            </w:tcBorders>
            <w:shd w:val="clear" w:color="auto" w:fill="auto"/>
            <w:noWrap/>
            <w:vAlign w:val="bottom"/>
            <w:hideMark/>
          </w:tcPr>
          <w:p w14:paraId="471833E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right w:val="nil"/>
            </w:tcBorders>
            <w:shd w:val="clear" w:color="auto" w:fill="auto"/>
            <w:noWrap/>
            <w:vAlign w:val="bottom"/>
            <w:hideMark/>
          </w:tcPr>
          <w:p w14:paraId="068C49B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német</w:t>
            </w:r>
          </w:p>
        </w:tc>
      </w:tr>
      <w:tr w:rsidR="000C77C4" w:rsidRPr="000A4247" w14:paraId="4A5523A6" w14:textId="77777777" w:rsidTr="002B6EB2">
        <w:trPr>
          <w:trHeight w:val="315"/>
        </w:trPr>
        <w:tc>
          <w:tcPr>
            <w:tcW w:w="920" w:type="dxa"/>
            <w:tcBorders>
              <w:top w:val="nil"/>
            </w:tcBorders>
            <w:shd w:val="clear" w:color="auto" w:fill="auto"/>
            <w:noWrap/>
            <w:vAlign w:val="bottom"/>
            <w:hideMark/>
          </w:tcPr>
          <w:p w14:paraId="74A06FDB"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104</w:t>
            </w:r>
          </w:p>
        </w:tc>
        <w:tc>
          <w:tcPr>
            <w:tcW w:w="2688" w:type="dxa"/>
            <w:tcBorders>
              <w:top w:val="nil"/>
            </w:tcBorders>
            <w:shd w:val="clear" w:color="auto" w:fill="auto"/>
            <w:hideMark/>
          </w:tcPr>
          <w:p w14:paraId="49F0102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SAT1****</w:t>
            </w:r>
          </w:p>
        </w:tc>
        <w:tc>
          <w:tcPr>
            <w:tcW w:w="2488" w:type="dxa"/>
            <w:tcBorders>
              <w:top w:val="nil"/>
            </w:tcBorders>
            <w:shd w:val="clear" w:color="auto" w:fill="auto"/>
            <w:noWrap/>
            <w:vAlign w:val="bottom"/>
            <w:hideMark/>
          </w:tcPr>
          <w:p w14:paraId="19A8A21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right w:val="nil"/>
            </w:tcBorders>
            <w:shd w:val="clear" w:color="auto" w:fill="auto"/>
            <w:noWrap/>
            <w:vAlign w:val="bottom"/>
            <w:hideMark/>
          </w:tcPr>
          <w:p w14:paraId="755EA10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német</w:t>
            </w:r>
          </w:p>
        </w:tc>
      </w:tr>
      <w:tr w:rsidR="000C77C4" w:rsidRPr="000A4247" w14:paraId="4CB76807" w14:textId="77777777" w:rsidTr="002B6EB2">
        <w:trPr>
          <w:trHeight w:val="315"/>
        </w:trPr>
        <w:tc>
          <w:tcPr>
            <w:tcW w:w="920" w:type="dxa"/>
            <w:tcBorders>
              <w:top w:val="nil"/>
            </w:tcBorders>
            <w:shd w:val="clear" w:color="auto" w:fill="auto"/>
            <w:noWrap/>
            <w:vAlign w:val="bottom"/>
            <w:hideMark/>
          </w:tcPr>
          <w:p w14:paraId="3F456C80"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105</w:t>
            </w:r>
          </w:p>
        </w:tc>
        <w:tc>
          <w:tcPr>
            <w:tcW w:w="2688" w:type="dxa"/>
            <w:tcBorders>
              <w:top w:val="nil"/>
            </w:tcBorders>
            <w:shd w:val="clear" w:color="auto" w:fill="auto"/>
            <w:hideMark/>
          </w:tcPr>
          <w:p w14:paraId="6560322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Mediaset</w:t>
            </w:r>
            <w:proofErr w:type="spellEnd"/>
          </w:p>
        </w:tc>
        <w:tc>
          <w:tcPr>
            <w:tcW w:w="2488" w:type="dxa"/>
            <w:tcBorders>
              <w:top w:val="nil"/>
            </w:tcBorders>
            <w:shd w:val="clear" w:color="auto" w:fill="auto"/>
            <w:noWrap/>
            <w:vAlign w:val="bottom"/>
            <w:hideMark/>
          </w:tcPr>
          <w:p w14:paraId="36700EB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right w:val="nil"/>
            </w:tcBorders>
            <w:shd w:val="clear" w:color="auto" w:fill="auto"/>
            <w:noWrap/>
            <w:vAlign w:val="bottom"/>
            <w:hideMark/>
          </w:tcPr>
          <w:p w14:paraId="03F0ECC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olasz</w:t>
            </w:r>
          </w:p>
        </w:tc>
      </w:tr>
      <w:tr w:rsidR="000C77C4" w:rsidRPr="000A4247" w14:paraId="14500645" w14:textId="77777777" w:rsidTr="002B6EB2">
        <w:trPr>
          <w:trHeight w:val="315"/>
        </w:trPr>
        <w:tc>
          <w:tcPr>
            <w:tcW w:w="920" w:type="dxa"/>
            <w:tcBorders>
              <w:top w:val="nil"/>
            </w:tcBorders>
            <w:shd w:val="clear" w:color="auto" w:fill="auto"/>
            <w:noWrap/>
            <w:vAlign w:val="bottom"/>
            <w:hideMark/>
          </w:tcPr>
          <w:p w14:paraId="331EAC0F"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106</w:t>
            </w:r>
          </w:p>
        </w:tc>
        <w:tc>
          <w:tcPr>
            <w:tcW w:w="2688" w:type="dxa"/>
            <w:tcBorders>
              <w:top w:val="nil"/>
            </w:tcBorders>
            <w:shd w:val="clear" w:color="auto" w:fill="auto"/>
            <w:hideMark/>
          </w:tcPr>
          <w:p w14:paraId="3ABB9B4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RTR </w:t>
            </w:r>
            <w:proofErr w:type="spellStart"/>
            <w:r w:rsidRPr="00F67A8B">
              <w:rPr>
                <w:rFonts w:ascii="Museo Sans Cond 300" w:eastAsia="Times New Roman" w:hAnsi="Museo Sans Cond 300" w:cs="Calibri"/>
                <w:sz w:val="24"/>
                <w:szCs w:val="24"/>
                <w:lang w:eastAsia="hu-HU"/>
              </w:rPr>
              <w:t>Planeta</w:t>
            </w:r>
            <w:proofErr w:type="spellEnd"/>
            <w:r w:rsidRPr="00F67A8B">
              <w:rPr>
                <w:rFonts w:ascii="Museo Sans Cond 300" w:eastAsia="Times New Roman" w:hAnsi="Museo Sans Cond 300" w:cs="Calibri"/>
                <w:sz w:val="24"/>
                <w:szCs w:val="24"/>
                <w:lang w:eastAsia="hu-HU"/>
              </w:rPr>
              <w:t xml:space="preserve"> </w:t>
            </w:r>
          </w:p>
        </w:tc>
        <w:tc>
          <w:tcPr>
            <w:tcW w:w="2488" w:type="dxa"/>
            <w:tcBorders>
              <w:top w:val="nil"/>
            </w:tcBorders>
            <w:shd w:val="clear" w:color="auto" w:fill="auto"/>
            <w:noWrap/>
            <w:vAlign w:val="bottom"/>
            <w:hideMark/>
          </w:tcPr>
          <w:p w14:paraId="4A40FF3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kereskedelmi</w:t>
            </w:r>
          </w:p>
        </w:tc>
        <w:tc>
          <w:tcPr>
            <w:tcW w:w="1475" w:type="dxa"/>
            <w:tcBorders>
              <w:top w:val="nil"/>
              <w:right w:val="nil"/>
            </w:tcBorders>
            <w:shd w:val="clear" w:color="auto" w:fill="auto"/>
            <w:noWrap/>
            <w:vAlign w:val="bottom"/>
            <w:hideMark/>
          </w:tcPr>
          <w:p w14:paraId="3A8B7D3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orosz</w:t>
            </w:r>
          </w:p>
        </w:tc>
      </w:tr>
      <w:tr w:rsidR="000C77C4" w:rsidRPr="000A4247" w14:paraId="1DBBE7CB" w14:textId="77777777" w:rsidTr="002B6EB2">
        <w:trPr>
          <w:trHeight w:val="315"/>
        </w:trPr>
        <w:tc>
          <w:tcPr>
            <w:tcW w:w="920" w:type="dxa"/>
            <w:tcBorders>
              <w:top w:val="nil"/>
            </w:tcBorders>
            <w:shd w:val="clear" w:color="auto" w:fill="auto"/>
            <w:noWrap/>
            <w:vAlign w:val="bottom"/>
            <w:hideMark/>
          </w:tcPr>
          <w:p w14:paraId="5D0D43A1"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lastRenderedPageBreak/>
              <w:t>107</w:t>
            </w:r>
          </w:p>
        </w:tc>
        <w:tc>
          <w:tcPr>
            <w:tcW w:w="2688" w:type="dxa"/>
            <w:tcBorders>
              <w:top w:val="nil"/>
            </w:tcBorders>
            <w:shd w:val="clear" w:color="auto" w:fill="auto"/>
            <w:hideMark/>
          </w:tcPr>
          <w:p w14:paraId="60E86B0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TV5 Monde</w:t>
            </w:r>
          </w:p>
        </w:tc>
        <w:tc>
          <w:tcPr>
            <w:tcW w:w="2488" w:type="dxa"/>
            <w:tcBorders>
              <w:top w:val="nil"/>
            </w:tcBorders>
            <w:shd w:val="clear" w:color="auto" w:fill="auto"/>
            <w:noWrap/>
            <w:vAlign w:val="bottom"/>
            <w:hideMark/>
          </w:tcPr>
          <w:p w14:paraId="4F5EC8D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általános szórakoztató</w:t>
            </w:r>
          </w:p>
        </w:tc>
        <w:tc>
          <w:tcPr>
            <w:tcW w:w="1475" w:type="dxa"/>
            <w:tcBorders>
              <w:top w:val="nil"/>
              <w:right w:val="nil"/>
            </w:tcBorders>
            <w:shd w:val="clear" w:color="auto" w:fill="auto"/>
            <w:noWrap/>
            <w:vAlign w:val="bottom"/>
            <w:hideMark/>
          </w:tcPr>
          <w:p w14:paraId="024B4C5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francia</w:t>
            </w:r>
          </w:p>
        </w:tc>
      </w:tr>
      <w:tr w:rsidR="000C77C4" w:rsidRPr="000A4247" w14:paraId="6FF4DD28" w14:textId="77777777" w:rsidTr="002B6EB2">
        <w:trPr>
          <w:trHeight w:val="315"/>
        </w:trPr>
        <w:tc>
          <w:tcPr>
            <w:tcW w:w="920" w:type="dxa"/>
            <w:tcBorders>
              <w:top w:val="nil"/>
            </w:tcBorders>
            <w:shd w:val="clear" w:color="auto" w:fill="auto"/>
            <w:noWrap/>
            <w:vAlign w:val="bottom"/>
            <w:hideMark/>
          </w:tcPr>
          <w:p w14:paraId="4CB80FD8"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108</w:t>
            </w:r>
          </w:p>
        </w:tc>
        <w:tc>
          <w:tcPr>
            <w:tcW w:w="2688" w:type="dxa"/>
            <w:tcBorders>
              <w:top w:val="nil"/>
            </w:tcBorders>
            <w:shd w:val="clear" w:color="auto" w:fill="auto"/>
            <w:hideMark/>
          </w:tcPr>
          <w:p w14:paraId="4C44ABA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Eurosport 2</w:t>
            </w:r>
          </w:p>
        </w:tc>
        <w:tc>
          <w:tcPr>
            <w:tcW w:w="2488" w:type="dxa"/>
            <w:tcBorders>
              <w:top w:val="nil"/>
            </w:tcBorders>
            <w:shd w:val="clear" w:color="auto" w:fill="auto"/>
            <w:noWrap/>
            <w:vAlign w:val="bottom"/>
            <w:hideMark/>
          </w:tcPr>
          <w:p w14:paraId="017B26B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sport</w:t>
            </w:r>
          </w:p>
        </w:tc>
        <w:tc>
          <w:tcPr>
            <w:tcW w:w="1475" w:type="dxa"/>
            <w:tcBorders>
              <w:top w:val="nil"/>
              <w:right w:val="nil"/>
            </w:tcBorders>
            <w:shd w:val="clear" w:color="auto" w:fill="auto"/>
            <w:noWrap/>
            <w:vAlign w:val="bottom"/>
            <w:hideMark/>
          </w:tcPr>
          <w:p w14:paraId="6C89725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75BB5C7E" w14:textId="77777777" w:rsidTr="002B6EB2">
        <w:trPr>
          <w:trHeight w:val="315"/>
        </w:trPr>
        <w:tc>
          <w:tcPr>
            <w:tcW w:w="920" w:type="dxa"/>
            <w:tcBorders>
              <w:top w:val="nil"/>
            </w:tcBorders>
            <w:shd w:val="clear" w:color="auto" w:fill="auto"/>
            <w:noWrap/>
            <w:vAlign w:val="bottom"/>
            <w:hideMark/>
          </w:tcPr>
          <w:p w14:paraId="1FD533A8"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109</w:t>
            </w:r>
          </w:p>
        </w:tc>
        <w:tc>
          <w:tcPr>
            <w:tcW w:w="2688" w:type="dxa"/>
            <w:tcBorders>
              <w:top w:val="nil"/>
            </w:tcBorders>
            <w:shd w:val="clear" w:color="auto" w:fill="auto"/>
            <w:hideMark/>
          </w:tcPr>
          <w:p w14:paraId="512B6BB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ORF1****</w:t>
            </w:r>
          </w:p>
        </w:tc>
        <w:tc>
          <w:tcPr>
            <w:tcW w:w="2488" w:type="dxa"/>
            <w:tcBorders>
              <w:top w:val="nil"/>
            </w:tcBorders>
            <w:shd w:val="clear" w:color="auto" w:fill="auto"/>
            <w:noWrap/>
            <w:vAlign w:val="bottom"/>
            <w:hideMark/>
          </w:tcPr>
          <w:p w14:paraId="09CFB0A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right w:val="nil"/>
            </w:tcBorders>
            <w:shd w:val="clear" w:color="auto" w:fill="auto"/>
            <w:noWrap/>
            <w:vAlign w:val="bottom"/>
            <w:hideMark/>
          </w:tcPr>
          <w:p w14:paraId="7FB8F5D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német</w:t>
            </w:r>
          </w:p>
        </w:tc>
      </w:tr>
      <w:tr w:rsidR="000C77C4" w:rsidRPr="000A4247" w14:paraId="2B7D2211" w14:textId="77777777" w:rsidTr="002B6EB2">
        <w:trPr>
          <w:trHeight w:val="330"/>
        </w:trPr>
        <w:tc>
          <w:tcPr>
            <w:tcW w:w="920" w:type="dxa"/>
            <w:tcBorders>
              <w:top w:val="nil"/>
            </w:tcBorders>
            <w:shd w:val="clear" w:color="auto" w:fill="auto"/>
            <w:noWrap/>
            <w:vAlign w:val="bottom"/>
            <w:hideMark/>
          </w:tcPr>
          <w:p w14:paraId="2FD83A7F"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110</w:t>
            </w:r>
          </w:p>
        </w:tc>
        <w:tc>
          <w:tcPr>
            <w:tcW w:w="2688" w:type="dxa"/>
            <w:tcBorders>
              <w:top w:val="nil"/>
            </w:tcBorders>
            <w:shd w:val="clear" w:color="auto" w:fill="auto"/>
            <w:hideMark/>
          </w:tcPr>
          <w:p w14:paraId="1548E33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ZDF****</w:t>
            </w:r>
          </w:p>
        </w:tc>
        <w:tc>
          <w:tcPr>
            <w:tcW w:w="2488" w:type="dxa"/>
            <w:tcBorders>
              <w:top w:val="nil"/>
            </w:tcBorders>
            <w:shd w:val="clear" w:color="auto" w:fill="auto"/>
            <w:noWrap/>
            <w:vAlign w:val="bottom"/>
            <w:hideMark/>
          </w:tcPr>
          <w:p w14:paraId="2840AC7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 xml:space="preserve">közszolgálati </w:t>
            </w:r>
          </w:p>
        </w:tc>
        <w:tc>
          <w:tcPr>
            <w:tcW w:w="1475" w:type="dxa"/>
            <w:tcBorders>
              <w:top w:val="nil"/>
              <w:right w:val="nil"/>
            </w:tcBorders>
            <w:shd w:val="clear" w:color="auto" w:fill="auto"/>
            <w:noWrap/>
            <w:vAlign w:val="bottom"/>
            <w:hideMark/>
          </w:tcPr>
          <w:p w14:paraId="542506A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német</w:t>
            </w:r>
          </w:p>
        </w:tc>
      </w:tr>
      <w:tr w:rsidR="002B6EB2" w:rsidRPr="000A4247" w14:paraId="01F4E5B9" w14:textId="77777777" w:rsidTr="004A5744">
        <w:trPr>
          <w:trHeight w:val="300"/>
        </w:trPr>
        <w:tc>
          <w:tcPr>
            <w:tcW w:w="920" w:type="dxa"/>
            <w:tcBorders>
              <w:top w:val="nil"/>
            </w:tcBorders>
            <w:shd w:val="clear" w:color="auto" w:fill="auto"/>
            <w:noWrap/>
            <w:hideMark/>
          </w:tcPr>
          <w:p w14:paraId="7A90A124" w14:textId="77777777" w:rsidR="002B6EB2" w:rsidRPr="00F67A8B" w:rsidRDefault="002B6EB2" w:rsidP="002B6EB2">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111</w:t>
            </w:r>
          </w:p>
        </w:tc>
        <w:tc>
          <w:tcPr>
            <w:tcW w:w="2688" w:type="dxa"/>
            <w:tcBorders>
              <w:top w:val="nil"/>
            </w:tcBorders>
            <w:shd w:val="clear" w:color="auto" w:fill="auto"/>
            <w:hideMark/>
          </w:tcPr>
          <w:p w14:paraId="1982E069" w14:textId="1842F61D" w:rsidR="002B6EB2" w:rsidRPr="00F67A8B" w:rsidRDefault="002B6EB2" w:rsidP="002B6EB2">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CC Extra</w:t>
            </w:r>
            <w:r>
              <w:rPr>
                <w:rFonts w:ascii="Museo Sans Cond 300" w:eastAsia="Times New Roman" w:hAnsi="Museo Sans Cond 300" w:cs="Calibri"/>
                <w:sz w:val="24"/>
                <w:szCs w:val="24"/>
                <w:lang w:eastAsia="hu-HU"/>
              </w:rPr>
              <w:t xml:space="preserve"> (2017. október 3-ig), MTV </w:t>
            </w:r>
            <w:proofErr w:type="spellStart"/>
            <w:r>
              <w:rPr>
                <w:rFonts w:ascii="Museo Sans Cond 300" w:eastAsia="Times New Roman" w:hAnsi="Museo Sans Cond 300" w:cs="Calibri"/>
                <w:sz w:val="24"/>
                <w:szCs w:val="24"/>
                <w:lang w:eastAsia="hu-HU"/>
              </w:rPr>
              <w:t>Hits</w:t>
            </w:r>
            <w:proofErr w:type="spellEnd"/>
            <w:r>
              <w:rPr>
                <w:rFonts w:ascii="Museo Sans Cond 300" w:eastAsia="Times New Roman" w:hAnsi="Museo Sans Cond 300" w:cs="Calibri"/>
                <w:sz w:val="24"/>
                <w:szCs w:val="24"/>
                <w:lang w:eastAsia="hu-HU"/>
              </w:rPr>
              <w:t xml:space="preserve"> (2017. október 3-tól)</w:t>
            </w:r>
          </w:p>
        </w:tc>
        <w:tc>
          <w:tcPr>
            <w:tcW w:w="2488" w:type="dxa"/>
            <w:tcBorders>
              <w:top w:val="nil"/>
            </w:tcBorders>
            <w:shd w:val="clear" w:color="auto" w:fill="auto"/>
            <w:noWrap/>
            <w:hideMark/>
          </w:tcPr>
          <w:p w14:paraId="4CE7D936" w14:textId="5BE88582" w:rsidR="002B6EB2" w:rsidRPr="00F67A8B" w:rsidRDefault="002B6EB2" w:rsidP="002B6EB2">
            <w:pPr>
              <w:spacing w:after="0" w:line="240" w:lineRule="auto"/>
              <w:rPr>
                <w:rFonts w:ascii="Museo Sans Cond 300" w:eastAsia="Times New Roman" w:hAnsi="Museo Sans Cond 300" w:cs="Calibri"/>
                <w:sz w:val="24"/>
                <w:szCs w:val="24"/>
                <w:lang w:eastAsia="hu-HU"/>
              </w:rPr>
            </w:pPr>
            <w:r>
              <w:rPr>
                <w:rFonts w:ascii="Museo Sans Cond 300" w:eastAsia="Times New Roman" w:hAnsi="Museo Sans Cond 300" w:cs="Calibri"/>
                <w:sz w:val="24"/>
                <w:szCs w:val="24"/>
                <w:lang w:eastAsia="hu-HU"/>
              </w:rPr>
              <w:t xml:space="preserve">CC Extra: </w:t>
            </w:r>
            <w:r w:rsidRPr="00F67A8B">
              <w:rPr>
                <w:rFonts w:ascii="Museo Sans Cond 300" w:eastAsia="Times New Roman" w:hAnsi="Museo Sans Cond 300" w:cs="Calibri"/>
                <w:sz w:val="24"/>
                <w:szCs w:val="24"/>
                <w:lang w:eastAsia="hu-HU"/>
              </w:rPr>
              <w:t>humor</w:t>
            </w:r>
            <w:r>
              <w:rPr>
                <w:rFonts w:ascii="Museo Sans Cond 300" w:eastAsia="Times New Roman" w:hAnsi="Museo Sans Cond 300" w:cs="Calibri"/>
                <w:sz w:val="24"/>
                <w:szCs w:val="24"/>
                <w:lang w:eastAsia="hu-HU"/>
              </w:rPr>
              <w:t xml:space="preserve">, MTV </w:t>
            </w:r>
            <w:proofErr w:type="spellStart"/>
            <w:r>
              <w:rPr>
                <w:rFonts w:ascii="Museo Sans Cond 300" w:eastAsia="Times New Roman" w:hAnsi="Museo Sans Cond 300" w:cs="Calibri"/>
                <w:sz w:val="24"/>
                <w:szCs w:val="24"/>
                <w:lang w:eastAsia="hu-HU"/>
              </w:rPr>
              <w:t>Hits</w:t>
            </w:r>
            <w:proofErr w:type="spellEnd"/>
            <w:r>
              <w:rPr>
                <w:rFonts w:ascii="Museo Sans Cond 300" w:eastAsia="Times New Roman" w:hAnsi="Museo Sans Cond 300" w:cs="Calibri"/>
                <w:sz w:val="24"/>
                <w:szCs w:val="24"/>
                <w:lang w:eastAsia="hu-HU"/>
              </w:rPr>
              <w:t>: zenei</w:t>
            </w:r>
          </w:p>
        </w:tc>
        <w:tc>
          <w:tcPr>
            <w:tcW w:w="1475" w:type="dxa"/>
            <w:tcBorders>
              <w:top w:val="nil"/>
              <w:right w:val="nil"/>
            </w:tcBorders>
            <w:shd w:val="clear" w:color="auto" w:fill="auto"/>
            <w:noWrap/>
            <w:hideMark/>
          </w:tcPr>
          <w:p w14:paraId="7584C7E0" w14:textId="126E9482" w:rsidR="002B6EB2" w:rsidRPr="00F67A8B" w:rsidRDefault="002B6EB2" w:rsidP="004A5744">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w:t>
            </w:r>
            <w:r>
              <w:rPr>
                <w:rFonts w:ascii="Museo Sans Cond 300" w:eastAsia="Times New Roman" w:hAnsi="Museo Sans Cond 300" w:cs="Calibri"/>
                <w:sz w:val="24"/>
                <w:szCs w:val="24"/>
                <w:lang w:eastAsia="hu-HU"/>
              </w:rPr>
              <w:t>n</w:t>
            </w:r>
            <w:r w:rsidRPr="00F67A8B">
              <w:rPr>
                <w:rFonts w:ascii="Museo Sans Cond 300" w:eastAsia="Times New Roman" w:hAnsi="Museo Sans Cond 300" w:cs="Calibri"/>
                <w:sz w:val="24"/>
                <w:szCs w:val="24"/>
                <w:lang w:eastAsia="hu-HU"/>
              </w:rPr>
              <w:t>gol</w:t>
            </w:r>
          </w:p>
        </w:tc>
      </w:tr>
      <w:tr w:rsidR="000C77C4" w:rsidRPr="000A4247" w14:paraId="456E907C" w14:textId="77777777" w:rsidTr="002B6EB2">
        <w:trPr>
          <w:trHeight w:val="315"/>
        </w:trPr>
        <w:tc>
          <w:tcPr>
            <w:tcW w:w="920" w:type="dxa"/>
            <w:tcBorders>
              <w:top w:val="nil"/>
            </w:tcBorders>
            <w:shd w:val="clear" w:color="auto" w:fill="auto"/>
            <w:noWrap/>
            <w:vAlign w:val="bottom"/>
            <w:hideMark/>
          </w:tcPr>
          <w:p w14:paraId="2B1D9BBC"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112</w:t>
            </w:r>
          </w:p>
        </w:tc>
        <w:tc>
          <w:tcPr>
            <w:tcW w:w="2688" w:type="dxa"/>
            <w:tcBorders>
              <w:top w:val="nil"/>
            </w:tcBorders>
            <w:shd w:val="clear" w:color="auto" w:fill="auto"/>
            <w:hideMark/>
          </w:tcPr>
          <w:p w14:paraId="29EC579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Boomerang</w:t>
            </w:r>
            <w:proofErr w:type="spellEnd"/>
          </w:p>
        </w:tc>
        <w:tc>
          <w:tcPr>
            <w:tcW w:w="2488" w:type="dxa"/>
            <w:tcBorders>
              <w:top w:val="nil"/>
            </w:tcBorders>
            <w:shd w:val="clear" w:color="auto" w:fill="auto"/>
            <w:noWrap/>
            <w:vAlign w:val="bottom"/>
            <w:hideMark/>
          </w:tcPr>
          <w:p w14:paraId="6AE9E41F"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rajzfilmek</w:t>
            </w:r>
          </w:p>
        </w:tc>
        <w:tc>
          <w:tcPr>
            <w:tcW w:w="1475" w:type="dxa"/>
            <w:tcBorders>
              <w:top w:val="nil"/>
              <w:right w:val="nil"/>
            </w:tcBorders>
            <w:shd w:val="clear" w:color="auto" w:fill="auto"/>
            <w:noWrap/>
            <w:vAlign w:val="bottom"/>
            <w:hideMark/>
          </w:tcPr>
          <w:p w14:paraId="29E15B0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79D9190F" w14:textId="77777777" w:rsidTr="002B6EB2">
        <w:trPr>
          <w:trHeight w:val="315"/>
        </w:trPr>
        <w:tc>
          <w:tcPr>
            <w:tcW w:w="920" w:type="dxa"/>
            <w:tcBorders>
              <w:top w:val="nil"/>
            </w:tcBorders>
            <w:shd w:val="clear" w:color="auto" w:fill="auto"/>
            <w:noWrap/>
            <w:vAlign w:val="bottom"/>
            <w:hideMark/>
          </w:tcPr>
          <w:p w14:paraId="3DA9B692"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113</w:t>
            </w:r>
          </w:p>
        </w:tc>
        <w:tc>
          <w:tcPr>
            <w:tcW w:w="2688" w:type="dxa"/>
            <w:tcBorders>
              <w:top w:val="nil"/>
            </w:tcBorders>
            <w:shd w:val="clear" w:color="auto" w:fill="auto"/>
            <w:hideMark/>
          </w:tcPr>
          <w:p w14:paraId="32CDCA7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Cartoon</w:t>
            </w:r>
            <w:proofErr w:type="spellEnd"/>
            <w:r w:rsidRPr="00F67A8B">
              <w:rPr>
                <w:rFonts w:ascii="Museo Sans Cond 300" w:eastAsia="Times New Roman" w:hAnsi="Museo Sans Cond 300" w:cs="Calibri"/>
                <w:sz w:val="24"/>
                <w:szCs w:val="24"/>
                <w:lang w:eastAsia="hu-HU"/>
              </w:rPr>
              <w:t xml:space="preserve"> Network</w:t>
            </w:r>
          </w:p>
        </w:tc>
        <w:tc>
          <w:tcPr>
            <w:tcW w:w="2488" w:type="dxa"/>
            <w:tcBorders>
              <w:top w:val="nil"/>
            </w:tcBorders>
            <w:shd w:val="clear" w:color="auto" w:fill="auto"/>
            <w:noWrap/>
            <w:vAlign w:val="bottom"/>
            <w:hideMark/>
          </w:tcPr>
          <w:p w14:paraId="1BDE1A3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rajzfilmek</w:t>
            </w:r>
          </w:p>
        </w:tc>
        <w:tc>
          <w:tcPr>
            <w:tcW w:w="1475" w:type="dxa"/>
            <w:tcBorders>
              <w:top w:val="nil"/>
              <w:right w:val="nil"/>
            </w:tcBorders>
            <w:shd w:val="clear" w:color="auto" w:fill="auto"/>
            <w:noWrap/>
            <w:vAlign w:val="bottom"/>
            <w:hideMark/>
          </w:tcPr>
          <w:p w14:paraId="32A1878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7356F8F2" w14:textId="77777777" w:rsidTr="002B6EB2">
        <w:trPr>
          <w:trHeight w:val="315"/>
        </w:trPr>
        <w:tc>
          <w:tcPr>
            <w:tcW w:w="920" w:type="dxa"/>
            <w:tcBorders>
              <w:top w:val="nil"/>
            </w:tcBorders>
            <w:shd w:val="clear" w:color="auto" w:fill="auto"/>
            <w:noWrap/>
            <w:vAlign w:val="bottom"/>
            <w:hideMark/>
          </w:tcPr>
          <w:p w14:paraId="18A35E8B"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114</w:t>
            </w:r>
          </w:p>
        </w:tc>
        <w:tc>
          <w:tcPr>
            <w:tcW w:w="2688" w:type="dxa"/>
            <w:tcBorders>
              <w:top w:val="nil"/>
            </w:tcBorders>
            <w:shd w:val="clear" w:color="auto" w:fill="auto"/>
            <w:hideMark/>
          </w:tcPr>
          <w:p w14:paraId="4E6ECB5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Nick JR</w:t>
            </w:r>
          </w:p>
        </w:tc>
        <w:tc>
          <w:tcPr>
            <w:tcW w:w="2488" w:type="dxa"/>
            <w:tcBorders>
              <w:top w:val="nil"/>
            </w:tcBorders>
            <w:shd w:val="clear" w:color="auto" w:fill="auto"/>
            <w:noWrap/>
            <w:vAlign w:val="bottom"/>
            <w:hideMark/>
          </w:tcPr>
          <w:p w14:paraId="0B7BC87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mese</w:t>
            </w:r>
          </w:p>
        </w:tc>
        <w:tc>
          <w:tcPr>
            <w:tcW w:w="1475" w:type="dxa"/>
            <w:tcBorders>
              <w:top w:val="nil"/>
              <w:right w:val="nil"/>
            </w:tcBorders>
            <w:shd w:val="clear" w:color="auto" w:fill="auto"/>
            <w:noWrap/>
            <w:vAlign w:val="bottom"/>
            <w:hideMark/>
          </w:tcPr>
          <w:p w14:paraId="26C51F8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188D76FA" w14:textId="77777777" w:rsidTr="002B6EB2">
        <w:trPr>
          <w:trHeight w:val="315"/>
        </w:trPr>
        <w:tc>
          <w:tcPr>
            <w:tcW w:w="920" w:type="dxa"/>
            <w:tcBorders>
              <w:top w:val="nil"/>
            </w:tcBorders>
            <w:shd w:val="clear" w:color="auto" w:fill="auto"/>
            <w:noWrap/>
            <w:vAlign w:val="bottom"/>
            <w:hideMark/>
          </w:tcPr>
          <w:p w14:paraId="6A994EA1"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115</w:t>
            </w:r>
          </w:p>
        </w:tc>
        <w:tc>
          <w:tcPr>
            <w:tcW w:w="2688" w:type="dxa"/>
            <w:tcBorders>
              <w:top w:val="nil"/>
            </w:tcBorders>
            <w:shd w:val="clear" w:color="auto" w:fill="auto"/>
            <w:hideMark/>
          </w:tcPr>
          <w:p w14:paraId="166A53E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Jim</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Jam</w:t>
            </w:r>
            <w:proofErr w:type="spellEnd"/>
            <w:r w:rsidRPr="00F67A8B">
              <w:rPr>
                <w:rFonts w:ascii="Museo Sans Cond 300" w:eastAsia="Times New Roman" w:hAnsi="Museo Sans Cond 300" w:cs="Calibri"/>
                <w:sz w:val="24"/>
                <w:szCs w:val="24"/>
                <w:lang w:eastAsia="hu-HU"/>
              </w:rPr>
              <w:t xml:space="preserve"> </w:t>
            </w:r>
          </w:p>
        </w:tc>
        <w:tc>
          <w:tcPr>
            <w:tcW w:w="2488" w:type="dxa"/>
            <w:tcBorders>
              <w:top w:val="nil"/>
            </w:tcBorders>
            <w:shd w:val="clear" w:color="auto" w:fill="auto"/>
            <w:noWrap/>
            <w:vAlign w:val="bottom"/>
            <w:hideMark/>
          </w:tcPr>
          <w:p w14:paraId="082271F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mese</w:t>
            </w:r>
          </w:p>
        </w:tc>
        <w:tc>
          <w:tcPr>
            <w:tcW w:w="1475" w:type="dxa"/>
            <w:tcBorders>
              <w:top w:val="nil"/>
              <w:right w:val="nil"/>
            </w:tcBorders>
            <w:shd w:val="clear" w:color="auto" w:fill="auto"/>
            <w:noWrap/>
            <w:vAlign w:val="bottom"/>
            <w:hideMark/>
          </w:tcPr>
          <w:p w14:paraId="2C7B7D9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54D3F8C" w14:textId="77777777" w:rsidTr="002B6EB2">
        <w:trPr>
          <w:trHeight w:val="315"/>
        </w:trPr>
        <w:tc>
          <w:tcPr>
            <w:tcW w:w="920" w:type="dxa"/>
            <w:tcBorders>
              <w:top w:val="nil"/>
            </w:tcBorders>
            <w:shd w:val="clear" w:color="auto" w:fill="auto"/>
            <w:noWrap/>
            <w:vAlign w:val="bottom"/>
            <w:hideMark/>
          </w:tcPr>
          <w:p w14:paraId="061A10FE"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116</w:t>
            </w:r>
          </w:p>
        </w:tc>
        <w:tc>
          <w:tcPr>
            <w:tcW w:w="2688" w:type="dxa"/>
            <w:tcBorders>
              <w:top w:val="nil"/>
            </w:tcBorders>
            <w:shd w:val="clear" w:color="auto" w:fill="auto"/>
            <w:hideMark/>
          </w:tcPr>
          <w:p w14:paraId="310A8E4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KIKA ****              </w:t>
            </w:r>
          </w:p>
        </w:tc>
        <w:tc>
          <w:tcPr>
            <w:tcW w:w="2488" w:type="dxa"/>
            <w:tcBorders>
              <w:top w:val="nil"/>
            </w:tcBorders>
            <w:shd w:val="clear" w:color="auto" w:fill="auto"/>
            <w:noWrap/>
            <w:vAlign w:val="bottom"/>
            <w:hideMark/>
          </w:tcPr>
          <w:p w14:paraId="7D0127D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mese</w:t>
            </w:r>
          </w:p>
        </w:tc>
        <w:tc>
          <w:tcPr>
            <w:tcW w:w="1475" w:type="dxa"/>
            <w:tcBorders>
              <w:top w:val="nil"/>
              <w:right w:val="nil"/>
            </w:tcBorders>
            <w:shd w:val="clear" w:color="auto" w:fill="auto"/>
            <w:noWrap/>
            <w:vAlign w:val="bottom"/>
            <w:hideMark/>
          </w:tcPr>
          <w:p w14:paraId="30631C9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német</w:t>
            </w:r>
          </w:p>
        </w:tc>
      </w:tr>
      <w:tr w:rsidR="000C77C4" w:rsidRPr="000A4247" w14:paraId="5D9E28EE" w14:textId="77777777" w:rsidTr="002B6EB2">
        <w:trPr>
          <w:trHeight w:val="315"/>
        </w:trPr>
        <w:tc>
          <w:tcPr>
            <w:tcW w:w="920" w:type="dxa"/>
            <w:tcBorders>
              <w:top w:val="nil"/>
            </w:tcBorders>
            <w:shd w:val="clear" w:color="auto" w:fill="auto"/>
            <w:noWrap/>
            <w:vAlign w:val="bottom"/>
            <w:hideMark/>
          </w:tcPr>
          <w:p w14:paraId="5F8BC482"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117</w:t>
            </w:r>
          </w:p>
        </w:tc>
        <w:tc>
          <w:tcPr>
            <w:tcW w:w="2688" w:type="dxa"/>
            <w:tcBorders>
              <w:top w:val="nil"/>
            </w:tcBorders>
            <w:shd w:val="clear" w:color="auto" w:fill="auto"/>
            <w:hideMark/>
          </w:tcPr>
          <w:p w14:paraId="0FFEA99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KIWI</w:t>
            </w:r>
          </w:p>
        </w:tc>
        <w:tc>
          <w:tcPr>
            <w:tcW w:w="2488" w:type="dxa"/>
            <w:tcBorders>
              <w:top w:val="nil"/>
            </w:tcBorders>
            <w:shd w:val="clear" w:color="auto" w:fill="auto"/>
            <w:noWrap/>
            <w:vAlign w:val="bottom"/>
            <w:hideMark/>
          </w:tcPr>
          <w:p w14:paraId="37BCAAB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mese</w:t>
            </w:r>
          </w:p>
        </w:tc>
        <w:tc>
          <w:tcPr>
            <w:tcW w:w="1475" w:type="dxa"/>
            <w:tcBorders>
              <w:top w:val="nil"/>
              <w:right w:val="nil"/>
            </w:tcBorders>
            <w:shd w:val="clear" w:color="auto" w:fill="auto"/>
            <w:noWrap/>
            <w:vAlign w:val="bottom"/>
            <w:hideMark/>
          </w:tcPr>
          <w:p w14:paraId="5BEE3CC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42BE486" w14:textId="77777777" w:rsidTr="002B6EB2">
        <w:trPr>
          <w:trHeight w:val="315"/>
        </w:trPr>
        <w:tc>
          <w:tcPr>
            <w:tcW w:w="920" w:type="dxa"/>
            <w:tcBorders>
              <w:top w:val="nil"/>
            </w:tcBorders>
            <w:shd w:val="clear" w:color="auto" w:fill="auto"/>
            <w:noWrap/>
            <w:vAlign w:val="bottom"/>
            <w:hideMark/>
          </w:tcPr>
          <w:p w14:paraId="17952AB9"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118</w:t>
            </w:r>
          </w:p>
        </w:tc>
        <w:tc>
          <w:tcPr>
            <w:tcW w:w="2688" w:type="dxa"/>
            <w:tcBorders>
              <w:top w:val="nil"/>
            </w:tcBorders>
            <w:shd w:val="clear" w:color="auto" w:fill="auto"/>
            <w:hideMark/>
          </w:tcPr>
          <w:p w14:paraId="5094C32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Izaura</w:t>
            </w:r>
          </w:p>
        </w:tc>
        <w:tc>
          <w:tcPr>
            <w:tcW w:w="2488" w:type="dxa"/>
            <w:tcBorders>
              <w:top w:val="nil"/>
            </w:tcBorders>
            <w:shd w:val="clear" w:color="auto" w:fill="auto"/>
            <w:noWrap/>
            <w:vAlign w:val="bottom"/>
            <w:hideMark/>
          </w:tcPr>
          <w:p w14:paraId="760EFDF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sorozatok, szórakoztató műsorok, magazinműsorok</w:t>
            </w:r>
          </w:p>
        </w:tc>
        <w:tc>
          <w:tcPr>
            <w:tcW w:w="1475" w:type="dxa"/>
            <w:tcBorders>
              <w:top w:val="nil"/>
              <w:right w:val="nil"/>
            </w:tcBorders>
            <w:shd w:val="clear" w:color="auto" w:fill="auto"/>
            <w:noWrap/>
            <w:vAlign w:val="bottom"/>
            <w:hideMark/>
          </w:tcPr>
          <w:p w14:paraId="3830D36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6A4DD1B" w14:textId="77777777" w:rsidTr="002B6EB2">
        <w:trPr>
          <w:trHeight w:val="315"/>
        </w:trPr>
        <w:tc>
          <w:tcPr>
            <w:tcW w:w="920" w:type="dxa"/>
            <w:tcBorders>
              <w:top w:val="nil"/>
            </w:tcBorders>
            <w:shd w:val="clear" w:color="auto" w:fill="auto"/>
            <w:noWrap/>
            <w:vAlign w:val="bottom"/>
            <w:hideMark/>
          </w:tcPr>
          <w:p w14:paraId="62EAC00B"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119</w:t>
            </w:r>
          </w:p>
        </w:tc>
        <w:tc>
          <w:tcPr>
            <w:tcW w:w="2688" w:type="dxa"/>
            <w:tcBorders>
              <w:top w:val="nil"/>
            </w:tcBorders>
            <w:shd w:val="clear" w:color="auto" w:fill="auto"/>
            <w:hideMark/>
          </w:tcPr>
          <w:p w14:paraId="62D65E4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English Club</w:t>
            </w:r>
          </w:p>
        </w:tc>
        <w:tc>
          <w:tcPr>
            <w:tcW w:w="2488" w:type="dxa"/>
            <w:tcBorders>
              <w:top w:val="nil"/>
            </w:tcBorders>
            <w:shd w:val="clear" w:color="auto" w:fill="auto"/>
            <w:noWrap/>
            <w:vAlign w:val="bottom"/>
            <w:hideMark/>
          </w:tcPr>
          <w:p w14:paraId="54EAD1E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oktató</w:t>
            </w:r>
          </w:p>
        </w:tc>
        <w:tc>
          <w:tcPr>
            <w:tcW w:w="1475" w:type="dxa"/>
            <w:tcBorders>
              <w:top w:val="nil"/>
              <w:right w:val="nil"/>
            </w:tcBorders>
            <w:shd w:val="clear" w:color="auto" w:fill="auto"/>
            <w:noWrap/>
            <w:vAlign w:val="bottom"/>
            <w:hideMark/>
          </w:tcPr>
          <w:p w14:paraId="4F839982"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angol</w:t>
            </w:r>
          </w:p>
        </w:tc>
      </w:tr>
      <w:tr w:rsidR="000C77C4" w:rsidRPr="000A4247" w14:paraId="1B5FEBEE" w14:textId="77777777" w:rsidTr="002B6EB2">
        <w:trPr>
          <w:trHeight w:val="315"/>
        </w:trPr>
        <w:tc>
          <w:tcPr>
            <w:tcW w:w="920" w:type="dxa"/>
            <w:tcBorders>
              <w:top w:val="nil"/>
            </w:tcBorders>
            <w:shd w:val="clear" w:color="auto" w:fill="auto"/>
            <w:noWrap/>
            <w:vAlign w:val="bottom"/>
            <w:hideMark/>
          </w:tcPr>
          <w:p w14:paraId="7DC31638"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120</w:t>
            </w:r>
          </w:p>
        </w:tc>
        <w:tc>
          <w:tcPr>
            <w:tcW w:w="2688" w:type="dxa"/>
            <w:tcBorders>
              <w:top w:val="nil"/>
            </w:tcBorders>
            <w:shd w:val="clear" w:color="auto" w:fill="auto"/>
            <w:hideMark/>
          </w:tcPr>
          <w:p w14:paraId="40385223"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Filmmánia</w:t>
            </w:r>
          </w:p>
        </w:tc>
        <w:tc>
          <w:tcPr>
            <w:tcW w:w="2488" w:type="dxa"/>
            <w:tcBorders>
              <w:top w:val="nil"/>
            </w:tcBorders>
            <w:shd w:val="clear" w:color="auto" w:fill="auto"/>
            <w:noWrap/>
            <w:vAlign w:val="bottom"/>
            <w:hideMark/>
          </w:tcPr>
          <w:p w14:paraId="4BB3E2D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right w:val="nil"/>
            </w:tcBorders>
            <w:shd w:val="clear" w:color="auto" w:fill="auto"/>
            <w:noWrap/>
            <w:vAlign w:val="bottom"/>
            <w:hideMark/>
          </w:tcPr>
          <w:p w14:paraId="4F12B2B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3DA48BF" w14:textId="77777777" w:rsidTr="002B6EB2">
        <w:trPr>
          <w:trHeight w:val="315"/>
        </w:trPr>
        <w:tc>
          <w:tcPr>
            <w:tcW w:w="920" w:type="dxa"/>
            <w:tcBorders>
              <w:top w:val="nil"/>
            </w:tcBorders>
            <w:shd w:val="clear" w:color="auto" w:fill="auto"/>
            <w:noWrap/>
            <w:vAlign w:val="bottom"/>
            <w:hideMark/>
          </w:tcPr>
          <w:p w14:paraId="49EAD92F"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121</w:t>
            </w:r>
          </w:p>
        </w:tc>
        <w:tc>
          <w:tcPr>
            <w:tcW w:w="2688" w:type="dxa"/>
            <w:tcBorders>
              <w:top w:val="nil"/>
            </w:tcBorders>
            <w:shd w:val="clear" w:color="auto" w:fill="auto"/>
            <w:hideMark/>
          </w:tcPr>
          <w:p w14:paraId="519AC41A"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Sundance</w:t>
            </w:r>
            <w:proofErr w:type="spellEnd"/>
            <w:r w:rsidRPr="00F67A8B">
              <w:rPr>
                <w:rFonts w:ascii="Museo Sans Cond 300" w:eastAsia="Times New Roman" w:hAnsi="Museo Sans Cond 300" w:cs="Calibri"/>
                <w:sz w:val="24"/>
                <w:szCs w:val="24"/>
                <w:lang w:eastAsia="hu-HU"/>
              </w:rPr>
              <w:t xml:space="preserve"> </w:t>
            </w:r>
          </w:p>
        </w:tc>
        <w:tc>
          <w:tcPr>
            <w:tcW w:w="2488" w:type="dxa"/>
            <w:tcBorders>
              <w:top w:val="nil"/>
            </w:tcBorders>
            <w:shd w:val="clear" w:color="auto" w:fill="auto"/>
            <w:noWrap/>
            <w:vAlign w:val="bottom"/>
            <w:hideMark/>
          </w:tcPr>
          <w:p w14:paraId="3962061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right w:val="nil"/>
            </w:tcBorders>
            <w:shd w:val="clear" w:color="auto" w:fill="auto"/>
            <w:noWrap/>
            <w:vAlign w:val="bottom"/>
            <w:hideMark/>
          </w:tcPr>
          <w:p w14:paraId="009088BC"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angol</w:t>
            </w:r>
          </w:p>
        </w:tc>
      </w:tr>
      <w:tr w:rsidR="000C77C4" w:rsidRPr="000A4247" w14:paraId="2F87241E" w14:textId="77777777" w:rsidTr="002B6EB2">
        <w:trPr>
          <w:trHeight w:val="315"/>
        </w:trPr>
        <w:tc>
          <w:tcPr>
            <w:tcW w:w="920" w:type="dxa"/>
            <w:tcBorders>
              <w:top w:val="nil"/>
            </w:tcBorders>
            <w:shd w:val="clear" w:color="auto" w:fill="auto"/>
            <w:noWrap/>
            <w:vAlign w:val="bottom"/>
            <w:hideMark/>
          </w:tcPr>
          <w:p w14:paraId="2825A6EC"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122</w:t>
            </w:r>
          </w:p>
        </w:tc>
        <w:tc>
          <w:tcPr>
            <w:tcW w:w="2688" w:type="dxa"/>
            <w:tcBorders>
              <w:top w:val="nil"/>
            </w:tcBorders>
            <w:shd w:val="clear" w:color="auto" w:fill="auto"/>
            <w:hideMark/>
          </w:tcPr>
          <w:p w14:paraId="47818161" w14:textId="7E04A2DA" w:rsidR="000C77C4" w:rsidRPr="00F67A8B" w:rsidRDefault="00A754D9" w:rsidP="00DE1339">
            <w:pPr>
              <w:spacing w:after="0" w:line="240" w:lineRule="auto"/>
              <w:rPr>
                <w:rFonts w:ascii="Museo Sans Cond 300" w:eastAsia="Times New Roman" w:hAnsi="Museo Sans Cond 300" w:cs="Calibri"/>
                <w:sz w:val="24"/>
                <w:szCs w:val="24"/>
                <w:lang w:eastAsia="hu-HU"/>
              </w:rPr>
            </w:pPr>
            <w:r>
              <w:rPr>
                <w:rFonts w:ascii="Museo Sans Cond 300" w:eastAsia="Times New Roman" w:hAnsi="Museo Sans Cond 300" w:cs="Calibri"/>
                <w:sz w:val="24"/>
                <w:szCs w:val="24"/>
                <w:lang w:eastAsia="hu-HU"/>
              </w:rPr>
              <w:t>Sony Max (2017. október 3-tól)</w:t>
            </w:r>
          </w:p>
        </w:tc>
        <w:tc>
          <w:tcPr>
            <w:tcW w:w="2488" w:type="dxa"/>
            <w:tcBorders>
              <w:top w:val="nil"/>
            </w:tcBorders>
            <w:shd w:val="clear" w:color="auto" w:fill="auto"/>
            <w:noWrap/>
            <w:vAlign w:val="bottom"/>
            <w:hideMark/>
          </w:tcPr>
          <w:p w14:paraId="4E4D315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right w:val="nil"/>
            </w:tcBorders>
            <w:shd w:val="clear" w:color="auto" w:fill="auto"/>
            <w:noWrap/>
            <w:vAlign w:val="bottom"/>
            <w:hideMark/>
          </w:tcPr>
          <w:p w14:paraId="0269CA6B"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7ACA0134" w14:textId="77777777" w:rsidTr="002B6EB2">
        <w:trPr>
          <w:trHeight w:val="315"/>
        </w:trPr>
        <w:tc>
          <w:tcPr>
            <w:tcW w:w="920" w:type="dxa"/>
            <w:tcBorders>
              <w:top w:val="nil"/>
            </w:tcBorders>
            <w:shd w:val="clear" w:color="auto" w:fill="auto"/>
            <w:noWrap/>
            <w:vAlign w:val="bottom"/>
            <w:hideMark/>
          </w:tcPr>
          <w:p w14:paraId="6E81640C"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123</w:t>
            </w:r>
          </w:p>
        </w:tc>
        <w:tc>
          <w:tcPr>
            <w:tcW w:w="2688" w:type="dxa"/>
            <w:tcBorders>
              <w:top w:val="nil"/>
            </w:tcBorders>
            <w:shd w:val="clear" w:color="auto" w:fill="auto"/>
            <w:hideMark/>
          </w:tcPr>
          <w:p w14:paraId="74E80655" w14:textId="7B052663" w:rsidR="000C77C4" w:rsidRPr="00F67A8B" w:rsidRDefault="00A754D9" w:rsidP="00A754D9">
            <w:pPr>
              <w:spacing w:after="0" w:line="240" w:lineRule="auto"/>
              <w:rPr>
                <w:rFonts w:ascii="Museo Sans Cond 300" w:eastAsia="Times New Roman" w:hAnsi="Museo Sans Cond 300" w:cs="Calibri"/>
                <w:sz w:val="24"/>
                <w:szCs w:val="24"/>
                <w:lang w:eastAsia="hu-HU"/>
              </w:rPr>
            </w:pPr>
            <w:r>
              <w:rPr>
                <w:rFonts w:ascii="Museo Sans Cond 300" w:eastAsia="Times New Roman" w:hAnsi="Museo Sans Cond 300" w:cs="Calibri"/>
                <w:sz w:val="24"/>
                <w:szCs w:val="24"/>
                <w:lang w:eastAsia="hu-HU"/>
              </w:rPr>
              <w:t xml:space="preserve">Sony </w:t>
            </w:r>
            <w:proofErr w:type="spellStart"/>
            <w:r>
              <w:rPr>
                <w:rFonts w:ascii="Museo Sans Cond 300" w:eastAsia="Times New Roman" w:hAnsi="Museo Sans Cond 300" w:cs="Calibri"/>
                <w:sz w:val="24"/>
                <w:szCs w:val="24"/>
                <w:lang w:eastAsia="hu-HU"/>
              </w:rPr>
              <w:t>Movie</w:t>
            </w:r>
            <w:proofErr w:type="spellEnd"/>
            <w:r>
              <w:rPr>
                <w:rFonts w:ascii="Museo Sans Cond 300" w:eastAsia="Times New Roman" w:hAnsi="Museo Sans Cond 300" w:cs="Calibri"/>
                <w:sz w:val="24"/>
                <w:szCs w:val="24"/>
                <w:lang w:eastAsia="hu-HU"/>
              </w:rPr>
              <w:t xml:space="preserve"> </w:t>
            </w:r>
            <w:proofErr w:type="spellStart"/>
            <w:r>
              <w:rPr>
                <w:rFonts w:ascii="Museo Sans Cond 300" w:eastAsia="Times New Roman" w:hAnsi="Museo Sans Cond 300" w:cs="Calibri"/>
                <w:sz w:val="24"/>
                <w:szCs w:val="24"/>
                <w:lang w:eastAsia="hu-HU"/>
              </w:rPr>
              <w:t>Channel</w:t>
            </w:r>
            <w:proofErr w:type="spellEnd"/>
            <w:r>
              <w:rPr>
                <w:rFonts w:ascii="Museo Sans Cond 300" w:eastAsia="Times New Roman" w:hAnsi="Museo Sans Cond 300" w:cs="Calibri"/>
                <w:sz w:val="24"/>
                <w:szCs w:val="24"/>
                <w:lang w:eastAsia="hu-HU"/>
              </w:rPr>
              <w:t xml:space="preserve"> (2017. október 3-tól)</w:t>
            </w:r>
          </w:p>
        </w:tc>
        <w:tc>
          <w:tcPr>
            <w:tcW w:w="2488" w:type="dxa"/>
            <w:tcBorders>
              <w:top w:val="nil"/>
            </w:tcBorders>
            <w:shd w:val="clear" w:color="auto" w:fill="auto"/>
            <w:noWrap/>
            <w:vAlign w:val="bottom"/>
            <w:hideMark/>
          </w:tcPr>
          <w:p w14:paraId="0447F35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right w:val="nil"/>
            </w:tcBorders>
            <w:shd w:val="clear" w:color="auto" w:fill="auto"/>
            <w:noWrap/>
            <w:vAlign w:val="bottom"/>
            <w:hideMark/>
          </w:tcPr>
          <w:p w14:paraId="574E882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magyar/angol</w:t>
            </w:r>
          </w:p>
        </w:tc>
      </w:tr>
      <w:tr w:rsidR="000C77C4" w:rsidRPr="000A4247" w14:paraId="0BFF4F08" w14:textId="77777777" w:rsidTr="002B6EB2">
        <w:trPr>
          <w:trHeight w:val="315"/>
        </w:trPr>
        <w:tc>
          <w:tcPr>
            <w:tcW w:w="920" w:type="dxa"/>
            <w:tcBorders>
              <w:top w:val="nil"/>
            </w:tcBorders>
            <w:shd w:val="clear" w:color="auto" w:fill="auto"/>
            <w:noWrap/>
            <w:vAlign w:val="bottom"/>
            <w:hideMark/>
          </w:tcPr>
          <w:p w14:paraId="329D1B35"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124</w:t>
            </w:r>
          </w:p>
        </w:tc>
        <w:tc>
          <w:tcPr>
            <w:tcW w:w="2688" w:type="dxa"/>
            <w:tcBorders>
              <w:top w:val="nil"/>
            </w:tcBorders>
            <w:shd w:val="clear" w:color="auto" w:fill="auto"/>
            <w:hideMark/>
          </w:tcPr>
          <w:p w14:paraId="502988B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Sorozat+</w:t>
            </w:r>
          </w:p>
        </w:tc>
        <w:tc>
          <w:tcPr>
            <w:tcW w:w="2488" w:type="dxa"/>
            <w:tcBorders>
              <w:top w:val="nil"/>
            </w:tcBorders>
            <w:shd w:val="clear" w:color="auto" w:fill="auto"/>
            <w:noWrap/>
            <w:vAlign w:val="bottom"/>
            <w:hideMark/>
          </w:tcPr>
          <w:p w14:paraId="646E7A64"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right w:val="nil"/>
            </w:tcBorders>
            <w:shd w:val="clear" w:color="auto" w:fill="auto"/>
            <w:noWrap/>
            <w:vAlign w:val="bottom"/>
            <w:hideMark/>
          </w:tcPr>
          <w:p w14:paraId="7D5A4B1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860AC6C" w14:textId="77777777" w:rsidTr="002B6EB2">
        <w:trPr>
          <w:trHeight w:val="315"/>
        </w:trPr>
        <w:tc>
          <w:tcPr>
            <w:tcW w:w="920" w:type="dxa"/>
            <w:tcBorders>
              <w:top w:val="nil"/>
            </w:tcBorders>
            <w:shd w:val="clear" w:color="auto" w:fill="auto"/>
            <w:noWrap/>
            <w:vAlign w:val="bottom"/>
            <w:hideMark/>
          </w:tcPr>
          <w:p w14:paraId="5C8796AF"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125</w:t>
            </w:r>
          </w:p>
        </w:tc>
        <w:tc>
          <w:tcPr>
            <w:tcW w:w="2688" w:type="dxa"/>
            <w:tcBorders>
              <w:top w:val="nil"/>
            </w:tcBorders>
            <w:shd w:val="clear" w:color="auto" w:fill="auto"/>
            <w:hideMark/>
          </w:tcPr>
          <w:p w14:paraId="58AC9AEE" w14:textId="77777777" w:rsidR="000C77C4" w:rsidRPr="00F67A8B" w:rsidRDefault="00501EDE" w:rsidP="00501EDE">
            <w:pPr>
              <w:spacing w:after="0" w:line="240" w:lineRule="auto"/>
              <w:rPr>
                <w:rFonts w:ascii="Museo Sans Cond 300" w:eastAsia="Times New Roman" w:hAnsi="Museo Sans Cond 300" w:cs="Calibri"/>
                <w:sz w:val="24"/>
                <w:szCs w:val="24"/>
                <w:lang w:eastAsia="hu-HU"/>
              </w:rPr>
            </w:pPr>
            <w:r>
              <w:rPr>
                <w:rFonts w:ascii="Museo Sans Cond 300" w:eastAsia="Times New Roman" w:hAnsi="Museo Sans Cond 300" w:cs="Calibri"/>
                <w:sz w:val="24"/>
                <w:szCs w:val="24"/>
                <w:lang w:eastAsia="hu-HU"/>
              </w:rPr>
              <w:t>RTL GOLD</w:t>
            </w:r>
          </w:p>
        </w:tc>
        <w:tc>
          <w:tcPr>
            <w:tcW w:w="2488" w:type="dxa"/>
            <w:tcBorders>
              <w:top w:val="nil"/>
            </w:tcBorders>
            <w:shd w:val="clear" w:color="auto" w:fill="auto"/>
            <w:noWrap/>
            <w:vAlign w:val="bottom"/>
            <w:hideMark/>
          </w:tcPr>
          <w:p w14:paraId="70C070C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filmek, sorozatok</w:t>
            </w:r>
          </w:p>
        </w:tc>
        <w:tc>
          <w:tcPr>
            <w:tcW w:w="1475" w:type="dxa"/>
            <w:tcBorders>
              <w:top w:val="nil"/>
              <w:right w:val="nil"/>
            </w:tcBorders>
            <w:shd w:val="clear" w:color="auto" w:fill="auto"/>
            <w:noWrap/>
            <w:vAlign w:val="bottom"/>
            <w:hideMark/>
          </w:tcPr>
          <w:p w14:paraId="21B2833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4733A86A" w14:textId="77777777" w:rsidTr="002B6EB2">
        <w:trPr>
          <w:trHeight w:val="315"/>
        </w:trPr>
        <w:tc>
          <w:tcPr>
            <w:tcW w:w="920" w:type="dxa"/>
            <w:tcBorders>
              <w:top w:val="nil"/>
            </w:tcBorders>
            <w:shd w:val="clear" w:color="auto" w:fill="auto"/>
            <w:noWrap/>
            <w:vAlign w:val="bottom"/>
            <w:hideMark/>
          </w:tcPr>
          <w:p w14:paraId="0FC3841A"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126</w:t>
            </w:r>
          </w:p>
        </w:tc>
        <w:tc>
          <w:tcPr>
            <w:tcW w:w="2688" w:type="dxa"/>
            <w:tcBorders>
              <w:top w:val="nil"/>
            </w:tcBorders>
            <w:shd w:val="clear" w:color="auto" w:fill="auto"/>
            <w:hideMark/>
          </w:tcPr>
          <w:p w14:paraId="5AAF9D4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Filmbox</w:t>
            </w:r>
            <w:proofErr w:type="spellEnd"/>
          </w:p>
        </w:tc>
        <w:tc>
          <w:tcPr>
            <w:tcW w:w="2488" w:type="dxa"/>
            <w:tcBorders>
              <w:top w:val="nil"/>
            </w:tcBorders>
            <w:shd w:val="clear" w:color="auto" w:fill="auto"/>
            <w:noWrap/>
            <w:vAlign w:val="bottom"/>
            <w:hideMark/>
          </w:tcPr>
          <w:p w14:paraId="1E30AF3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right w:val="nil"/>
            </w:tcBorders>
            <w:shd w:val="clear" w:color="auto" w:fill="auto"/>
            <w:noWrap/>
            <w:vAlign w:val="bottom"/>
            <w:hideMark/>
          </w:tcPr>
          <w:p w14:paraId="4CBE9A56"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668134C5" w14:textId="77777777" w:rsidTr="002B6EB2">
        <w:trPr>
          <w:trHeight w:val="315"/>
        </w:trPr>
        <w:tc>
          <w:tcPr>
            <w:tcW w:w="920" w:type="dxa"/>
            <w:tcBorders>
              <w:top w:val="nil"/>
            </w:tcBorders>
            <w:shd w:val="clear" w:color="auto" w:fill="auto"/>
            <w:noWrap/>
            <w:vAlign w:val="bottom"/>
            <w:hideMark/>
          </w:tcPr>
          <w:p w14:paraId="23D0B5D0"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127</w:t>
            </w:r>
          </w:p>
        </w:tc>
        <w:tc>
          <w:tcPr>
            <w:tcW w:w="2688" w:type="dxa"/>
            <w:tcBorders>
              <w:top w:val="nil"/>
            </w:tcBorders>
            <w:shd w:val="clear" w:color="auto" w:fill="auto"/>
            <w:hideMark/>
          </w:tcPr>
          <w:p w14:paraId="18DBB519"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Filmbox</w:t>
            </w:r>
            <w:proofErr w:type="spellEnd"/>
            <w:r w:rsidRPr="00F67A8B">
              <w:rPr>
                <w:rFonts w:ascii="Museo Sans Cond 300" w:eastAsia="Times New Roman" w:hAnsi="Museo Sans Cond 300" w:cs="Calibri"/>
                <w:sz w:val="24"/>
                <w:szCs w:val="24"/>
                <w:lang w:eastAsia="hu-HU"/>
              </w:rPr>
              <w:t xml:space="preserve"> Plus</w:t>
            </w:r>
          </w:p>
        </w:tc>
        <w:tc>
          <w:tcPr>
            <w:tcW w:w="2488" w:type="dxa"/>
            <w:tcBorders>
              <w:top w:val="nil"/>
            </w:tcBorders>
            <w:shd w:val="clear" w:color="auto" w:fill="auto"/>
            <w:noWrap/>
            <w:vAlign w:val="bottom"/>
            <w:hideMark/>
          </w:tcPr>
          <w:p w14:paraId="3FBF2CF7"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right w:val="nil"/>
            </w:tcBorders>
            <w:shd w:val="clear" w:color="auto" w:fill="auto"/>
            <w:noWrap/>
            <w:vAlign w:val="bottom"/>
            <w:hideMark/>
          </w:tcPr>
          <w:p w14:paraId="242CD201"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76AAD7A4" w14:textId="77777777" w:rsidTr="002B6EB2">
        <w:trPr>
          <w:trHeight w:val="315"/>
        </w:trPr>
        <w:tc>
          <w:tcPr>
            <w:tcW w:w="920" w:type="dxa"/>
            <w:tcBorders>
              <w:top w:val="nil"/>
            </w:tcBorders>
            <w:shd w:val="clear" w:color="auto" w:fill="auto"/>
            <w:noWrap/>
            <w:vAlign w:val="bottom"/>
            <w:hideMark/>
          </w:tcPr>
          <w:p w14:paraId="05D2638E"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128</w:t>
            </w:r>
          </w:p>
        </w:tc>
        <w:tc>
          <w:tcPr>
            <w:tcW w:w="2688" w:type="dxa"/>
            <w:tcBorders>
              <w:top w:val="nil"/>
            </w:tcBorders>
            <w:shd w:val="clear" w:color="auto" w:fill="auto"/>
            <w:hideMark/>
          </w:tcPr>
          <w:p w14:paraId="7341E6F8"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Filmbox</w:t>
            </w:r>
            <w:proofErr w:type="spellEnd"/>
            <w:r w:rsidRPr="00F67A8B">
              <w:rPr>
                <w:rFonts w:ascii="Museo Sans Cond 300" w:eastAsia="Times New Roman" w:hAnsi="Museo Sans Cond 300" w:cs="Calibri"/>
                <w:sz w:val="24"/>
                <w:szCs w:val="24"/>
                <w:lang w:eastAsia="hu-HU"/>
              </w:rPr>
              <w:t xml:space="preserve"> </w:t>
            </w:r>
            <w:proofErr w:type="spellStart"/>
            <w:r w:rsidRPr="00F67A8B">
              <w:rPr>
                <w:rFonts w:ascii="Museo Sans Cond 300" w:eastAsia="Times New Roman" w:hAnsi="Museo Sans Cond 300" w:cs="Calibri"/>
                <w:sz w:val="24"/>
                <w:szCs w:val="24"/>
                <w:lang w:eastAsia="hu-HU"/>
              </w:rPr>
              <w:t>Family</w:t>
            </w:r>
            <w:proofErr w:type="spellEnd"/>
          </w:p>
        </w:tc>
        <w:tc>
          <w:tcPr>
            <w:tcW w:w="2488" w:type="dxa"/>
            <w:tcBorders>
              <w:top w:val="nil"/>
            </w:tcBorders>
            <w:shd w:val="clear" w:color="auto" w:fill="auto"/>
            <w:noWrap/>
            <w:vAlign w:val="bottom"/>
            <w:hideMark/>
          </w:tcPr>
          <w:p w14:paraId="4246B4A0"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right w:val="nil"/>
            </w:tcBorders>
            <w:shd w:val="clear" w:color="auto" w:fill="auto"/>
            <w:noWrap/>
            <w:vAlign w:val="bottom"/>
            <w:hideMark/>
          </w:tcPr>
          <w:p w14:paraId="2D8C33C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0A1276EC" w14:textId="77777777" w:rsidTr="002B6EB2">
        <w:trPr>
          <w:trHeight w:val="330"/>
        </w:trPr>
        <w:tc>
          <w:tcPr>
            <w:tcW w:w="920" w:type="dxa"/>
            <w:tcBorders>
              <w:top w:val="nil"/>
            </w:tcBorders>
            <w:shd w:val="clear" w:color="auto" w:fill="auto"/>
            <w:noWrap/>
            <w:vAlign w:val="bottom"/>
            <w:hideMark/>
          </w:tcPr>
          <w:p w14:paraId="131FAEEF"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129</w:t>
            </w:r>
          </w:p>
        </w:tc>
        <w:tc>
          <w:tcPr>
            <w:tcW w:w="2688" w:type="dxa"/>
            <w:tcBorders>
              <w:top w:val="nil"/>
            </w:tcBorders>
            <w:shd w:val="clear" w:color="auto" w:fill="auto"/>
            <w:hideMark/>
          </w:tcPr>
          <w:p w14:paraId="4186C025"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proofErr w:type="spellStart"/>
            <w:r w:rsidRPr="00F67A8B">
              <w:rPr>
                <w:rFonts w:ascii="Museo Sans Cond 300" w:eastAsia="Times New Roman" w:hAnsi="Museo Sans Cond 300" w:cs="Calibri"/>
                <w:sz w:val="24"/>
                <w:szCs w:val="24"/>
                <w:lang w:eastAsia="hu-HU"/>
              </w:rPr>
              <w:t>Filmbox</w:t>
            </w:r>
            <w:proofErr w:type="spellEnd"/>
            <w:r w:rsidRPr="00F67A8B">
              <w:rPr>
                <w:rFonts w:ascii="Museo Sans Cond 300" w:eastAsia="Times New Roman" w:hAnsi="Museo Sans Cond 300" w:cs="Calibri"/>
                <w:sz w:val="24"/>
                <w:szCs w:val="24"/>
                <w:lang w:eastAsia="hu-HU"/>
              </w:rPr>
              <w:t xml:space="preserve"> Extra HD</w:t>
            </w:r>
          </w:p>
        </w:tc>
        <w:tc>
          <w:tcPr>
            <w:tcW w:w="2488" w:type="dxa"/>
            <w:tcBorders>
              <w:top w:val="nil"/>
            </w:tcBorders>
            <w:shd w:val="clear" w:color="auto" w:fill="auto"/>
            <w:noWrap/>
            <w:vAlign w:val="bottom"/>
            <w:hideMark/>
          </w:tcPr>
          <w:p w14:paraId="6986238E"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film</w:t>
            </w:r>
          </w:p>
        </w:tc>
        <w:tc>
          <w:tcPr>
            <w:tcW w:w="1475" w:type="dxa"/>
            <w:tcBorders>
              <w:top w:val="nil"/>
              <w:right w:val="nil"/>
            </w:tcBorders>
            <w:shd w:val="clear" w:color="auto" w:fill="auto"/>
            <w:noWrap/>
            <w:vAlign w:val="bottom"/>
            <w:hideMark/>
          </w:tcPr>
          <w:p w14:paraId="5A0EEFCD" w14:textId="77777777" w:rsidR="000C77C4" w:rsidRPr="00F67A8B" w:rsidRDefault="000C77C4" w:rsidP="00DE1339">
            <w:pPr>
              <w:spacing w:after="0" w:line="240" w:lineRule="auto"/>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magyar</w:t>
            </w:r>
          </w:p>
        </w:tc>
      </w:tr>
      <w:tr w:rsidR="000C77C4" w:rsidRPr="000A4247" w14:paraId="56C3273A" w14:textId="77777777" w:rsidTr="002B6EB2">
        <w:trPr>
          <w:trHeight w:val="330"/>
        </w:trPr>
        <w:tc>
          <w:tcPr>
            <w:tcW w:w="920" w:type="dxa"/>
            <w:shd w:val="clear" w:color="auto" w:fill="auto"/>
            <w:noWrap/>
            <w:vAlign w:val="bottom"/>
            <w:hideMark/>
          </w:tcPr>
          <w:p w14:paraId="01690159" w14:textId="77777777" w:rsidR="000C77C4" w:rsidRPr="00F67A8B" w:rsidRDefault="000C77C4" w:rsidP="00512EDD">
            <w:pPr>
              <w:spacing w:after="0" w:line="240" w:lineRule="auto"/>
              <w:jc w:val="right"/>
              <w:rPr>
                <w:rFonts w:ascii="Museo Sans Cond 300" w:eastAsia="Times New Roman" w:hAnsi="Museo Sans Cond 300" w:cs="Calibri"/>
                <w:sz w:val="24"/>
                <w:szCs w:val="24"/>
                <w:lang w:eastAsia="hu-HU"/>
              </w:rPr>
            </w:pPr>
            <w:r w:rsidRPr="00F67A8B">
              <w:rPr>
                <w:rFonts w:ascii="Museo Sans Cond 300" w:eastAsia="Times New Roman" w:hAnsi="Museo Sans Cond 300" w:cs="Calibri"/>
                <w:sz w:val="24"/>
                <w:szCs w:val="24"/>
                <w:lang w:eastAsia="hu-HU"/>
              </w:rPr>
              <w:t>130</w:t>
            </w:r>
          </w:p>
        </w:tc>
        <w:tc>
          <w:tcPr>
            <w:tcW w:w="2688" w:type="dxa"/>
            <w:shd w:val="clear" w:color="auto" w:fill="auto"/>
            <w:vAlign w:val="center"/>
            <w:hideMark/>
          </w:tcPr>
          <w:p w14:paraId="34655CFE" w14:textId="77777777" w:rsidR="000C77C4" w:rsidRPr="002B7D3E" w:rsidRDefault="000C77C4" w:rsidP="00DE1339">
            <w:pPr>
              <w:spacing w:after="0" w:line="240" w:lineRule="auto"/>
              <w:rPr>
                <w:rFonts w:ascii="Museo Sans Cond 300" w:eastAsia="Times New Roman" w:hAnsi="Museo Sans Cond 300" w:cs="Arial"/>
                <w:bCs/>
                <w:sz w:val="24"/>
                <w:szCs w:val="24"/>
                <w:lang w:eastAsia="hu-HU"/>
              </w:rPr>
            </w:pPr>
            <w:proofErr w:type="spellStart"/>
            <w:r w:rsidRPr="002B7D3E">
              <w:rPr>
                <w:rFonts w:ascii="Museo Sans Cond 300" w:eastAsia="Times New Roman" w:hAnsi="Museo Sans Cond 300" w:cs="Arial"/>
                <w:bCs/>
                <w:sz w:val="24"/>
                <w:szCs w:val="24"/>
                <w:lang w:eastAsia="hu-HU"/>
              </w:rPr>
              <w:t>Fishing</w:t>
            </w:r>
            <w:proofErr w:type="spellEnd"/>
            <w:r w:rsidRPr="002B7D3E">
              <w:rPr>
                <w:rFonts w:ascii="Museo Sans Cond 300" w:eastAsia="Times New Roman" w:hAnsi="Museo Sans Cond 300" w:cs="Arial"/>
                <w:bCs/>
                <w:sz w:val="24"/>
                <w:szCs w:val="24"/>
                <w:lang w:eastAsia="hu-HU"/>
              </w:rPr>
              <w:t xml:space="preserve"> and </w:t>
            </w:r>
            <w:proofErr w:type="spellStart"/>
            <w:r w:rsidRPr="002B7D3E">
              <w:rPr>
                <w:rFonts w:ascii="Museo Sans Cond 300" w:eastAsia="Times New Roman" w:hAnsi="Museo Sans Cond 300" w:cs="Arial"/>
                <w:bCs/>
                <w:sz w:val="24"/>
                <w:szCs w:val="24"/>
                <w:lang w:eastAsia="hu-HU"/>
              </w:rPr>
              <w:t>Hunting</w:t>
            </w:r>
            <w:proofErr w:type="spellEnd"/>
          </w:p>
        </w:tc>
        <w:tc>
          <w:tcPr>
            <w:tcW w:w="2488" w:type="dxa"/>
            <w:shd w:val="clear" w:color="auto" w:fill="auto"/>
            <w:noWrap/>
            <w:vAlign w:val="center"/>
            <w:hideMark/>
          </w:tcPr>
          <w:p w14:paraId="2FAD55D1" w14:textId="77777777" w:rsidR="000C77C4" w:rsidRPr="002B7D3E" w:rsidRDefault="000C77C4" w:rsidP="00DE1339">
            <w:pPr>
              <w:spacing w:after="0" w:line="240" w:lineRule="auto"/>
              <w:rPr>
                <w:rFonts w:ascii="Museo Sans Cond 300" w:eastAsia="Times New Roman" w:hAnsi="Museo Sans Cond 300" w:cs="Arial"/>
                <w:sz w:val="24"/>
                <w:szCs w:val="24"/>
                <w:lang w:eastAsia="hu-HU"/>
              </w:rPr>
            </w:pPr>
            <w:r w:rsidRPr="002B7D3E">
              <w:rPr>
                <w:rFonts w:ascii="Museo Sans Cond 300" w:eastAsia="Times New Roman" w:hAnsi="Museo Sans Cond 300" w:cs="Arial"/>
                <w:sz w:val="24"/>
                <w:szCs w:val="24"/>
                <w:lang w:eastAsia="hu-HU"/>
              </w:rPr>
              <w:t>sport, horgászat, vadászat</w:t>
            </w:r>
          </w:p>
        </w:tc>
        <w:tc>
          <w:tcPr>
            <w:tcW w:w="1475" w:type="dxa"/>
            <w:tcBorders>
              <w:right w:val="nil"/>
            </w:tcBorders>
            <w:shd w:val="clear" w:color="auto" w:fill="auto"/>
            <w:noWrap/>
            <w:vAlign w:val="bottom"/>
            <w:hideMark/>
          </w:tcPr>
          <w:p w14:paraId="27C1F43A" w14:textId="77777777" w:rsidR="000C77C4" w:rsidRPr="002B7D3E" w:rsidRDefault="000C77C4" w:rsidP="00DE1339">
            <w:pPr>
              <w:spacing w:after="0" w:line="240" w:lineRule="auto"/>
              <w:rPr>
                <w:rFonts w:ascii="Museo Sans Cond 300" w:eastAsia="Times New Roman" w:hAnsi="Museo Sans Cond 300" w:cs="Calibri"/>
                <w:sz w:val="24"/>
                <w:szCs w:val="24"/>
                <w:lang w:eastAsia="hu-HU"/>
              </w:rPr>
            </w:pPr>
            <w:r w:rsidRPr="002B7D3E">
              <w:rPr>
                <w:rFonts w:ascii="Museo Sans Cond 300" w:eastAsia="Times New Roman" w:hAnsi="Museo Sans Cond 300" w:cs="Calibri"/>
                <w:sz w:val="24"/>
                <w:szCs w:val="24"/>
                <w:lang w:eastAsia="hu-HU"/>
              </w:rPr>
              <w:t>magyar</w:t>
            </w:r>
          </w:p>
        </w:tc>
      </w:tr>
    </w:tbl>
    <w:p w14:paraId="17C4CF93" w14:textId="77777777" w:rsidR="007E39B6" w:rsidRDefault="007E39B6" w:rsidP="001672B5">
      <w:pPr>
        <w:spacing w:after="0" w:line="240" w:lineRule="auto"/>
        <w:outlineLvl w:val="0"/>
        <w:rPr>
          <w:rFonts w:ascii="Museo Sans Cond 300" w:hAnsi="Museo Sans Cond 300"/>
          <w:b/>
          <w:sz w:val="24"/>
        </w:rPr>
      </w:pPr>
    </w:p>
    <w:p w14:paraId="745C00FB" w14:textId="77777777" w:rsidR="00554E96" w:rsidRPr="001672B5" w:rsidRDefault="000D753D" w:rsidP="001672B5">
      <w:pPr>
        <w:spacing w:after="0" w:line="240" w:lineRule="auto"/>
        <w:outlineLvl w:val="0"/>
        <w:rPr>
          <w:rFonts w:ascii="Museo Sans Cond 300" w:hAnsi="Museo Sans Cond 300"/>
          <w:b/>
          <w:sz w:val="24"/>
        </w:rPr>
      </w:pPr>
      <w:r w:rsidRPr="001672B5">
        <w:rPr>
          <w:rFonts w:ascii="Museo Sans Cond 300" w:hAnsi="Museo Sans Cond 300"/>
          <w:b/>
          <w:sz w:val="24"/>
        </w:rPr>
        <w:t xml:space="preserve">Helyi TV csatornák: </w:t>
      </w:r>
    </w:p>
    <w:p w14:paraId="089EA170" w14:textId="77777777" w:rsidR="00554E96" w:rsidRPr="001672B5" w:rsidRDefault="00554E96" w:rsidP="00554E96">
      <w:pPr>
        <w:spacing w:after="0" w:line="240" w:lineRule="auto"/>
        <w:rPr>
          <w:rFonts w:ascii="Museo Sans Cond 300" w:hAnsi="Museo Sans Cond 300"/>
          <w:sz w:val="24"/>
        </w:rPr>
      </w:pPr>
      <w:r w:rsidRPr="001672B5">
        <w:rPr>
          <w:rFonts w:ascii="Museo Sans Cond 300" w:hAnsi="Museo Sans Cond 300"/>
          <w:sz w:val="24"/>
        </w:rPr>
        <w:t xml:space="preserve">A fenti csatorna kínálaton túl az alábbi helyi TV csatornák is elérhetők </w:t>
      </w:r>
      <w:r w:rsidR="00F65FDF">
        <w:rPr>
          <w:rFonts w:ascii="Museo Sans Cond 300" w:hAnsi="Museo Sans Cond 300"/>
          <w:sz w:val="24"/>
        </w:rPr>
        <w:t xml:space="preserve">lokálisan </w:t>
      </w:r>
      <w:r w:rsidRPr="001672B5">
        <w:rPr>
          <w:rFonts w:ascii="Museo Sans Cond 300" w:hAnsi="Museo Sans Cond 300"/>
          <w:sz w:val="24"/>
        </w:rPr>
        <w:t xml:space="preserve">a Flip szolgáltatási területén belül: </w:t>
      </w:r>
    </w:p>
    <w:p w14:paraId="48A3E9BA" w14:textId="6C9AEEE3" w:rsidR="00AC2FAA" w:rsidRPr="001672B5" w:rsidRDefault="00AC2FAA"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City </w:t>
      </w:r>
      <w:r w:rsidR="00554E96" w:rsidRPr="001672B5">
        <w:rPr>
          <w:rFonts w:ascii="Museo Sans Cond 300" w:hAnsi="Museo Sans Cond 300"/>
          <w:sz w:val="24"/>
        </w:rPr>
        <w:t xml:space="preserve">TV (Budapest V. Kerület)   </w:t>
      </w:r>
    </w:p>
    <w:p w14:paraId="534A6C92"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Érd TV </w:t>
      </w:r>
    </w:p>
    <w:p w14:paraId="6933FB5F"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Fehérvár TV </w:t>
      </w:r>
    </w:p>
    <w:p w14:paraId="0A3F5FA7"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Nyíregyházi TV </w:t>
      </w:r>
    </w:p>
    <w:p w14:paraId="3C4551F9"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Szolnok TV </w:t>
      </w:r>
    </w:p>
    <w:p w14:paraId="4A66A229"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Pécs TV </w:t>
      </w:r>
    </w:p>
    <w:p w14:paraId="5E67DD87"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Tatabánya TV </w:t>
      </w:r>
    </w:p>
    <w:p w14:paraId="51AA6DB1"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Kapos TV </w:t>
      </w:r>
    </w:p>
    <w:p w14:paraId="123EFD7D"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lastRenderedPageBreak/>
        <w:t>Tisza TV</w:t>
      </w:r>
    </w:p>
    <w:p w14:paraId="158F6441"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Kecskemét TV </w:t>
      </w:r>
    </w:p>
    <w:p w14:paraId="3905BBCC" w14:textId="77777777" w:rsidR="00554E96" w:rsidRPr="001672B5" w:rsidRDefault="00554E96"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Csaba TV</w:t>
      </w:r>
    </w:p>
    <w:p w14:paraId="2C026511" w14:textId="77777777" w:rsidR="00554E96" w:rsidRPr="001672B5" w:rsidRDefault="00AC2FAA"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Városi </w:t>
      </w:r>
      <w:proofErr w:type="gramStart"/>
      <w:r w:rsidRPr="001672B5">
        <w:rPr>
          <w:rFonts w:ascii="Museo Sans Cond 300" w:hAnsi="Museo Sans Cond 300"/>
          <w:sz w:val="24"/>
        </w:rPr>
        <w:t>TV  Szeged</w:t>
      </w:r>
      <w:proofErr w:type="gramEnd"/>
      <w:r w:rsidRPr="001672B5">
        <w:rPr>
          <w:rFonts w:ascii="Museo Sans Cond 300" w:hAnsi="Museo Sans Cond 300"/>
          <w:sz w:val="24"/>
        </w:rPr>
        <w:t xml:space="preserve"> </w:t>
      </w:r>
    </w:p>
    <w:p w14:paraId="72EBFC7D" w14:textId="77777777" w:rsidR="00AC2FAA" w:rsidRPr="001672B5" w:rsidRDefault="00AC2FAA"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Győr + TV</w:t>
      </w:r>
    </w:p>
    <w:p w14:paraId="624233E8" w14:textId="29D738C3" w:rsidR="00AC2FAA" w:rsidRDefault="00AC2FAA" w:rsidP="00AC2FAA">
      <w:pPr>
        <w:numPr>
          <w:ilvl w:val="0"/>
          <w:numId w:val="126"/>
        </w:numPr>
        <w:spacing w:after="0" w:line="240" w:lineRule="auto"/>
        <w:rPr>
          <w:rFonts w:ascii="Museo Sans Cond 300" w:hAnsi="Museo Sans Cond 300"/>
          <w:sz w:val="24"/>
        </w:rPr>
      </w:pPr>
      <w:r w:rsidRPr="001672B5">
        <w:rPr>
          <w:rFonts w:ascii="Museo Sans Cond 300" w:hAnsi="Museo Sans Cond 300"/>
          <w:sz w:val="24"/>
        </w:rPr>
        <w:t xml:space="preserve">TV 13 </w:t>
      </w:r>
      <w:proofErr w:type="gramStart"/>
      <w:r w:rsidRPr="001672B5">
        <w:rPr>
          <w:rFonts w:ascii="Museo Sans Cond 300" w:hAnsi="Museo Sans Cond 300"/>
          <w:sz w:val="24"/>
        </w:rPr>
        <w:t>( Budapest</w:t>
      </w:r>
      <w:proofErr w:type="gramEnd"/>
      <w:r w:rsidRPr="001672B5">
        <w:rPr>
          <w:rFonts w:ascii="Museo Sans Cond 300" w:hAnsi="Museo Sans Cond 300"/>
          <w:sz w:val="24"/>
        </w:rPr>
        <w:t xml:space="preserve"> XII. </w:t>
      </w:r>
      <w:proofErr w:type="spellStart"/>
      <w:r w:rsidRPr="001672B5">
        <w:rPr>
          <w:rFonts w:ascii="Museo Sans Cond 300" w:hAnsi="Museo Sans Cond 300"/>
          <w:sz w:val="24"/>
        </w:rPr>
        <w:t>Ker</w:t>
      </w:r>
      <w:proofErr w:type="spellEnd"/>
      <w:r w:rsidRPr="001672B5">
        <w:rPr>
          <w:rFonts w:ascii="Museo Sans Cond 300" w:hAnsi="Museo Sans Cond 300"/>
          <w:sz w:val="24"/>
        </w:rPr>
        <w:t xml:space="preserve">). </w:t>
      </w:r>
    </w:p>
    <w:p w14:paraId="07591C61" w14:textId="1B3E79C0" w:rsidR="00441B93" w:rsidRPr="001672B5" w:rsidRDefault="00441B93" w:rsidP="00AC2FAA">
      <w:pPr>
        <w:numPr>
          <w:ilvl w:val="0"/>
          <w:numId w:val="126"/>
        </w:numPr>
        <w:spacing w:after="0" w:line="240" w:lineRule="auto"/>
        <w:rPr>
          <w:rFonts w:ascii="Museo Sans Cond 300" w:hAnsi="Museo Sans Cond 300"/>
          <w:sz w:val="24"/>
        </w:rPr>
      </w:pPr>
      <w:r>
        <w:rPr>
          <w:rFonts w:ascii="Museo Sans Cond 300" w:hAnsi="Museo Sans Cond 300"/>
          <w:sz w:val="24"/>
        </w:rPr>
        <w:t>Telin TV (Szeged, Szeged-Szőreg, Hódmezővásárhely, Makó)</w:t>
      </w:r>
    </w:p>
    <w:p w14:paraId="20CE25B9" w14:textId="77777777" w:rsidR="00AC2FAA" w:rsidRDefault="00AC2FAA" w:rsidP="00554E96">
      <w:pPr>
        <w:spacing w:after="0" w:line="240" w:lineRule="auto"/>
        <w:rPr>
          <w:rFonts w:ascii="Museo Sans Cond 300" w:hAnsi="Museo Sans Cond 300"/>
          <w:sz w:val="24"/>
        </w:rPr>
      </w:pPr>
    </w:p>
    <w:p w14:paraId="1F89E6E7" w14:textId="77777777" w:rsidR="00D965DB" w:rsidRPr="00A83248" w:rsidRDefault="00F10DBC" w:rsidP="00A83248">
      <w:pPr>
        <w:pStyle w:val="EZ"/>
      </w:pPr>
      <w:bookmarkStart w:id="21" w:name="_Toc487634806"/>
      <w:r w:rsidRPr="00A83248">
        <w:t xml:space="preserve">3. </w:t>
      </w:r>
      <w:r w:rsidR="00D965DB" w:rsidRPr="00A83248">
        <w:t>Flip Internet</w:t>
      </w:r>
      <w:bookmarkEnd w:id="21"/>
    </w:p>
    <w:p w14:paraId="086BE458" w14:textId="77777777" w:rsidR="00D44026" w:rsidRPr="00E433DE" w:rsidRDefault="00D44026" w:rsidP="00D44026">
      <w:pPr>
        <w:pStyle w:val="EZ"/>
        <w:rPr>
          <w:b w:val="0"/>
          <w:sz w:val="16"/>
          <w:szCs w:val="16"/>
        </w:rPr>
      </w:pPr>
      <w:bookmarkStart w:id="22" w:name="_Toc487634354"/>
      <w:bookmarkStart w:id="23" w:name="_Toc487634388"/>
      <w:bookmarkStart w:id="24" w:name="_Toc487634807"/>
      <w:r w:rsidRPr="00E433DE">
        <w:rPr>
          <w:b w:val="0"/>
          <w:sz w:val="16"/>
          <w:szCs w:val="16"/>
        </w:rPr>
        <w:t>Flip Otthon és Flip Ot</w:t>
      </w:r>
      <w:r>
        <w:rPr>
          <w:b w:val="0"/>
          <w:sz w:val="16"/>
          <w:szCs w:val="16"/>
        </w:rPr>
        <w:t>t</w:t>
      </w:r>
      <w:r w:rsidRPr="00E433DE">
        <w:rPr>
          <w:b w:val="0"/>
          <w:sz w:val="16"/>
          <w:szCs w:val="16"/>
        </w:rPr>
        <w:t>hon+ csomagban</w:t>
      </w:r>
      <w:bookmarkEnd w:id="22"/>
      <w:bookmarkEnd w:id="23"/>
      <w:bookmarkEnd w:id="24"/>
    </w:p>
    <w:p w14:paraId="2E23AED4" w14:textId="77777777" w:rsidR="00AD3158" w:rsidRPr="00C672F4" w:rsidRDefault="0068125A" w:rsidP="00AD3158">
      <w:pPr>
        <w:spacing w:after="0"/>
        <w:rPr>
          <w:rFonts w:ascii="Museo Sans Cond 300" w:hAnsi="Museo Sans Cond 300"/>
          <w:sz w:val="16"/>
          <w:szCs w:val="16"/>
        </w:rPr>
      </w:pPr>
      <w:r w:rsidRPr="0068125A">
        <w:rPr>
          <w:rFonts w:ascii="Museo Sans Cond 300" w:hAnsi="Museo Sans Cond 300"/>
          <w:sz w:val="16"/>
          <w:szCs w:val="16"/>
        </w:rPr>
        <w:t xml:space="preserve">A Flip Otthon csomag és a 100 </w:t>
      </w:r>
      <w:proofErr w:type="spellStart"/>
      <w:r w:rsidRPr="0068125A">
        <w:rPr>
          <w:rFonts w:ascii="Museo Sans Cond 300" w:hAnsi="Museo Sans Cond 300"/>
          <w:sz w:val="16"/>
          <w:szCs w:val="16"/>
        </w:rPr>
        <w:t>Mbit</w:t>
      </w:r>
      <w:proofErr w:type="spellEnd"/>
      <w:r w:rsidRPr="0068125A">
        <w:rPr>
          <w:rFonts w:ascii="Museo Sans Cond 300" w:hAnsi="Museo Sans Cond 300"/>
          <w:sz w:val="16"/>
          <w:szCs w:val="16"/>
        </w:rPr>
        <w:t xml:space="preserve">/s Sebesség növelő opció elérhetősége 2017.05.29-i hatállyal felfüggesztésre kerül, a Flip Otthon csomagra és – amennyiben ilyen opció igénybevétele történik -  100 </w:t>
      </w:r>
      <w:proofErr w:type="spellStart"/>
      <w:r w:rsidRPr="0068125A">
        <w:rPr>
          <w:rFonts w:ascii="Museo Sans Cond 300" w:hAnsi="Museo Sans Cond 300"/>
          <w:sz w:val="16"/>
          <w:szCs w:val="16"/>
        </w:rPr>
        <w:t>Mbit</w:t>
      </w:r>
      <w:proofErr w:type="spellEnd"/>
      <w:r w:rsidRPr="0068125A">
        <w:rPr>
          <w:rFonts w:ascii="Museo Sans Cond 300" w:hAnsi="Museo Sans Cond 300"/>
          <w:sz w:val="16"/>
          <w:szCs w:val="16"/>
        </w:rPr>
        <w:t xml:space="preserve">/s Sebesség növelő opcióra előfizetői szerződéssel rendelkező előfizetők ezen időponttól átváltásra kerülnek Flip Otthon+ csomagra és– amennyiben ilyen opció igénybevétele történik -  130 </w:t>
      </w:r>
      <w:proofErr w:type="spellStart"/>
      <w:r w:rsidRPr="0068125A">
        <w:rPr>
          <w:rFonts w:ascii="Museo Sans Cond 300" w:hAnsi="Museo Sans Cond 300"/>
          <w:sz w:val="16"/>
          <w:szCs w:val="16"/>
        </w:rPr>
        <w:t>Mbit</w:t>
      </w:r>
      <w:proofErr w:type="spellEnd"/>
      <w:r w:rsidRPr="0068125A">
        <w:rPr>
          <w:rFonts w:ascii="Museo Sans Cond 300" w:hAnsi="Museo Sans Cond 300"/>
          <w:sz w:val="16"/>
          <w:szCs w:val="16"/>
        </w:rPr>
        <w:t>/s Sebesség növelő opcióra.</w:t>
      </w:r>
    </w:p>
    <w:p w14:paraId="29F6D0F6" w14:textId="77777777" w:rsidR="00D44026" w:rsidRPr="001672B5" w:rsidRDefault="00D44026" w:rsidP="00F10DBC">
      <w:pPr>
        <w:pStyle w:val="EZ"/>
      </w:pPr>
    </w:p>
    <w:tbl>
      <w:tblPr>
        <w:tblW w:w="6497" w:type="dxa"/>
        <w:tblInd w:w="57" w:type="dxa"/>
        <w:tblCellMar>
          <w:left w:w="70" w:type="dxa"/>
          <w:right w:w="70" w:type="dxa"/>
        </w:tblCellMar>
        <w:tblLook w:val="04A0" w:firstRow="1" w:lastRow="0" w:firstColumn="1" w:lastColumn="0" w:noHBand="0" w:noVBand="1"/>
      </w:tblPr>
      <w:tblGrid>
        <w:gridCol w:w="1717"/>
        <w:gridCol w:w="1273"/>
        <w:gridCol w:w="1418"/>
        <w:gridCol w:w="850"/>
        <w:gridCol w:w="1239"/>
      </w:tblGrid>
      <w:tr w:rsidR="00D965DB" w:rsidRPr="00802A76" w14:paraId="6EBC09CD" w14:textId="77777777" w:rsidTr="00F65FDF">
        <w:trPr>
          <w:trHeight w:val="240"/>
        </w:trPr>
        <w:tc>
          <w:tcPr>
            <w:tcW w:w="1717" w:type="dxa"/>
            <w:tcBorders>
              <w:top w:val="single" w:sz="4" w:space="0" w:color="auto"/>
              <w:left w:val="single" w:sz="4" w:space="0" w:color="auto"/>
              <w:bottom w:val="single" w:sz="4" w:space="0" w:color="auto"/>
              <w:right w:val="single" w:sz="4" w:space="0" w:color="auto"/>
            </w:tcBorders>
            <w:shd w:val="clear" w:color="auto" w:fill="auto"/>
            <w:hideMark/>
          </w:tcPr>
          <w:p w14:paraId="7CBB2DF4"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273" w:type="dxa"/>
            <w:tcBorders>
              <w:top w:val="single" w:sz="4" w:space="0" w:color="auto"/>
              <w:left w:val="nil"/>
              <w:bottom w:val="single" w:sz="4" w:space="0" w:color="auto"/>
              <w:right w:val="single" w:sz="4" w:space="0" w:color="auto"/>
            </w:tcBorders>
            <w:shd w:val="clear" w:color="auto" w:fill="auto"/>
            <w:noWrap/>
            <w:hideMark/>
          </w:tcPr>
          <w:p w14:paraId="33DED982"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418" w:type="dxa"/>
            <w:tcBorders>
              <w:top w:val="single" w:sz="4" w:space="0" w:color="auto"/>
              <w:left w:val="nil"/>
              <w:bottom w:val="single" w:sz="4" w:space="0" w:color="auto"/>
              <w:right w:val="single" w:sz="4" w:space="0" w:color="auto"/>
            </w:tcBorders>
            <w:shd w:val="clear" w:color="auto" w:fill="auto"/>
            <w:hideMark/>
          </w:tcPr>
          <w:p w14:paraId="074B316A"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850" w:type="dxa"/>
            <w:tcBorders>
              <w:top w:val="single" w:sz="4" w:space="0" w:color="auto"/>
              <w:left w:val="nil"/>
              <w:bottom w:val="single" w:sz="4" w:space="0" w:color="auto"/>
              <w:right w:val="single" w:sz="4" w:space="0" w:color="auto"/>
            </w:tcBorders>
            <w:shd w:val="clear" w:color="auto" w:fill="auto"/>
            <w:hideMark/>
          </w:tcPr>
          <w:p w14:paraId="6AB3532C"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39" w:type="dxa"/>
            <w:tcBorders>
              <w:top w:val="single" w:sz="4" w:space="0" w:color="auto"/>
              <w:left w:val="nil"/>
              <w:bottom w:val="single" w:sz="4" w:space="0" w:color="auto"/>
              <w:right w:val="single" w:sz="4" w:space="0" w:color="auto"/>
            </w:tcBorders>
            <w:shd w:val="clear" w:color="auto" w:fill="auto"/>
            <w:hideMark/>
          </w:tcPr>
          <w:p w14:paraId="7C8AAA81"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D965DB" w:rsidRPr="00802A76" w14:paraId="31656E88" w14:textId="77777777" w:rsidTr="007E39B6">
        <w:trPr>
          <w:trHeight w:val="275"/>
        </w:trPr>
        <w:tc>
          <w:tcPr>
            <w:tcW w:w="1717" w:type="dxa"/>
            <w:tcBorders>
              <w:top w:val="nil"/>
              <w:left w:val="single" w:sz="4" w:space="0" w:color="auto"/>
              <w:bottom w:val="single" w:sz="4" w:space="0" w:color="auto"/>
              <w:right w:val="single" w:sz="4" w:space="0" w:color="auto"/>
            </w:tcBorders>
            <w:shd w:val="clear" w:color="auto" w:fill="auto"/>
            <w:hideMark/>
          </w:tcPr>
          <w:p w14:paraId="3ED0EFE3"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Flip Internet</w:t>
            </w:r>
          </w:p>
        </w:tc>
        <w:tc>
          <w:tcPr>
            <w:tcW w:w="1273" w:type="dxa"/>
            <w:tcBorders>
              <w:top w:val="nil"/>
              <w:left w:val="nil"/>
              <w:bottom w:val="single" w:sz="4" w:space="0" w:color="auto"/>
              <w:right w:val="single" w:sz="4" w:space="0" w:color="auto"/>
            </w:tcBorders>
            <w:shd w:val="clear" w:color="auto" w:fill="auto"/>
            <w:noWrap/>
            <w:hideMark/>
          </w:tcPr>
          <w:p w14:paraId="708FBF63"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törthavi</w:t>
            </w:r>
          </w:p>
        </w:tc>
        <w:tc>
          <w:tcPr>
            <w:tcW w:w="1418" w:type="dxa"/>
            <w:tcBorders>
              <w:top w:val="nil"/>
              <w:left w:val="nil"/>
              <w:bottom w:val="single" w:sz="4" w:space="0" w:color="auto"/>
              <w:right w:val="single" w:sz="4" w:space="0" w:color="auto"/>
            </w:tcBorders>
            <w:shd w:val="clear" w:color="auto" w:fill="auto"/>
            <w:hideMark/>
          </w:tcPr>
          <w:p w14:paraId="55AE36B2"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2 881,3559 Ft</w:t>
            </w:r>
          </w:p>
        </w:tc>
        <w:tc>
          <w:tcPr>
            <w:tcW w:w="850" w:type="dxa"/>
            <w:tcBorders>
              <w:top w:val="nil"/>
              <w:left w:val="nil"/>
              <w:bottom w:val="single" w:sz="4" w:space="0" w:color="auto"/>
              <w:right w:val="single" w:sz="4" w:space="0" w:color="auto"/>
            </w:tcBorders>
            <w:shd w:val="clear" w:color="auto" w:fill="auto"/>
            <w:hideMark/>
          </w:tcPr>
          <w:p w14:paraId="17751CB7"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18%</w:t>
            </w:r>
          </w:p>
        </w:tc>
        <w:tc>
          <w:tcPr>
            <w:tcW w:w="1239" w:type="dxa"/>
            <w:tcBorders>
              <w:top w:val="nil"/>
              <w:left w:val="nil"/>
              <w:bottom w:val="single" w:sz="4" w:space="0" w:color="auto"/>
              <w:right w:val="single" w:sz="4" w:space="0" w:color="auto"/>
            </w:tcBorders>
            <w:shd w:val="clear" w:color="auto" w:fill="auto"/>
            <w:hideMark/>
          </w:tcPr>
          <w:p w14:paraId="02DB47FD"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3 400 Ft</w:t>
            </w:r>
          </w:p>
        </w:tc>
      </w:tr>
    </w:tbl>
    <w:p w14:paraId="1B4E2509" w14:textId="77777777" w:rsidR="00D965DB" w:rsidRPr="001672B5" w:rsidRDefault="00D965DB" w:rsidP="00D965DB">
      <w:pPr>
        <w:spacing w:after="0"/>
        <w:rPr>
          <w:rFonts w:ascii="Museo Sans Cond 300" w:hAnsi="Museo Sans Cond 300"/>
          <w:sz w:val="24"/>
        </w:rPr>
      </w:pPr>
    </w:p>
    <w:p w14:paraId="1FEF9BA5" w14:textId="77777777" w:rsidR="00D965DB" w:rsidRDefault="00D965DB" w:rsidP="00D965DB">
      <w:pPr>
        <w:spacing w:after="0"/>
        <w:rPr>
          <w:rFonts w:ascii="Museo Sans Cond 300" w:hAnsi="Museo Sans Cond 300"/>
          <w:sz w:val="24"/>
        </w:rPr>
      </w:pPr>
      <w:r w:rsidRPr="001672B5">
        <w:rPr>
          <w:rFonts w:ascii="Museo Sans Cond 300" w:hAnsi="Museo Sans Cond 300"/>
          <w:sz w:val="24"/>
        </w:rPr>
        <w:t>A Flip In</w:t>
      </w:r>
      <w:r w:rsidR="000D753D" w:rsidRPr="001672B5">
        <w:rPr>
          <w:rFonts w:ascii="Museo Sans Cond 300" w:hAnsi="Museo Sans Cond 300"/>
          <w:sz w:val="24"/>
        </w:rPr>
        <w:t>t</w:t>
      </w:r>
      <w:r w:rsidRPr="001672B5">
        <w:rPr>
          <w:rFonts w:ascii="Museo Sans Cond 300" w:hAnsi="Museo Sans Cond 300"/>
          <w:sz w:val="24"/>
        </w:rPr>
        <w:t xml:space="preserve">ernet szolgáltatás azonos kereskedelmi feltételekkel érhető el, </w:t>
      </w:r>
      <w:proofErr w:type="spellStart"/>
      <w:r w:rsidRPr="001672B5">
        <w:rPr>
          <w:rFonts w:ascii="Museo Sans Cond 300" w:hAnsi="Museo Sans Cond 300"/>
          <w:sz w:val="24"/>
        </w:rPr>
        <w:t>c</w:t>
      </w:r>
      <w:r w:rsidR="0007614C" w:rsidRPr="001672B5">
        <w:rPr>
          <w:rFonts w:ascii="Museo Sans Cond 300" w:hAnsi="Museo Sans Cond 300"/>
          <w:sz w:val="24"/>
        </w:rPr>
        <w:t>able</w:t>
      </w:r>
      <w:proofErr w:type="spellEnd"/>
      <w:r w:rsidRPr="001672B5">
        <w:rPr>
          <w:rFonts w:ascii="Museo Sans Cond 300" w:hAnsi="Museo Sans Cond 300"/>
          <w:sz w:val="24"/>
        </w:rPr>
        <w:t xml:space="preserve"> és </w:t>
      </w:r>
      <w:proofErr w:type="spellStart"/>
      <w:r w:rsidRPr="001672B5">
        <w:rPr>
          <w:rFonts w:ascii="Museo Sans Cond 300" w:hAnsi="Museo Sans Cond 300"/>
          <w:sz w:val="24"/>
        </w:rPr>
        <w:t>fiber</w:t>
      </w:r>
      <w:proofErr w:type="spellEnd"/>
      <w:r w:rsidRPr="001672B5">
        <w:rPr>
          <w:rFonts w:ascii="Museo Sans Cond 300" w:hAnsi="Museo Sans Cond 300"/>
          <w:sz w:val="24"/>
        </w:rPr>
        <w:t xml:space="preserve"> műszaki platformon:</w:t>
      </w:r>
    </w:p>
    <w:p w14:paraId="4632C675" w14:textId="77777777" w:rsidR="00004210" w:rsidRPr="001672B5" w:rsidRDefault="00004210" w:rsidP="00D965DB">
      <w:pPr>
        <w:spacing w:after="0"/>
        <w:rPr>
          <w:rFonts w:ascii="Museo Sans Cond 300" w:hAnsi="Museo Sans Cond 300"/>
          <w:sz w:val="24"/>
        </w:rPr>
      </w:pPr>
      <w:r>
        <w:rPr>
          <w:rFonts w:ascii="Museo Sans Cond 300" w:hAnsi="Museo Sans Cond 300"/>
          <w:sz w:val="24"/>
        </w:rPr>
        <w:t>Flip Otthon csomag</w:t>
      </w:r>
      <w:r w:rsidR="00D44026">
        <w:rPr>
          <w:rFonts w:ascii="Museo Sans Cond 300" w:hAnsi="Museo Sans Cond 300"/>
          <w:sz w:val="24"/>
        </w:rPr>
        <w:t>ban</w:t>
      </w:r>
      <w:r>
        <w:rPr>
          <w:rFonts w:ascii="Museo Sans Cond 300" w:hAnsi="Museo Sans Cond 300"/>
          <w:sz w:val="24"/>
        </w:rPr>
        <w:t>:</w:t>
      </w:r>
    </w:p>
    <w:p w14:paraId="24F45537" w14:textId="77777777" w:rsidR="00D965DB" w:rsidRPr="001672B5" w:rsidRDefault="00A12275" w:rsidP="00D965DB">
      <w:pPr>
        <w:pStyle w:val="Listaszerbekezds"/>
        <w:numPr>
          <w:ilvl w:val="0"/>
          <w:numId w:val="4"/>
        </w:numPr>
        <w:spacing w:after="0"/>
        <w:rPr>
          <w:rFonts w:ascii="Museo Sans Cond 300" w:hAnsi="Museo Sans Cond 300"/>
          <w:sz w:val="24"/>
        </w:rPr>
      </w:pPr>
      <w:r w:rsidRPr="001672B5">
        <w:rPr>
          <w:rFonts w:ascii="Museo Sans Cond 300" w:hAnsi="Museo Sans Cond 300"/>
          <w:sz w:val="24"/>
        </w:rPr>
        <w:t xml:space="preserve">kínált </w:t>
      </w:r>
      <w:r w:rsidR="00D965DB" w:rsidRPr="001672B5">
        <w:rPr>
          <w:rFonts w:ascii="Museo Sans Cond 300" w:hAnsi="Museo Sans Cond 300"/>
          <w:sz w:val="24"/>
        </w:rPr>
        <w:t xml:space="preserve">letöltési sebesség: 100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 xml:space="preserve">/s </w:t>
      </w:r>
      <w:r w:rsidRPr="001672B5">
        <w:rPr>
          <w:rFonts w:ascii="Museo Sans Cond 300" w:hAnsi="Museo Sans Cond 300"/>
          <w:sz w:val="24"/>
        </w:rPr>
        <w:t>(</w:t>
      </w:r>
      <w:r w:rsidR="00D965DB" w:rsidRPr="001672B5">
        <w:rPr>
          <w:rFonts w:ascii="Museo Sans Cond 300" w:hAnsi="Museo Sans Cond 300"/>
          <w:sz w:val="24"/>
        </w:rPr>
        <w:t xml:space="preserve">1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/s garantált</w:t>
      </w:r>
      <w:r w:rsidRPr="001672B5">
        <w:rPr>
          <w:rFonts w:ascii="Museo Sans Cond 300" w:hAnsi="Museo Sans Cond 300"/>
          <w:sz w:val="24"/>
        </w:rPr>
        <w:t>)</w:t>
      </w:r>
    </w:p>
    <w:p w14:paraId="4C75E93C" w14:textId="77777777" w:rsidR="00004210" w:rsidRPr="00004210" w:rsidRDefault="00A12275" w:rsidP="00004210">
      <w:pPr>
        <w:pStyle w:val="Listaszerbekezds"/>
        <w:numPr>
          <w:ilvl w:val="0"/>
          <w:numId w:val="4"/>
        </w:numPr>
        <w:spacing w:after="0"/>
        <w:rPr>
          <w:rFonts w:ascii="Museo Sans Cond 300" w:hAnsi="Museo Sans Cond 300"/>
          <w:sz w:val="24"/>
        </w:rPr>
      </w:pPr>
      <w:r w:rsidRPr="001672B5">
        <w:rPr>
          <w:rFonts w:ascii="Museo Sans Cond 300" w:hAnsi="Museo Sans Cond 300"/>
          <w:sz w:val="24"/>
        </w:rPr>
        <w:t xml:space="preserve">kínált </w:t>
      </w:r>
      <w:r w:rsidR="00D965DB" w:rsidRPr="001672B5">
        <w:rPr>
          <w:rFonts w:ascii="Museo Sans Cond 300" w:hAnsi="Museo Sans Cond 300"/>
          <w:sz w:val="24"/>
        </w:rPr>
        <w:t xml:space="preserve">feltöltési sebesség: 10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 xml:space="preserve">/s </w:t>
      </w:r>
      <w:r w:rsidRPr="001672B5">
        <w:rPr>
          <w:rFonts w:ascii="Museo Sans Cond 300" w:hAnsi="Museo Sans Cond 300"/>
          <w:sz w:val="24"/>
        </w:rPr>
        <w:t>(</w:t>
      </w:r>
      <w:r w:rsidR="00D965DB" w:rsidRPr="001672B5">
        <w:rPr>
          <w:rFonts w:ascii="Museo Sans Cond 300" w:hAnsi="Museo Sans Cond 300"/>
          <w:sz w:val="24"/>
        </w:rPr>
        <w:t xml:space="preserve">1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/s garantált</w:t>
      </w:r>
      <w:r w:rsidRPr="001672B5">
        <w:rPr>
          <w:rFonts w:ascii="Museo Sans Cond 300" w:hAnsi="Museo Sans Cond 300"/>
          <w:sz w:val="24"/>
        </w:rPr>
        <w:t>)</w:t>
      </w:r>
    </w:p>
    <w:p w14:paraId="62817CDC" w14:textId="77777777" w:rsidR="00004210" w:rsidRDefault="00004210" w:rsidP="0064063B">
      <w:pPr>
        <w:tabs>
          <w:tab w:val="left" w:pos="5628"/>
        </w:tabs>
        <w:spacing w:after="0"/>
        <w:rPr>
          <w:rFonts w:ascii="Museo Sans Cond 300" w:hAnsi="Museo Sans Cond 300"/>
          <w:sz w:val="24"/>
        </w:rPr>
      </w:pPr>
      <w:r>
        <w:rPr>
          <w:rFonts w:ascii="Museo Sans Cond 300" w:hAnsi="Museo Sans Cond 300"/>
          <w:sz w:val="24"/>
        </w:rPr>
        <w:t>Flip Otthon+ csomag</w:t>
      </w:r>
      <w:r w:rsidR="00D44026">
        <w:rPr>
          <w:rFonts w:ascii="Museo Sans Cond 300" w:hAnsi="Museo Sans Cond 300"/>
          <w:sz w:val="24"/>
        </w:rPr>
        <w:t>ban</w:t>
      </w:r>
      <w:r>
        <w:rPr>
          <w:rFonts w:ascii="Museo Sans Cond 300" w:hAnsi="Museo Sans Cond 300"/>
          <w:sz w:val="24"/>
        </w:rPr>
        <w:t xml:space="preserve">: </w:t>
      </w:r>
    </w:p>
    <w:p w14:paraId="1C9FEA80" w14:textId="77777777" w:rsidR="00AD3158" w:rsidRDefault="00AD3158" w:rsidP="00AD3158">
      <w:pPr>
        <w:spacing w:after="0"/>
        <w:ind w:left="360"/>
        <w:rPr>
          <w:rFonts w:ascii="Museo Sans Cond 300" w:hAnsi="Museo Sans Cond 300"/>
          <w:sz w:val="24"/>
        </w:rPr>
      </w:pPr>
      <w:r>
        <w:rPr>
          <w:rFonts w:ascii="Museo Sans Cond 300" w:hAnsi="Museo Sans Cond 300"/>
          <w:sz w:val="24"/>
        </w:rPr>
        <w:t>Optikai hálózaton:</w:t>
      </w:r>
    </w:p>
    <w:p w14:paraId="3DF3FD87" w14:textId="77777777" w:rsidR="00AD3158" w:rsidRPr="001672B5" w:rsidRDefault="00AD3158" w:rsidP="00AD3158">
      <w:pPr>
        <w:pStyle w:val="Listaszerbekezds"/>
        <w:numPr>
          <w:ilvl w:val="0"/>
          <w:numId w:val="4"/>
        </w:numPr>
        <w:spacing w:after="0"/>
        <w:rPr>
          <w:rFonts w:ascii="Museo Sans Cond 300" w:hAnsi="Museo Sans Cond 300"/>
          <w:sz w:val="24"/>
        </w:rPr>
      </w:pPr>
      <w:r w:rsidRPr="001672B5">
        <w:rPr>
          <w:rFonts w:ascii="Museo Sans Cond 300" w:hAnsi="Museo Sans Cond 300"/>
          <w:sz w:val="24"/>
        </w:rPr>
        <w:t xml:space="preserve">kínált </w:t>
      </w:r>
      <w:r>
        <w:rPr>
          <w:rFonts w:ascii="Museo Sans Cond 300" w:hAnsi="Museo Sans Cond 300"/>
          <w:sz w:val="24"/>
        </w:rPr>
        <w:t>letöltési sebesség: 12</w:t>
      </w:r>
      <w:r w:rsidRPr="001672B5">
        <w:rPr>
          <w:rFonts w:ascii="Museo Sans Cond 300" w:hAnsi="Museo Sans Cond 300"/>
          <w:sz w:val="24"/>
        </w:rPr>
        <w:t xml:space="preserve">0 </w:t>
      </w:r>
      <w:proofErr w:type="spellStart"/>
      <w:r w:rsidRPr="001672B5">
        <w:rPr>
          <w:rFonts w:ascii="Museo Sans Cond 300" w:hAnsi="Museo Sans Cond 300"/>
          <w:sz w:val="24"/>
        </w:rPr>
        <w:t>Mbit</w:t>
      </w:r>
      <w:proofErr w:type="spellEnd"/>
      <w:r w:rsidRPr="001672B5">
        <w:rPr>
          <w:rFonts w:ascii="Museo Sans Cond 300" w:hAnsi="Museo Sans Cond 300"/>
          <w:sz w:val="24"/>
        </w:rPr>
        <w:t>/s (</w:t>
      </w:r>
      <w:r>
        <w:rPr>
          <w:rFonts w:ascii="Museo Sans Cond 300" w:hAnsi="Museo Sans Cond 300"/>
          <w:sz w:val="24"/>
        </w:rPr>
        <w:t>50</w:t>
      </w:r>
      <w:r w:rsidRPr="001672B5">
        <w:rPr>
          <w:rFonts w:ascii="Museo Sans Cond 300" w:hAnsi="Museo Sans Cond 300"/>
          <w:sz w:val="24"/>
        </w:rPr>
        <w:t xml:space="preserve"> </w:t>
      </w:r>
      <w:proofErr w:type="spellStart"/>
      <w:r w:rsidRPr="001672B5">
        <w:rPr>
          <w:rFonts w:ascii="Museo Sans Cond 300" w:hAnsi="Museo Sans Cond 300"/>
          <w:sz w:val="24"/>
        </w:rPr>
        <w:t>Mbit</w:t>
      </w:r>
      <w:proofErr w:type="spellEnd"/>
      <w:r w:rsidRPr="001672B5">
        <w:rPr>
          <w:rFonts w:ascii="Museo Sans Cond 300" w:hAnsi="Museo Sans Cond 300"/>
          <w:sz w:val="24"/>
        </w:rPr>
        <w:t>/s garantált)</w:t>
      </w:r>
    </w:p>
    <w:p w14:paraId="5451F364" w14:textId="77777777" w:rsidR="00AD3158" w:rsidRPr="00004210" w:rsidRDefault="00AD3158" w:rsidP="00AD3158">
      <w:pPr>
        <w:pStyle w:val="Listaszerbekezds"/>
        <w:numPr>
          <w:ilvl w:val="0"/>
          <w:numId w:val="4"/>
        </w:numPr>
        <w:spacing w:after="0"/>
        <w:rPr>
          <w:rFonts w:ascii="Museo Sans Cond 300" w:hAnsi="Museo Sans Cond 300"/>
          <w:sz w:val="24"/>
        </w:rPr>
      </w:pPr>
      <w:r w:rsidRPr="001672B5">
        <w:rPr>
          <w:rFonts w:ascii="Museo Sans Cond 300" w:hAnsi="Museo Sans Cond 300"/>
          <w:sz w:val="24"/>
        </w:rPr>
        <w:t>kínált fe</w:t>
      </w:r>
      <w:r>
        <w:rPr>
          <w:rFonts w:ascii="Museo Sans Cond 300" w:hAnsi="Museo Sans Cond 300"/>
          <w:sz w:val="24"/>
        </w:rPr>
        <w:t xml:space="preserve">ltöltési sebesség:50 </w:t>
      </w:r>
      <w:proofErr w:type="spellStart"/>
      <w:r>
        <w:rPr>
          <w:rFonts w:ascii="Museo Sans Cond 300" w:hAnsi="Museo Sans Cond 300"/>
          <w:sz w:val="24"/>
        </w:rPr>
        <w:t>Mbit</w:t>
      </w:r>
      <w:proofErr w:type="spellEnd"/>
      <w:r>
        <w:rPr>
          <w:rFonts w:ascii="Museo Sans Cond 300" w:hAnsi="Museo Sans Cond 300"/>
          <w:sz w:val="24"/>
        </w:rPr>
        <w:t xml:space="preserve">/s (25 </w:t>
      </w:r>
      <w:proofErr w:type="spellStart"/>
      <w:r w:rsidRPr="001672B5">
        <w:rPr>
          <w:rFonts w:ascii="Museo Sans Cond 300" w:hAnsi="Museo Sans Cond 300"/>
          <w:sz w:val="24"/>
        </w:rPr>
        <w:t>Mbit</w:t>
      </w:r>
      <w:proofErr w:type="spellEnd"/>
      <w:r w:rsidRPr="001672B5">
        <w:rPr>
          <w:rFonts w:ascii="Museo Sans Cond 300" w:hAnsi="Museo Sans Cond 300"/>
          <w:sz w:val="24"/>
        </w:rPr>
        <w:t>/s garantált)</w:t>
      </w:r>
    </w:p>
    <w:p w14:paraId="66F32AE1" w14:textId="77777777" w:rsidR="00F03ECC" w:rsidRDefault="00AD3158">
      <w:pPr>
        <w:spacing w:after="0"/>
        <w:ind w:left="360"/>
        <w:rPr>
          <w:rFonts w:ascii="Museo Sans Cond 300" w:hAnsi="Museo Sans Cond 300"/>
          <w:sz w:val="24"/>
        </w:rPr>
      </w:pPr>
      <w:r>
        <w:rPr>
          <w:rFonts w:ascii="Museo Sans Cond 300" w:hAnsi="Museo Sans Cond 300"/>
          <w:sz w:val="24"/>
        </w:rPr>
        <w:t xml:space="preserve">Kábel </w:t>
      </w:r>
      <w:r w:rsidRPr="000650D6">
        <w:rPr>
          <w:rFonts w:ascii="Museo Sans Cond 300" w:hAnsi="Museo Sans Cond 300"/>
          <w:sz w:val="24"/>
        </w:rPr>
        <w:t>hálózaton</w:t>
      </w:r>
      <w:r>
        <w:rPr>
          <w:rFonts w:ascii="Museo Sans Cond 300" w:hAnsi="Museo Sans Cond 300"/>
          <w:sz w:val="24"/>
        </w:rPr>
        <w:t>:</w:t>
      </w:r>
    </w:p>
    <w:p w14:paraId="19C0D4A1" w14:textId="77777777" w:rsidR="00004210" w:rsidRPr="001672B5" w:rsidRDefault="00004210" w:rsidP="00004210">
      <w:pPr>
        <w:pStyle w:val="Listaszerbekezds"/>
        <w:numPr>
          <w:ilvl w:val="0"/>
          <w:numId w:val="4"/>
        </w:numPr>
        <w:spacing w:after="0"/>
        <w:rPr>
          <w:rFonts w:ascii="Museo Sans Cond 300" w:hAnsi="Museo Sans Cond 300"/>
          <w:sz w:val="24"/>
        </w:rPr>
      </w:pPr>
      <w:r w:rsidRPr="001672B5">
        <w:rPr>
          <w:rFonts w:ascii="Museo Sans Cond 300" w:hAnsi="Museo Sans Cond 300"/>
          <w:sz w:val="24"/>
        </w:rPr>
        <w:t xml:space="preserve">kínált </w:t>
      </w:r>
      <w:r>
        <w:rPr>
          <w:rFonts w:ascii="Museo Sans Cond 300" w:hAnsi="Museo Sans Cond 300"/>
          <w:sz w:val="24"/>
        </w:rPr>
        <w:t>letöltési sebesség: 12</w:t>
      </w:r>
      <w:r w:rsidRPr="001672B5">
        <w:rPr>
          <w:rFonts w:ascii="Museo Sans Cond 300" w:hAnsi="Museo Sans Cond 300"/>
          <w:sz w:val="24"/>
        </w:rPr>
        <w:t xml:space="preserve">0 </w:t>
      </w:r>
      <w:proofErr w:type="spellStart"/>
      <w:r w:rsidRPr="001672B5">
        <w:rPr>
          <w:rFonts w:ascii="Museo Sans Cond 300" w:hAnsi="Museo Sans Cond 300"/>
          <w:sz w:val="24"/>
        </w:rPr>
        <w:t>Mbit</w:t>
      </w:r>
      <w:proofErr w:type="spellEnd"/>
      <w:r w:rsidRPr="001672B5">
        <w:rPr>
          <w:rFonts w:ascii="Museo Sans Cond 300" w:hAnsi="Museo Sans Cond 300"/>
          <w:sz w:val="24"/>
        </w:rPr>
        <w:t>/s (1</w:t>
      </w:r>
      <w:r w:rsidR="004B35CC">
        <w:rPr>
          <w:rFonts w:ascii="Museo Sans Cond 300" w:hAnsi="Museo Sans Cond 300"/>
          <w:sz w:val="24"/>
        </w:rPr>
        <w:t>5</w:t>
      </w:r>
      <w:r w:rsidRPr="001672B5">
        <w:rPr>
          <w:rFonts w:ascii="Museo Sans Cond 300" w:hAnsi="Museo Sans Cond 300"/>
          <w:sz w:val="24"/>
        </w:rPr>
        <w:t xml:space="preserve"> </w:t>
      </w:r>
      <w:proofErr w:type="spellStart"/>
      <w:r w:rsidRPr="001672B5">
        <w:rPr>
          <w:rFonts w:ascii="Museo Sans Cond 300" w:hAnsi="Museo Sans Cond 300"/>
          <w:sz w:val="24"/>
        </w:rPr>
        <w:t>Mbit</w:t>
      </w:r>
      <w:proofErr w:type="spellEnd"/>
      <w:r w:rsidRPr="001672B5">
        <w:rPr>
          <w:rFonts w:ascii="Museo Sans Cond 300" w:hAnsi="Museo Sans Cond 300"/>
          <w:sz w:val="24"/>
        </w:rPr>
        <w:t>/s garantált)</w:t>
      </w:r>
    </w:p>
    <w:p w14:paraId="15A9E4A1" w14:textId="77777777" w:rsidR="00004210" w:rsidRPr="00004210" w:rsidRDefault="00004210" w:rsidP="00004210">
      <w:pPr>
        <w:pStyle w:val="Listaszerbekezds"/>
        <w:numPr>
          <w:ilvl w:val="0"/>
          <w:numId w:val="4"/>
        </w:numPr>
        <w:spacing w:after="0"/>
        <w:rPr>
          <w:rFonts w:ascii="Museo Sans Cond 300" w:hAnsi="Museo Sans Cond 300"/>
          <w:sz w:val="24"/>
        </w:rPr>
      </w:pPr>
      <w:r w:rsidRPr="001672B5">
        <w:rPr>
          <w:rFonts w:ascii="Museo Sans Cond 300" w:hAnsi="Museo Sans Cond 300"/>
          <w:sz w:val="24"/>
        </w:rPr>
        <w:t>kínált fe</w:t>
      </w:r>
      <w:r w:rsidR="00F04A32">
        <w:rPr>
          <w:rFonts w:ascii="Museo Sans Cond 300" w:hAnsi="Museo Sans Cond 300"/>
          <w:sz w:val="24"/>
        </w:rPr>
        <w:t>ltöltési sebesség: 1</w:t>
      </w:r>
      <w:r w:rsidR="004B35CC">
        <w:rPr>
          <w:rFonts w:ascii="Museo Sans Cond 300" w:hAnsi="Museo Sans Cond 300"/>
          <w:sz w:val="24"/>
        </w:rPr>
        <w:t>0</w:t>
      </w:r>
      <w:r w:rsidR="00F04A32">
        <w:rPr>
          <w:rFonts w:ascii="Museo Sans Cond 300" w:hAnsi="Museo Sans Cond 300"/>
          <w:sz w:val="24"/>
        </w:rPr>
        <w:t xml:space="preserve"> </w:t>
      </w:r>
      <w:proofErr w:type="spellStart"/>
      <w:r w:rsidR="00F04A32">
        <w:rPr>
          <w:rFonts w:ascii="Museo Sans Cond 300" w:hAnsi="Museo Sans Cond 300"/>
          <w:sz w:val="24"/>
        </w:rPr>
        <w:t>Mbit</w:t>
      </w:r>
      <w:proofErr w:type="spellEnd"/>
      <w:r w:rsidR="00F04A32">
        <w:rPr>
          <w:rFonts w:ascii="Museo Sans Cond 300" w:hAnsi="Museo Sans Cond 300"/>
          <w:sz w:val="24"/>
        </w:rPr>
        <w:t xml:space="preserve">/s (2 </w:t>
      </w:r>
      <w:proofErr w:type="spellStart"/>
      <w:r w:rsidRPr="001672B5">
        <w:rPr>
          <w:rFonts w:ascii="Museo Sans Cond 300" w:hAnsi="Museo Sans Cond 300"/>
          <w:sz w:val="24"/>
        </w:rPr>
        <w:t>Mbit</w:t>
      </w:r>
      <w:proofErr w:type="spellEnd"/>
      <w:r w:rsidRPr="001672B5">
        <w:rPr>
          <w:rFonts w:ascii="Museo Sans Cond 300" w:hAnsi="Museo Sans Cond 300"/>
          <w:sz w:val="24"/>
        </w:rPr>
        <w:t>/s garantált)</w:t>
      </w:r>
    </w:p>
    <w:p w14:paraId="31B4BA8C" w14:textId="77777777" w:rsidR="00346665" w:rsidRPr="001672B5" w:rsidRDefault="0064063B" w:rsidP="0064063B">
      <w:pPr>
        <w:tabs>
          <w:tab w:val="left" w:pos="5628"/>
        </w:tabs>
        <w:spacing w:after="0"/>
        <w:rPr>
          <w:rFonts w:ascii="Museo Sans Cond 300" w:hAnsi="Museo Sans Cond 300"/>
          <w:sz w:val="24"/>
        </w:rPr>
      </w:pPr>
      <w:r w:rsidRPr="001672B5">
        <w:rPr>
          <w:rFonts w:ascii="Museo Sans Cond 300" w:hAnsi="Museo Sans Cond 300"/>
          <w:sz w:val="24"/>
        </w:rPr>
        <w:tab/>
      </w:r>
    </w:p>
    <w:p w14:paraId="7D656053" w14:textId="77777777" w:rsidR="00D965DB" w:rsidRDefault="00346665" w:rsidP="00D965DB">
      <w:pPr>
        <w:spacing w:after="0"/>
        <w:rPr>
          <w:rFonts w:ascii="Museo Sans Cond 300" w:hAnsi="Museo Sans Cond 300"/>
          <w:sz w:val="24"/>
        </w:rPr>
      </w:pPr>
      <w:r w:rsidRPr="001672B5">
        <w:rPr>
          <w:rFonts w:ascii="Museo Sans Cond 300" w:hAnsi="Museo Sans Cond 300"/>
          <w:sz w:val="24"/>
        </w:rPr>
        <w:t xml:space="preserve">Kábel és optikai </w:t>
      </w:r>
      <w:r w:rsidR="00D965DB" w:rsidRPr="001672B5">
        <w:rPr>
          <w:rFonts w:ascii="Museo Sans Cond 300" w:hAnsi="Museo Sans Cond 300"/>
          <w:sz w:val="24"/>
        </w:rPr>
        <w:t xml:space="preserve">technológián elérhető </w:t>
      </w:r>
      <w:r w:rsidR="00D44026">
        <w:rPr>
          <w:rFonts w:ascii="Museo Sans Cond 300" w:hAnsi="Museo Sans Cond 300"/>
          <w:sz w:val="24"/>
        </w:rPr>
        <w:t xml:space="preserve">Flip Otthon csomag mellé </w:t>
      </w:r>
      <w:r w:rsidR="006265C1" w:rsidRPr="001672B5">
        <w:rPr>
          <w:rFonts w:ascii="Museo Sans Cond 300" w:hAnsi="Museo Sans Cond 300"/>
          <w:sz w:val="24"/>
        </w:rPr>
        <w:t>„100Mbit/s S</w:t>
      </w:r>
      <w:r w:rsidR="00D965DB" w:rsidRPr="001672B5">
        <w:rPr>
          <w:rFonts w:ascii="Museo Sans Cond 300" w:hAnsi="Museo Sans Cond 300"/>
          <w:sz w:val="24"/>
        </w:rPr>
        <w:t>ebesség növelő opció</w:t>
      </w:r>
      <w:proofErr w:type="gramStart"/>
      <w:r w:rsidR="006265C1" w:rsidRPr="001672B5">
        <w:rPr>
          <w:rFonts w:ascii="Museo Sans Cond 300" w:hAnsi="Museo Sans Cond 300"/>
          <w:sz w:val="24"/>
        </w:rPr>
        <w:t>”,</w:t>
      </w:r>
      <w:r w:rsidR="00D965DB" w:rsidRPr="001672B5">
        <w:rPr>
          <w:rFonts w:ascii="Museo Sans Cond 300" w:hAnsi="Museo Sans Cond 300"/>
          <w:sz w:val="24"/>
        </w:rPr>
        <w:t xml:space="preserve">  </w:t>
      </w:r>
      <w:r w:rsidR="003F2729">
        <w:rPr>
          <w:rFonts w:ascii="Museo Sans Cond 300" w:hAnsi="Museo Sans Cond 300"/>
          <w:sz w:val="24"/>
        </w:rPr>
        <w:t>és</w:t>
      </w:r>
      <w:proofErr w:type="gramEnd"/>
      <w:r w:rsidR="003F2729">
        <w:rPr>
          <w:rFonts w:ascii="Museo Sans Cond 300" w:hAnsi="Museo Sans Cond 300"/>
          <w:sz w:val="24"/>
        </w:rPr>
        <w:t xml:space="preserve"> </w:t>
      </w:r>
      <w:r w:rsidR="00D44026">
        <w:rPr>
          <w:rFonts w:ascii="Museo Sans Cond 300" w:hAnsi="Museo Sans Cond 300"/>
          <w:sz w:val="24"/>
        </w:rPr>
        <w:t xml:space="preserve">Flip Otthon+ csomaggal </w:t>
      </w:r>
      <w:r w:rsidR="003F2729">
        <w:rPr>
          <w:rFonts w:ascii="Museo Sans Cond 300" w:hAnsi="Museo Sans Cond 300"/>
          <w:sz w:val="24"/>
        </w:rPr>
        <w:t xml:space="preserve">„130 </w:t>
      </w:r>
      <w:proofErr w:type="spellStart"/>
      <w:r w:rsidR="003F2729">
        <w:rPr>
          <w:rFonts w:ascii="Museo Sans Cond 300" w:hAnsi="Museo Sans Cond 300"/>
          <w:sz w:val="24"/>
        </w:rPr>
        <w:t>Mbit</w:t>
      </w:r>
      <w:proofErr w:type="spellEnd"/>
      <w:r w:rsidR="003F2729">
        <w:rPr>
          <w:rFonts w:ascii="Museo Sans Cond 300" w:hAnsi="Museo Sans Cond 300"/>
          <w:sz w:val="24"/>
        </w:rPr>
        <w:t>/s Sebesség növelő opció</w:t>
      </w:r>
      <w:r w:rsidR="00D44026">
        <w:rPr>
          <w:rFonts w:ascii="Museo Sans Cond 300" w:hAnsi="Museo Sans Cond 300"/>
          <w:sz w:val="24"/>
        </w:rPr>
        <w:t>”</w:t>
      </w:r>
      <w:r w:rsidR="003F2729">
        <w:rPr>
          <w:rFonts w:ascii="Museo Sans Cond 300" w:hAnsi="Museo Sans Cond 300"/>
          <w:sz w:val="24"/>
        </w:rPr>
        <w:t xml:space="preserve">, </w:t>
      </w:r>
      <w:r w:rsidR="00D965DB" w:rsidRPr="001672B5">
        <w:rPr>
          <w:rFonts w:ascii="Museo Sans Cond 300" w:hAnsi="Museo Sans Cond 300"/>
          <w:sz w:val="24"/>
        </w:rPr>
        <w:t>amely adott számázási ciklusban egy</w:t>
      </w:r>
      <w:r w:rsidR="006265C1" w:rsidRPr="001672B5">
        <w:rPr>
          <w:rFonts w:ascii="Museo Sans Cond 300" w:hAnsi="Museo Sans Cond 300"/>
          <w:sz w:val="24"/>
        </w:rPr>
        <w:t xml:space="preserve"> alkalommal </w:t>
      </w:r>
      <w:r w:rsidR="00D965DB" w:rsidRPr="001672B5">
        <w:rPr>
          <w:rFonts w:ascii="Museo Sans Cond 300" w:hAnsi="Museo Sans Cond 300"/>
          <w:sz w:val="24"/>
        </w:rPr>
        <w:t>be- és kikapcsolható, és a kínált le- és feltöltési sebességeket változtatja:</w:t>
      </w:r>
    </w:p>
    <w:p w14:paraId="352D5DB1" w14:textId="77777777" w:rsidR="00004210" w:rsidRPr="001672B5" w:rsidRDefault="00004210" w:rsidP="00D965DB">
      <w:pPr>
        <w:spacing w:after="0"/>
        <w:rPr>
          <w:rFonts w:ascii="Museo Sans Cond 300" w:hAnsi="Museo Sans Cond 300"/>
          <w:sz w:val="24"/>
        </w:rPr>
      </w:pPr>
      <w:r>
        <w:rPr>
          <w:rFonts w:ascii="Museo Sans Cond 300" w:hAnsi="Museo Sans Cond 300"/>
          <w:sz w:val="24"/>
        </w:rPr>
        <w:t>Flip Otthon csomag esetén</w:t>
      </w:r>
      <w:r w:rsidR="003F2729">
        <w:rPr>
          <w:rFonts w:ascii="Museo Sans Cond 300" w:hAnsi="Museo Sans Cond 300"/>
          <w:sz w:val="24"/>
        </w:rPr>
        <w:t xml:space="preserve"> „</w:t>
      </w:r>
      <w:r w:rsidR="003F2729" w:rsidRPr="001672B5">
        <w:rPr>
          <w:rFonts w:ascii="Museo Sans Cond 300" w:hAnsi="Museo Sans Cond 300"/>
          <w:sz w:val="24"/>
        </w:rPr>
        <w:t>100</w:t>
      </w:r>
      <w:r w:rsidR="003F2729">
        <w:rPr>
          <w:rFonts w:ascii="Museo Sans Cond 300" w:hAnsi="Museo Sans Cond 300"/>
          <w:sz w:val="24"/>
        </w:rPr>
        <w:t xml:space="preserve"> </w:t>
      </w:r>
      <w:proofErr w:type="spellStart"/>
      <w:r w:rsidR="003F2729" w:rsidRPr="001672B5">
        <w:rPr>
          <w:rFonts w:ascii="Museo Sans Cond 300" w:hAnsi="Museo Sans Cond 300"/>
          <w:sz w:val="24"/>
        </w:rPr>
        <w:t>Mbit</w:t>
      </w:r>
      <w:proofErr w:type="spellEnd"/>
      <w:r w:rsidR="003F2729" w:rsidRPr="001672B5">
        <w:rPr>
          <w:rFonts w:ascii="Museo Sans Cond 300" w:hAnsi="Museo Sans Cond 300"/>
          <w:sz w:val="24"/>
        </w:rPr>
        <w:t>/s Sebesség növelő opció</w:t>
      </w:r>
      <w:r w:rsidR="003F2729">
        <w:rPr>
          <w:rFonts w:ascii="Museo Sans Cond 300" w:hAnsi="Museo Sans Cond 300"/>
          <w:sz w:val="24"/>
        </w:rPr>
        <w:t>” érhető el</w:t>
      </w:r>
      <w:r w:rsidR="00EC2E26">
        <w:rPr>
          <w:rFonts w:ascii="Museo Sans Cond 300" w:hAnsi="Museo Sans Cond 300"/>
          <w:sz w:val="24"/>
        </w:rPr>
        <w:t>, az opcióval</w:t>
      </w:r>
    </w:p>
    <w:p w14:paraId="28702DCA" w14:textId="77777777" w:rsidR="00D965DB" w:rsidRPr="001672B5" w:rsidRDefault="00EC2E26" w:rsidP="00D965DB">
      <w:pPr>
        <w:pStyle w:val="Listaszerbekezds"/>
        <w:numPr>
          <w:ilvl w:val="0"/>
          <w:numId w:val="4"/>
        </w:numPr>
        <w:spacing w:after="0"/>
        <w:rPr>
          <w:rFonts w:ascii="Museo Sans Cond 300" w:hAnsi="Museo Sans Cond 300"/>
          <w:sz w:val="24"/>
        </w:rPr>
      </w:pPr>
      <w:r>
        <w:rPr>
          <w:rFonts w:ascii="Museo Sans Cond 300" w:hAnsi="Museo Sans Cond 300"/>
          <w:sz w:val="24"/>
        </w:rPr>
        <w:t xml:space="preserve">kínált </w:t>
      </w:r>
      <w:r w:rsidR="00D965DB" w:rsidRPr="001672B5">
        <w:rPr>
          <w:rFonts w:ascii="Museo Sans Cond 300" w:hAnsi="Museo Sans Cond 300"/>
          <w:sz w:val="24"/>
        </w:rPr>
        <w:t xml:space="preserve">letöltési sebesség: 200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 xml:space="preserve">/s (garantált </w:t>
      </w:r>
      <w:r w:rsidR="003F2729">
        <w:rPr>
          <w:rFonts w:ascii="Museo Sans Cond 300" w:hAnsi="Museo Sans Cond 300"/>
          <w:sz w:val="24"/>
        </w:rPr>
        <w:t xml:space="preserve">érték </w:t>
      </w:r>
      <w:r w:rsidR="00D965DB" w:rsidRPr="001672B5">
        <w:rPr>
          <w:rFonts w:ascii="Museo Sans Cond 300" w:hAnsi="Museo Sans Cond 300"/>
          <w:sz w:val="24"/>
        </w:rPr>
        <w:t xml:space="preserve">1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/s)</w:t>
      </w:r>
    </w:p>
    <w:p w14:paraId="729953BB" w14:textId="77777777" w:rsidR="00D965DB" w:rsidRDefault="00EC2E26" w:rsidP="00D965DB">
      <w:pPr>
        <w:pStyle w:val="Listaszerbekezds"/>
        <w:numPr>
          <w:ilvl w:val="0"/>
          <w:numId w:val="4"/>
        </w:numPr>
        <w:spacing w:after="0"/>
        <w:rPr>
          <w:rFonts w:ascii="Museo Sans Cond 300" w:hAnsi="Museo Sans Cond 300"/>
          <w:sz w:val="24"/>
        </w:rPr>
      </w:pPr>
      <w:r>
        <w:rPr>
          <w:rFonts w:ascii="Museo Sans Cond 300" w:hAnsi="Museo Sans Cond 300"/>
          <w:sz w:val="24"/>
        </w:rPr>
        <w:t xml:space="preserve">kínált </w:t>
      </w:r>
      <w:r w:rsidR="00D965DB" w:rsidRPr="001672B5">
        <w:rPr>
          <w:rFonts w:ascii="Museo Sans Cond 300" w:hAnsi="Museo Sans Cond 300"/>
          <w:sz w:val="24"/>
        </w:rPr>
        <w:t xml:space="preserve">feltöltési sebesség: 20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 xml:space="preserve">/s (garantált </w:t>
      </w:r>
      <w:r w:rsidR="003F2729">
        <w:rPr>
          <w:rFonts w:ascii="Museo Sans Cond 300" w:hAnsi="Museo Sans Cond 300"/>
          <w:sz w:val="24"/>
        </w:rPr>
        <w:t xml:space="preserve">érték </w:t>
      </w:r>
      <w:r w:rsidR="00D965DB" w:rsidRPr="001672B5">
        <w:rPr>
          <w:rFonts w:ascii="Museo Sans Cond 300" w:hAnsi="Museo Sans Cond 300"/>
          <w:sz w:val="24"/>
        </w:rPr>
        <w:t xml:space="preserve">1 </w:t>
      </w:r>
      <w:proofErr w:type="spellStart"/>
      <w:r w:rsidR="00D965DB" w:rsidRPr="001672B5">
        <w:rPr>
          <w:rFonts w:ascii="Museo Sans Cond 300" w:hAnsi="Museo Sans Cond 300"/>
          <w:sz w:val="24"/>
        </w:rPr>
        <w:t>Mbit</w:t>
      </w:r>
      <w:proofErr w:type="spellEnd"/>
      <w:r w:rsidR="00D965DB" w:rsidRPr="001672B5">
        <w:rPr>
          <w:rFonts w:ascii="Museo Sans Cond 300" w:hAnsi="Museo Sans Cond 300"/>
          <w:sz w:val="24"/>
        </w:rPr>
        <w:t>/s)</w:t>
      </w:r>
    </w:p>
    <w:p w14:paraId="7F2E135B" w14:textId="77777777" w:rsidR="00E36C3D" w:rsidRPr="00E36C3D" w:rsidRDefault="00004210" w:rsidP="00E36C3D">
      <w:pPr>
        <w:spacing w:after="0"/>
        <w:rPr>
          <w:rFonts w:ascii="Museo Sans Cond 300" w:hAnsi="Museo Sans Cond 300"/>
          <w:sz w:val="24"/>
        </w:rPr>
      </w:pPr>
      <w:r>
        <w:rPr>
          <w:rFonts w:ascii="Museo Sans Cond 300" w:hAnsi="Museo Sans Cond 300"/>
          <w:sz w:val="24"/>
        </w:rPr>
        <w:lastRenderedPageBreak/>
        <w:t>Flip Otthon+ csomag esetén</w:t>
      </w:r>
      <w:r w:rsidR="003F2729">
        <w:rPr>
          <w:rFonts w:ascii="Museo Sans Cond 300" w:hAnsi="Museo Sans Cond 300"/>
          <w:sz w:val="24"/>
        </w:rPr>
        <w:t xml:space="preserve"> „130</w:t>
      </w:r>
      <w:r w:rsidR="003F2729" w:rsidRPr="003F2729">
        <w:rPr>
          <w:rFonts w:ascii="Museo Sans Cond 300" w:hAnsi="Museo Sans Cond 300"/>
          <w:sz w:val="24"/>
        </w:rPr>
        <w:t xml:space="preserve"> </w:t>
      </w:r>
      <w:proofErr w:type="spellStart"/>
      <w:r w:rsidR="003F2729" w:rsidRPr="001672B5">
        <w:rPr>
          <w:rFonts w:ascii="Museo Sans Cond 300" w:hAnsi="Museo Sans Cond 300"/>
          <w:sz w:val="24"/>
        </w:rPr>
        <w:t>Mbit</w:t>
      </w:r>
      <w:proofErr w:type="spellEnd"/>
      <w:r w:rsidR="003F2729" w:rsidRPr="001672B5">
        <w:rPr>
          <w:rFonts w:ascii="Museo Sans Cond 300" w:hAnsi="Museo Sans Cond 300"/>
          <w:sz w:val="24"/>
        </w:rPr>
        <w:t>/s Sebesség</w:t>
      </w:r>
      <w:r w:rsidR="003F2729">
        <w:rPr>
          <w:rFonts w:ascii="Museo Sans Cond 300" w:hAnsi="Museo Sans Cond 300"/>
          <w:sz w:val="24"/>
        </w:rPr>
        <w:t xml:space="preserve"> </w:t>
      </w:r>
      <w:r w:rsidR="003F2729" w:rsidRPr="001672B5">
        <w:rPr>
          <w:rFonts w:ascii="Museo Sans Cond 300" w:hAnsi="Museo Sans Cond 300"/>
          <w:sz w:val="24"/>
        </w:rPr>
        <w:t>növelő opció</w:t>
      </w:r>
      <w:r w:rsidR="003F2729">
        <w:rPr>
          <w:rFonts w:ascii="Museo Sans Cond 300" w:hAnsi="Museo Sans Cond 300"/>
          <w:sz w:val="24"/>
        </w:rPr>
        <w:t>” érhető el</w:t>
      </w:r>
      <w:r w:rsidR="00EC2E26">
        <w:rPr>
          <w:rFonts w:ascii="Museo Sans Cond 300" w:hAnsi="Museo Sans Cond 300"/>
          <w:sz w:val="24"/>
        </w:rPr>
        <w:t>, az opcióval</w:t>
      </w:r>
    </w:p>
    <w:p w14:paraId="25A995F4" w14:textId="77777777" w:rsidR="00004210" w:rsidRPr="001672B5" w:rsidRDefault="00EC2E26" w:rsidP="00004210">
      <w:pPr>
        <w:pStyle w:val="Listaszerbekezds"/>
        <w:numPr>
          <w:ilvl w:val="0"/>
          <w:numId w:val="4"/>
        </w:numPr>
        <w:spacing w:after="0"/>
        <w:rPr>
          <w:rFonts w:ascii="Museo Sans Cond 300" w:hAnsi="Museo Sans Cond 300"/>
          <w:sz w:val="24"/>
        </w:rPr>
      </w:pPr>
      <w:r>
        <w:rPr>
          <w:rFonts w:ascii="Museo Sans Cond 300" w:hAnsi="Museo Sans Cond 300"/>
          <w:sz w:val="24"/>
        </w:rPr>
        <w:t xml:space="preserve">kínált </w:t>
      </w:r>
      <w:r w:rsidR="00004210">
        <w:rPr>
          <w:rFonts w:ascii="Museo Sans Cond 300" w:hAnsi="Museo Sans Cond 300"/>
          <w:sz w:val="24"/>
        </w:rPr>
        <w:t>letöltési sebesség: 25</w:t>
      </w:r>
      <w:r w:rsidR="00004210" w:rsidRPr="001672B5">
        <w:rPr>
          <w:rFonts w:ascii="Museo Sans Cond 300" w:hAnsi="Museo Sans Cond 300"/>
          <w:sz w:val="24"/>
        </w:rPr>
        <w:t xml:space="preserve">0 </w:t>
      </w:r>
      <w:proofErr w:type="spellStart"/>
      <w:r w:rsidR="00004210" w:rsidRPr="001672B5">
        <w:rPr>
          <w:rFonts w:ascii="Museo Sans Cond 300" w:hAnsi="Museo Sans Cond 300"/>
          <w:sz w:val="24"/>
        </w:rPr>
        <w:t>Mbit</w:t>
      </w:r>
      <w:proofErr w:type="spellEnd"/>
      <w:r w:rsidR="00004210" w:rsidRPr="001672B5">
        <w:rPr>
          <w:rFonts w:ascii="Museo Sans Cond 300" w:hAnsi="Museo Sans Cond 300"/>
          <w:sz w:val="24"/>
        </w:rPr>
        <w:t xml:space="preserve">/s (garantált </w:t>
      </w:r>
      <w:r w:rsidR="003F2729">
        <w:rPr>
          <w:rFonts w:ascii="Museo Sans Cond 300" w:hAnsi="Museo Sans Cond 300"/>
          <w:sz w:val="24"/>
        </w:rPr>
        <w:t xml:space="preserve">érték </w:t>
      </w:r>
      <w:r w:rsidR="00004210" w:rsidRPr="001672B5">
        <w:rPr>
          <w:rFonts w:ascii="Museo Sans Cond 300" w:hAnsi="Museo Sans Cond 300"/>
          <w:sz w:val="24"/>
        </w:rPr>
        <w:t>1</w:t>
      </w:r>
      <w:r w:rsidR="00FC0A83">
        <w:rPr>
          <w:rFonts w:ascii="Museo Sans Cond 300" w:hAnsi="Museo Sans Cond 300"/>
          <w:sz w:val="24"/>
        </w:rPr>
        <w:t>5</w:t>
      </w:r>
      <w:r w:rsidR="00004210" w:rsidRPr="001672B5">
        <w:rPr>
          <w:rFonts w:ascii="Museo Sans Cond 300" w:hAnsi="Museo Sans Cond 300"/>
          <w:sz w:val="24"/>
        </w:rPr>
        <w:t xml:space="preserve"> </w:t>
      </w:r>
      <w:proofErr w:type="spellStart"/>
      <w:r w:rsidR="00004210" w:rsidRPr="001672B5">
        <w:rPr>
          <w:rFonts w:ascii="Museo Sans Cond 300" w:hAnsi="Museo Sans Cond 300"/>
          <w:sz w:val="24"/>
        </w:rPr>
        <w:t>Mbit</w:t>
      </w:r>
      <w:proofErr w:type="spellEnd"/>
      <w:r w:rsidR="00004210" w:rsidRPr="001672B5">
        <w:rPr>
          <w:rFonts w:ascii="Museo Sans Cond 300" w:hAnsi="Museo Sans Cond 300"/>
          <w:sz w:val="24"/>
        </w:rPr>
        <w:t>/s)</w:t>
      </w:r>
    </w:p>
    <w:p w14:paraId="75EA69E9" w14:textId="77777777" w:rsidR="00346665" w:rsidRDefault="00EC2E26" w:rsidP="00346665">
      <w:pPr>
        <w:pStyle w:val="Listaszerbekezds"/>
        <w:numPr>
          <w:ilvl w:val="0"/>
          <w:numId w:val="4"/>
        </w:numPr>
        <w:spacing w:after="0"/>
        <w:rPr>
          <w:rFonts w:ascii="Museo Sans Cond 300" w:hAnsi="Museo Sans Cond 300"/>
          <w:sz w:val="24"/>
        </w:rPr>
      </w:pPr>
      <w:r w:rsidRPr="007E39B6">
        <w:rPr>
          <w:rFonts w:ascii="Museo Sans Cond 300" w:hAnsi="Museo Sans Cond 300"/>
          <w:sz w:val="24"/>
        </w:rPr>
        <w:t xml:space="preserve">kínált </w:t>
      </w:r>
      <w:r w:rsidR="00004210" w:rsidRPr="007E39B6">
        <w:rPr>
          <w:rFonts w:ascii="Museo Sans Cond 300" w:hAnsi="Museo Sans Cond 300"/>
          <w:sz w:val="24"/>
        </w:rPr>
        <w:t xml:space="preserve">feltöltési sebesség: 20 </w:t>
      </w:r>
      <w:proofErr w:type="spellStart"/>
      <w:r w:rsidR="00004210" w:rsidRPr="007E39B6">
        <w:rPr>
          <w:rFonts w:ascii="Museo Sans Cond 300" w:hAnsi="Museo Sans Cond 300"/>
          <w:sz w:val="24"/>
        </w:rPr>
        <w:t>Mbit</w:t>
      </w:r>
      <w:proofErr w:type="spellEnd"/>
      <w:r w:rsidR="00004210" w:rsidRPr="007E39B6">
        <w:rPr>
          <w:rFonts w:ascii="Museo Sans Cond 300" w:hAnsi="Museo Sans Cond 300"/>
          <w:sz w:val="24"/>
        </w:rPr>
        <w:t xml:space="preserve">/s (garantált </w:t>
      </w:r>
      <w:r w:rsidR="003F2729" w:rsidRPr="007E39B6">
        <w:rPr>
          <w:rFonts w:ascii="Museo Sans Cond 300" w:hAnsi="Museo Sans Cond 300"/>
          <w:sz w:val="24"/>
        </w:rPr>
        <w:t xml:space="preserve">érték </w:t>
      </w:r>
      <w:r w:rsidRPr="007E39B6">
        <w:rPr>
          <w:rFonts w:ascii="Museo Sans Cond 300" w:hAnsi="Museo Sans Cond 300"/>
          <w:sz w:val="24"/>
        </w:rPr>
        <w:t>4</w:t>
      </w:r>
      <w:r w:rsidR="00004210" w:rsidRPr="007E39B6">
        <w:rPr>
          <w:rFonts w:ascii="Museo Sans Cond 300" w:hAnsi="Museo Sans Cond 300"/>
          <w:sz w:val="24"/>
        </w:rPr>
        <w:t xml:space="preserve"> </w:t>
      </w:r>
      <w:proofErr w:type="spellStart"/>
      <w:r w:rsidR="00004210" w:rsidRPr="007E39B6">
        <w:rPr>
          <w:rFonts w:ascii="Museo Sans Cond 300" w:hAnsi="Museo Sans Cond 300"/>
          <w:sz w:val="24"/>
        </w:rPr>
        <w:t>Mbit</w:t>
      </w:r>
      <w:proofErr w:type="spellEnd"/>
      <w:r w:rsidR="00004210" w:rsidRPr="007E39B6">
        <w:rPr>
          <w:rFonts w:ascii="Museo Sans Cond 300" w:hAnsi="Museo Sans Cond 300"/>
          <w:sz w:val="24"/>
        </w:rPr>
        <w:t>/s)</w:t>
      </w:r>
    </w:p>
    <w:p w14:paraId="3CEDF94B" w14:textId="77777777" w:rsidR="007E39B6" w:rsidRDefault="007E39B6" w:rsidP="007E39B6">
      <w:pPr>
        <w:pStyle w:val="Listaszerbekezds"/>
        <w:spacing w:after="0"/>
        <w:rPr>
          <w:rFonts w:ascii="Museo Sans Cond 300" w:hAnsi="Museo Sans Cond 300"/>
          <w:sz w:val="24"/>
        </w:rPr>
      </w:pPr>
    </w:p>
    <w:p w14:paraId="10819096" w14:textId="77777777" w:rsidR="007E39B6" w:rsidRDefault="007E39B6" w:rsidP="007E39B6">
      <w:pPr>
        <w:pStyle w:val="Listaszerbekezds"/>
        <w:spacing w:after="0"/>
        <w:rPr>
          <w:rFonts w:ascii="Museo Sans Cond 300" w:hAnsi="Museo Sans Cond 300"/>
          <w:sz w:val="24"/>
        </w:rPr>
      </w:pPr>
    </w:p>
    <w:p w14:paraId="559471E7" w14:textId="77777777" w:rsidR="007E39B6" w:rsidRDefault="007E39B6" w:rsidP="007E39B6">
      <w:pPr>
        <w:pStyle w:val="Listaszerbekezds"/>
        <w:spacing w:after="0"/>
        <w:rPr>
          <w:rFonts w:ascii="Museo Sans Cond 300" w:hAnsi="Museo Sans Cond 300"/>
          <w:sz w:val="24"/>
        </w:rPr>
      </w:pPr>
    </w:p>
    <w:p w14:paraId="3AE29996" w14:textId="77777777" w:rsidR="007E39B6" w:rsidRDefault="007E39B6" w:rsidP="007E39B6">
      <w:pPr>
        <w:pStyle w:val="Listaszerbekezds"/>
        <w:spacing w:after="0"/>
        <w:rPr>
          <w:rFonts w:ascii="Museo Sans Cond 300" w:hAnsi="Museo Sans Cond 300"/>
          <w:sz w:val="24"/>
        </w:rPr>
      </w:pPr>
    </w:p>
    <w:tbl>
      <w:tblPr>
        <w:tblW w:w="6416" w:type="dxa"/>
        <w:tblInd w:w="57" w:type="dxa"/>
        <w:tblCellMar>
          <w:left w:w="70" w:type="dxa"/>
          <w:right w:w="70" w:type="dxa"/>
        </w:tblCellMar>
        <w:tblLook w:val="04A0" w:firstRow="1" w:lastRow="0" w:firstColumn="1" w:lastColumn="0" w:noHBand="0" w:noVBand="1"/>
      </w:tblPr>
      <w:tblGrid>
        <w:gridCol w:w="1998"/>
        <w:gridCol w:w="1559"/>
        <w:gridCol w:w="1059"/>
        <w:gridCol w:w="709"/>
        <w:gridCol w:w="1091"/>
      </w:tblGrid>
      <w:tr w:rsidR="00D965DB" w:rsidRPr="00802A76" w14:paraId="31224A22" w14:textId="77777777" w:rsidTr="00E433DE">
        <w:trPr>
          <w:trHeight w:val="240"/>
        </w:trPr>
        <w:tc>
          <w:tcPr>
            <w:tcW w:w="1998" w:type="dxa"/>
            <w:tcBorders>
              <w:top w:val="single" w:sz="4" w:space="0" w:color="auto"/>
              <w:left w:val="single" w:sz="4" w:space="0" w:color="auto"/>
              <w:bottom w:val="single" w:sz="4" w:space="0" w:color="auto"/>
              <w:right w:val="single" w:sz="4" w:space="0" w:color="auto"/>
            </w:tcBorders>
            <w:shd w:val="clear" w:color="auto" w:fill="auto"/>
            <w:hideMark/>
          </w:tcPr>
          <w:p w14:paraId="222AF433"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559" w:type="dxa"/>
            <w:tcBorders>
              <w:top w:val="single" w:sz="4" w:space="0" w:color="auto"/>
              <w:left w:val="nil"/>
              <w:bottom w:val="single" w:sz="4" w:space="0" w:color="auto"/>
              <w:right w:val="single" w:sz="4" w:space="0" w:color="auto"/>
            </w:tcBorders>
            <w:shd w:val="clear" w:color="auto" w:fill="auto"/>
            <w:noWrap/>
            <w:hideMark/>
          </w:tcPr>
          <w:p w14:paraId="64E700CC"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059" w:type="dxa"/>
            <w:tcBorders>
              <w:top w:val="single" w:sz="4" w:space="0" w:color="auto"/>
              <w:left w:val="nil"/>
              <w:bottom w:val="single" w:sz="4" w:space="0" w:color="auto"/>
              <w:right w:val="single" w:sz="4" w:space="0" w:color="auto"/>
            </w:tcBorders>
            <w:shd w:val="clear" w:color="auto" w:fill="auto"/>
            <w:hideMark/>
          </w:tcPr>
          <w:p w14:paraId="0D167BC3"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9" w:type="dxa"/>
            <w:tcBorders>
              <w:top w:val="single" w:sz="4" w:space="0" w:color="auto"/>
              <w:left w:val="nil"/>
              <w:bottom w:val="single" w:sz="4" w:space="0" w:color="auto"/>
              <w:right w:val="single" w:sz="4" w:space="0" w:color="auto"/>
            </w:tcBorders>
            <w:shd w:val="clear" w:color="auto" w:fill="auto"/>
            <w:hideMark/>
          </w:tcPr>
          <w:p w14:paraId="32969FAA"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091" w:type="dxa"/>
            <w:tcBorders>
              <w:top w:val="single" w:sz="4" w:space="0" w:color="auto"/>
              <w:left w:val="nil"/>
              <w:bottom w:val="single" w:sz="4" w:space="0" w:color="auto"/>
              <w:right w:val="single" w:sz="4" w:space="0" w:color="auto"/>
            </w:tcBorders>
            <w:shd w:val="clear" w:color="auto" w:fill="auto"/>
            <w:hideMark/>
          </w:tcPr>
          <w:p w14:paraId="5777FC98"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D965DB" w:rsidRPr="00802A76" w14:paraId="2503DAA4" w14:textId="77777777" w:rsidTr="00E433DE">
        <w:trPr>
          <w:trHeight w:val="240"/>
        </w:trPr>
        <w:tc>
          <w:tcPr>
            <w:tcW w:w="1998" w:type="dxa"/>
            <w:tcBorders>
              <w:top w:val="single" w:sz="4" w:space="0" w:color="auto"/>
              <w:left w:val="single" w:sz="4" w:space="0" w:color="auto"/>
              <w:bottom w:val="single" w:sz="4" w:space="0" w:color="auto"/>
              <w:right w:val="single" w:sz="4" w:space="0" w:color="auto"/>
            </w:tcBorders>
            <w:shd w:val="clear" w:color="auto" w:fill="auto"/>
            <w:hideMark/>
          </w:tcPr>
          <w:p w14:paraId="0B82B7F2" w14:textId="77777777" w:rsidR="00D965DB" w:rsidRPr="00F67A8B" w:rsidRDefault="00E433DE" w:rsidP="003F2729">
            <w:pPr>
              <w:spacing w:after="0" w:line="240" w:lineRule="auto"/>
              <w:rPr>
                <w:rFonts w:ascii="Museo Sans Cond 300" w:eastAsia="Times New Roman" w:hAnsi="Museo Sans Cond 300" w:cs="Calibri"/>
                <w:sz w:val="20"/>
                <w:szCs w:val="20"/>
                <w:lang w:eastAsia="hu-HU"/>
              </w:rPr>
            </w:pPr>
            <w:r>
              <w:rPr>
                <w:rFonts w:ascii="Museo Sans Cond 300" w:eastAsia="Times New Roman" w:hAnsi="Museo Sans Cond 300" w:cs="Calibri"/>
                <w:sz w:val="20"/>
                <w:szCs w:val="20"/>
                <w:lang w:eastAsia="hu-HU"/>
              </w:rPr>
              <w:t xml:space="preserve">100 </w:t>
            </w:r>
            <w:proofErr w:type="spellStart"/>
            <w:r>
              <w:rPr>
                <w:rFonts w:ascii="Museo Sans Cond 300" w:eastAsia="Times New Roman" w:hAnsi="Museo Sans Cond 300" w:cs="Calibri"/>
                <w:sz w:val="20"/>
                <w:szCs w:val="20"/>
                <w:lang w:eastAsia="hu-HU"/>
              </w:rPr>
              <w:t>Mbit</w:t>
            </w:r>
            <w:proofErr w:type="spellEnd"/>
            <w:r>
              <w:rPr>
                <w:rFonts w:ascii="Museo Sans Cond 300" w:eastAsia="Times New Roman" w:hAnsi="Museo Sans Cond 300" w:cs="Calibri"/>
                <w:sz w:val="20"/>
                <w:szCs w:val="20"/>
                <w:lang w:eastAsia="hu-HU"/>
              </w:rPr>
              <w:t xml:space="preserve">/s </w:t>
            </w:r>
            <w:r w:rsidR="006265C1" w:rsidRPr="00F67A8B">
              <w:rPr>
                <w:rFonts w:ascii="Museo Sans Cond 300" w:eastAsia="Times New Roman" w:hAnsi="Museo Sans Cond 300" w:cs="Calibri"/>
                <w:sz w:val="20"/>
                <w:szCs w:val="20"/>
                <w:lang w:eastAsia="hu-HU"/>
              </w:rPr>
              <w:t>Sebesség növelő opció</w:t>
            </w:r>
          </w:p>
        </w:tc>
        <w:tc>
          <w:tcPr>
            <w:tcW w:w="1559" w:type="dxa"/>
            <w:tcBorders>
              <w:top w:val="single" w:sz="4" w:space="0" w:color="auto"/>
              <w:left w:val="nil"/>
              <w:bottom w:val="single" w:sz="4" w:space="0" w:color="auto"/>
              <w:right w:val="single" w:sz="4" w:space="0" w:color="auto"/>
            </w:tcBorders>
            <w:shd w:val="clear" w:color="auto" w:fill="auto"/>
            <w:noWrap/>
            <w:hideMark/>
          </w:tcPr>
          <w:p w14:paraId="30D77E3B"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törthavi</w:t>
            </w:r>
          </w:p>
        </w:tc>
        <w:tc>
          <w:tcPr>
            <w:tcW w:w="1059" w:type="dxa"/>
            <w:tcBorders>
              <w:top w:val="single" w:sz="4" w:space="0" w:color="auto"/>
              <w:left w:val="nil"/>
              <w:bottom w:val="single" w:sz="4" w:space="0" w:color="auto"/>
              <w:right w:val="single" w:sz="4" w:space="0" w:color="auto"/>
            </w:tcBorders>
            <w:shd w:val="clear" w:color="auto" w:fill="auto"/>
            <w:hideMark/>
          </w:tcPr>
          <w:p w14:paraId="56126391"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847,4576 Ft</w:t>
            </w:r>
          </w:p>
        </w:tc>
        <w:tc>
          <w:tcPr>
            <w:tcW w:w="709" w:type="dxa"/>
            <w:tcBorders>
              <w:top w:val="single" w:sz="4" w:space="0" w:color="auto"/>
              <w:left w:val="nil"/>
              <w:bottom w:val="single" w:sz="4" w:space="0" w:color="auto"/>
              <w:right w:val="single" w:sz="4" w:space="0" w:color="auto"/>
            </w:tcBorders>
            <w:shd w:val="clear" w:color="auto" w:fill="auto"/>
            <w:hideMark/>
          </w:tcPr>
          <w:p w14:paraId="1A828C1E"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18%</w:t>
            </w:r>
          </w:p>
        </w:tc>
        <w:tc>
          <w:tcPr>
            <w:tcW w:w="1091" w:type="dxa"/>
            <w:tcBorders>
              <w:top w:val="single" w:sz="4" w:space="0" w:color="auto"/>
              <w:left w:val="nil"/>
              <w:bottom w:val="single" w:sz="4" w:space="0" w:color="auto"/>
              <w:right w:val="single" w:sz="4" w:space="0" w:color="auto"/>
            </w:tcBorders>
            <w:shd w:val="clear" w:color="auto" w:fill="auto"/>
            <w:hideMark/>
          </w:tcPr>
          <w:p w14:paraId="1D461798"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1 000 Ft</w:t>
            </w:r>
          </w:p>
        </w:tc>
      </w:tr>
      <w:tr w:rsidR="00E433DE" w:rsidRPr="00802A76" w14:paraId="7FA710D2" w14:textId="77777777" w:rsidTr="00E433DE">
        <w:trPr>
          <w:trHeight w:val="240"/>
        </w:trPr>
        <w:tc>
          <w:tcPr>
            <w:tcW w:w="1998" w:type="dxa"/>
            <w:tcBorders>
              <w:top w:val="single" w:sz="4" w:space="0" w:color="auto"/>
              <w:left w:val="single" w:sz="4" w:space="0" w:color="auto"/>
              <w:bottom w:val="single" w:sz="4" w:space="0" w:color="auto"/>
              <w:right w:val="single" w:sz="4" w:space="0" w:color="auto"/>
            </w:tcBorders>
            <w:shd w:val="clear" w:color="auto" w:fill="auto"/>
            <w:hideMark/>
          </w:tcPr>
          <w:p w14:paraId="1FE796CD" w14:textId="77777777" w:rsidR="00E433DE" w:rsidRDefault="00E433DE" w:rsidP="00E433DE">
            <w:pPr>
              <w:spacing w:after="0" w:line="240" w:lineRule="auto"/>
              <w:rPr>
                <w:rFonts w:ascii="Museo Sans Cond 300" w:eastAsia="Times New Roman" w:hAnsi="Museo Sans Cond 300" w:cs="Calibri"/>
                <w:sz w:val="20"/>
                <w:szCs w:val="20"/>
                <w:lang w:eastAsia="hu-HU"/>
              </w:rPr>
            </w:pPr>
            <w:r>
              <w:rPr>
                <w:rFonts w:ascii="Museo Sans Cond 300" w:eastAsia="Times New Roman" w:hAnsi="Museo Sans Cond 300" w:cs="Calibri"/>
                <w:sz w:val="20"/>
                <w:szCs w:val="20"/>
                <w:lang w:eastAsia="hu-HU"/>
              </w:rPr>
              <w:t xml:space="preserve">130 </w:t>
            </w:r>
            <w:proofErr w:type="spellStart"/>
            <w:r>
              <w:rPr>
                <w:rFonts w:ascii="Museo Sans Cond 300" w:eastAsia="Times New Roman" w:hAnsi="Museo Sans Cond 300" w:cs="Calibri"/>
                <w:sz w:val="20"/>
                <w:szCs w:val="20"/>
                <w:lang w:eastAsia="hu-HU"/>
              </w:rPr>
              <w:t>Mbit</w:t>
            </w:r>
            <w:proofErr w:type="spellEnd"/>
            <w:r>
              <w:rPr>
                <w:rFonts w:ascii="Museo Sans Cond 300" w:eastAsia="Times New Roman" w:hAnsi="Museo Sans Cond 300" w:cs="Calibri"/>
                <w:sz w:val="20"/>
                <w:szCs w:val="20"/>
                <w:lang w:eastAsia="hu-HU"/>
              </w:rPr>
              <w:t xml:space="preserve">/s </w:t>
            </w:r>
            <w:r w:rsidRPr="00F67A8B">
              <w:rPr>
                <w:rFonts w:ascii="Museo Sans Cond 300" w:eastAsia="Times New Roman" w:hAnsi="Museo Sans Cond 300" w:cs="Calibri"/>
                <w:sz w:val="20"/>
                <w:szCs w:val="20"/>
                <w:lang w:eastAsia="hu-HU"/>
              </w:rPr>
              <w:t>Sebesség növelő opció</w:t>
            </w:r>
          </w:p>
        </w:tc>
        <w:tc>
          <w:tcPr>
            <w:tcW w:w="1559" w:type="dxa"/>
            <w:tcBorders>
              <w:top w:val="single" w:sz="4" w:space="0" w:color="auto"/>
              <w:left w:val="nil"/>
              <w:bottom w:val="single" w:sz="4" w:space="0" w:color="auto"/>
              <w:right w:val="single" w:sz="4" w:space="0" w:color="auto"/>
            </w:tcBorders>
            <w:shd w:val="clear" w:color="auto" w:fill="auto"/>
            <w:noWrap/>
            <w:hideMark/>
          </w:tcPr>
          <w:p w14:paraId="12910C6B" w14:textId="77777777" w:rsidR="00E433DE" w:rsidRPr="00F67A8B" w:rsidRDefault="00E433DE"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törthavi</w:t>
            </w:r>
          </w:p>
        </w:tc>
        <w:tc>
          <w:tcPr>
            <w:tcW w:w="1059" w:type="dxa"/>
            <w:tcBorders>
              <w:top w:val="single" w:sz="4" w:space="0" w:color="auto"/>
              <w:left w:val="nil"/>
              <w:bottom w:val="single" w:sz="4" w:space="0" w:color="auto"/>
              <w:right w:val="single" w:sz="4" w:space="0" w:color="auto"/>
            </w:tcBorders>
            <w:shd w:val="clear" w:color="auto" w:fill="auto"/>
            <w:hideMark/>
          </w:tcPr>
          <w:p w14:paraId="61962575" w14:textId="77777777" w:rsidR="00E433DE" w:rsidRPr="00F67A8B" w:rsidRDefault="00E433DE"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847,4576 Ft</w:t>
            </w:r>
          </w:p>
        </w:tc>
        <w:tc>
          <w:tcPr>
            <w:tcW w:w="709" w:type="dxa"/>
            <w:tcBorders>
              <w:top w:val="single" w:sz="4" w:space="0" w:color="auto"/>
              <w:left w:val="nil"/>
              <w:bottom w:val="single" w:sz="4" w:space="0" w:color="auto"/>
              <w:right w:val="single" w:sz="4" w:space="0" w:color="auto"/>
            </w:tcBorders>
            <w:shd w:val="clear" w:color="auto" w:fill="auto"/>
            <w:hideMark/>
          </w:tcPr>
          <w:p w14:paraId="5827E95F" w14:textId="77777777" w:rsidR="00E433DE" w:rsidRPr="00F67A8B" w:rsidRDefault="00E433DE"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18%</w:t>
            </w:r>
          </w:p>
        </w:tc>
        <w:tc>
          <w:tcPr>
            <w:tcW w:w="1091" w:type="dxa"/>
            <w:tcBorders>
              <w:top w:val="single" w:sz="4" w:space="0" w:color="auto"/>
              <w:left w:val="nil"/>
              <w:bottom w:val="single" w:sz="4" w:space="0" w:color="auto"/>
              <w:right w:val="single" w:sz="4" w:space="0" w:color="auto"/>
            </w:tcBorders>
            <w:shd w:val="clear" w:color="auto" w:fill="auto"/>
            <w:hideMark/>
          </w:tcPr>
          <w:p w14:paraId="0E30C29F" w14:textId="77777777" w:rsidR="00E433DE" w:rsidRPr="00F67A8B" w:rsidRDefault="00E433DE"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1 000 Ft</w:t>
            </w:r>
          </w:p>
        </w:tc>
      </w:tr>
    </w:tbl>
    <w:p w14:paraId="473D37EF" w14:textId="77777777" w:rsidR="00D965DB" w:rsidRPr="001672B5" w:rsidRDefault="00D965DB" w:rsidP="00D965DB">
      <w:pPr>
        <w:spacing w:after="0"/>
        <w:rPr>
          <w:rFonts w:ascii="Museo Sans Cond 300" w:hAnsi="Museo Sans Cond 300"/>
          <w:sz w:val="24"/>
        </w:rPr>
      </w:pPr>
    </w:p>
    <w:p w14:paraId="1297982E" w14:textId="77777777" w:rsidR="00D965DB" w:rsidRPr="001672B5" w:rsidRDefault="00D965DB" w:rsidP="001672B5">
      <w:pPr>
        <w:spacing w:after="0"/>
        <w:outlineLvl w:val="0"/>
        <w:rPr>
          <w:rFonts w:ascii="Museo Sans Cond 300" w:hAnsi="Museo Sans Cond 300"/>
          <w:sz w:val="24"/>
        </w:rPr>
      </w:pPr>
      <w:r w:rsidRPr="001672B5">
        <w:rPr>
          <w:rFonts w:ascii="Museo Sans Cond 300" w:hAnsi="Museo Sans Cond 300"/>
          <w:sz w:val="24"/>
        </w:rPr>
        <w:t xml:space="preserve">Egyéb értéknövelt szolgáltatások nem érhetők el (pl. email, internet, webtárhely, fix IP cím, </w:t>
      </w:r>
      <w:proofErr w:type="spellStart"/>
      <w:r w:rsidRPr="001672B5">
        <w:rPr>
          <w:rFonts w:ascii="Museo Sans Cond 300" w:hAnsi="Museo Sans Cond 300"/>
          <w:sz w:val="24"/>
        </w:rPr>
        <w:t>domain</w:t>
      </w:r>
      <w:proofErr w:type="spellEnd"/>
      <w:r w:rsidRPr="001672B5">
        <w:rPr>
          <w:rFonts w:ascii="Museo Sans Cond 300" w:hAnsi="Museo Sans Cond 300"/>
          <w:sz w:val="24"/>
        </w:rPr>
        <w:t>).</w:t>
      </w:r>
    </w:p>
    <w:p w14:paraId="5CB5D3B5" w14:textId="77777777" w:rsidR="00D965DB" w:rsidRPr="001672B5" w:rsidRDefault="00D965DB" w:rsidP="00D965DB">
      <w:pPr>
        <w:spacing w:after="0"/>
        <w:rPr>
          <w:rFonts w:ascii="Museo Sans Cond 300" w:hAnsi="Museo Sans Cond 300"/>
          <w:sz w:val="24"/>
        </w:rPr>
      </w:pPr>
    </w:p>
    <w:p w14:paraId="4687AD08" w14:textId="77777777" w:rsidR="00D965DB" w:rsidRPr="00A83248" w:rsidRDefault="00F10DBC" w:rsidP="00A83248">
      <w:pPr>
        <w:pStyle w:val="EZ"/>
      </w:pPr>
      <w:bookmarkStart w:id="25" w:name="_Toc487634808"/>
      <w:r w:rsidRPr="00A83248">
        <w:t xml:space="preserve">4. </w:t>
      </w:r>
      <w:r w:rsidR="00D965DB" w:rsidRPr="00A83248">
        <w:t>Flip Telefon</w:t>
      </w:r>
      <w:bookmarkEnd w:id="25"/>
    </w:p>
    <w:p w14:paraId="5E05E36C" w14:textId="77777777" w:rsidR="004558B6" w:rsidRPr="00E433DE" w:rsidRDefault="004558B6" w:rsidP="004558B6">
      <w:pPr>
        <w:pStyle w:val="EZ"/>
        <w:rPr>
          <w:b w:val="0"/>
          <w:sz w:val="16"/>
          <w:szCs w:val="16"/>
        </w:rPr>
      </w:pPr>
      <w:bookmarkStart w:id="26" w:name="_Toc487634356"/>
      <w:bookmarkStart w:id="27" w:name="_Toc487634390"/>
      <w:bookmarkStart w:id="28" w:name="_Toc487634809"/>
      <w:r w:rsidRPr="00E433DE">
        <w:rPr>
          <w:b w:val="0"/>
          <w:sz w:val="16"/>
          <w:szCs w:val="16"/>
        </w:rPr>
        <w:t>Flip Otthon és Flip Ot</w:t>
      </w:r>
      <w:r>
        <w:rPr>
          <w:b w:val="0"/>
          <w:sz w:val="16"/>
          <w:szCs w:val="16"/>
        </w:rPr>
        <w:t>t</w:t>
      </w:r>
      <w:r w:rsidRPr="00E433DE">
        <w:rPr>
          <w:b w:val="0"/>
          <w:sz w:val="16"/>
          <w:szCs w:val="16"/>
        </w:rPr>
        <w:t>hon+ csomagban</w:t>
      </w:r>
      <w:bookmarkEnd w:id="26"/>
      <w:bookmarkEnd w:id="27"/>
      <w:bookmarkEnd w:id="28"/>
    </w:p>
    <w:p w14:paraId="22F28612" w14:textId="77777777" w:rsidR="004558B6" w:rsidRPr="001672B5" w:rsidRDefault="004558B6" w:rsidP="00F10DBC">
      <w:pPr>
        <w:pStyle w:val="EZ"/>
      </w:pPr>
    </w:p>
    <w:p w14:paraId="4D0E203A" w14:textId="77777777" w:rsidR="00D965DB" w:rsidRPr="001672B5" w:rsidRDefault="00346665" w:rsidP="00D965DB">
      <w:pPr>
        <w:spacing w:after="0"/>
        <w:rPr>
          <w:rFonts w:ascii="Museo Sans Cond 300" w:hAnsi="Museo Sans Cond 300"/>
          <w:sz w:val="24"/>
        </w:rPr>
      </w:pPr>
      <w:r w:rsidRPr="001672B5">
        <w:rPr>
          <w:rFonts w:ascii="Museo Sans Cond 300" w:hAnsi="Museo Sans Cond 300"/>
          <w:sz w:val="24"/>
        </w:rPr>
        <w:t xml:space="preserve">Percíjak: </w:t>
      </w:r>
    </w:p>
    <w:tbl>
      <w:tblPr>
        <w:tblW w:w="6416" w:type="dxa"/>
        <w:tblInd w:w="57" w:type="dxa"/>
        <w:tblCellMar>
          <w:left w:w="70" w:type="dxa"/>
          <w:right w:w="70" w:type="dxa"/>
        </w:tblCellMar>
        <w:tblLook w:val="04A0" w:firstRow="1" w:lastRow="0" w:firstColumn="1" w:lastColumn="0" w:noHBand="0" w:noVBand="1"/>
      </w:tblPr>
      <w:tblGrid>
        <w:gridCol w:w="1677"/>
        <w:gridCol w:w="1631"/>
        <w:gridCol w:w="1212"/>
        <w:gridCol w:w="689"/>
        <w:gridCol w:w="1207"/>
      </w:tblGrid>
      <w:tr w:rsidR="00D965DB" w:rsidRPr="00802A76" w14:paraId="0506FFB5" w14:textId="77777777" w:rsidTr="006D2A8C">
        <w:trPr>
          <w:trHeight w:val="240"/>
        </w:trPr>
        <w:tc>
          <w:tcPr>
            <w:tcW w:w="1677" w:type="dxa"/>
            <w:tcBorders>
              <w:top w:val="single" w:sz="4" w:space="0" w:color="auto"/>
              <w:left w:val="single" w:sz="4" w:space="0" w:color="auto"/>
              <w:bottom w:val="single" w:sz="4" w:space="0" w:color="auto"/>
              <w:right w:val="single" w:sz="4" w:space="0" w:color="auto"/>
            </w:tcBorders>
            <w:shd w:val="clear" w:color="auto" w:fill="auto"/>
            <w:hideMark/>
          </w:tcPr>
          <w:p w14:paraId="31F73A0C"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631" w:type="dxa"/>
            <w:tcBorders>
              <w:top w:val="single" w:sz="4" w:space="0" w:color="auto"/>
              <w:left w:val="nil"/>
              <w:bottom w:val="single" w:sz="4" w:space="0" w:color="auto"/>
              <w:right w:val="single" w:sz="4" w:space="0" w:color="auto"/>
            </w:tcBorders>
            <w:shd w:val="clear" w:color="auto" w:fill="auto"/>
            <w:noWrap/>
            <w:hideMark/>
          </w:tcPr>
          <w:p w14:paraId="747AA431"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212" w:type="dxa"/>
            <w:tcBorders>
              <w:top w:val="single" w:sz="4" w:space="0" w:color="auto"/>
              <w:left w:val="nil"/>
              <w:bottom w:val="single" w:sz="4" w:space="0" w:color="auto"/>
              <w:right w:val="single" w:sz="4" w:space="0" w:color="auto"/>
            </w:tcBorders>
            <w:shd w:val="clear" w:color="auto" w:fill="auto"/>
            <w:hideMark/>
          </w:tcPr>
          <w:p w14:paraId="1FF9D0BB"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689" w:type="dxa"/>
            <w:tcBorders>
              <w:top w:val="single" w:sz="4" w:space="0" w:color="auto"/>
              <w:left w:val="nil"/>
              <w:bottom w:val="single" w:sz="4" w:space="0" w:color="auto"/>
              <w:right w:val="single" w:sz="4" w:space="0" w:color="auto"/>
            </w:tcBorders>
            <w:shd w:val="clear" w:color="auto" w:fill="auto"/>
            <w:hideMark/>
          </w:tcPr>
          <w:p w14:paraId="4DC9632F"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07" w:type="dxa"/>
            <w:tcBorders>
              <w:top w:val="single" w:sz="4" w:space="0" w:color="auto"/>
              <w:left w:val="nil"/>
              <w:bottom w:val="single" w:sz="4" w:space="0" w:color="auto"/>
              <w:right w:val="single" w:sz="4" w:space="0" w:color="auto"/>
            </w:tcBorders>
            <w:shd w:val="clear" w:color="auto" w:fill="auto"/>
            <w:hideMark/>
          </w:tcPr>
          <w:p w14:paraId="41EEE654" w14:textId="77777777" w:rsidR="00D965DB" w:rsidRPr="00F67A8B" w:rsidRDefault="00D965D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D965DB" w:rsidRPr="00802A76" w14:paraId="2C34A21E" w14:textId="77777777" w:rsidTr="006D2A8C">
        <w:trPr>
          <w:trHeight w:val="278"/>
        </w:trPr>
        <w:tc>
          <w:tcPr>
            <w:tcW w:w="1677" w:type="dxa"/>
            <w:tcBorders>
              <w:top w:val="nil"/>
              <w:left w:val="single" w:sz="4" w:space="0" w:color="auto"/>
              <w:bottom w:val="single" w:sz="4" w:space="0" w:color="auto"/>
              <w:right w:val="single" w:sz="4" w:space="0" w:color="auto"/>
            </w:tcBorders>
            <w:shd w:val="clear" w:color="auto" w:fill="auto"/>
            <w:hideMark/>
          </w:tcPr>
          <w:p w14:paraId="788C7866"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Flip Telefon</w:t>
            </w:r>
          </w:p>
        </w:tc>
        <w:tc>
          <w:tcPr>
            <w:tcW w:w="1631" w:type="dxa"/>
            <w:tcBorders>
              <w:top w:val="nil"/>
              <w:left w:val="nil"/>
              <w:bottom w:val="single" w:sz="4" w:space="0" w:color="auto"/>
              <w:right w:val="single" w:sz="4" w:space="0" w:color="auto"/>
            </w:tcBorders>
            <w:shd w:val="clear" w:color="auto" w:fill="auto"/>
            <w:noWrap/>
            <w:hideMark/>
          </w:tcPr>
          <w:p w14:paraId="3FF3E35B" w14:textId="77777777" w:rsidR="00D965DB" w:rsidRPr="00F67A8B" w:rsidRDefault="00D965D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törthavi</w:t>
            </w:r>
          </w:p>
        </w:tc>
        <w:tc>
          <w:tcPr>
            <w:tcW w:w="1212" w:type="dxa"/>
            <w:tcBorders>
              <w:top w:val="nil"/>
              <w:left w:val="nil"/>
              <w:bottom w:val="single" w:sz="4" w:space="0" w:color="auto"/>
              <w:right w:val="single" w:sz="4" w:space="0" w:color="auto"/>
            </w:tcBorders>
            <w:shd w:val="clear" w:color="auto" w:fill="auto"/>
            <w:hideMark/>
          </w:tcPr>
          <w:p w14:paraId="0A65EF1B"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78,7402 Ft</w:t>
            </w:r>
          </w:p>
        </w:tc>
        <w:tc>
          <w:tcPr>
            <w:tcW w:w="689" w:type="dxa"/>
            <w:tcBorders>
              <w:top w:val="nil"/>
              <w:left w:val="nil"/>
              <w:bottom w:val="single" w:sz="4" w:space="0" w:color="auto"/>
              <w:right w:val="single" w:sz="4" w:space="0" w:color="auto"/>
            </w:tcBorders>
            <w:shd w:val="clear" w:color="auto" w:fill="auto"/>
            <w:hideMark/>
          </w:tcPr>
          <w:p w14:paraId="03929882"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07" w:type="dxa"/>
            <w:tcBorders>
              <w:top w:val="nil"/>
              <w:left w:val="nil"/>
              <w:bottom w:val="single" w:sz="4" w:space="0" w:color="auto"/>
              <w:right w:val="single" w:sz="4" w:space="0" w:color="auto"/>
            </w:tcBorders>
            <w:shd w:val="clear" w:color="auto" w:fill="auto"/>
            <w:hideMark/>
          </w:tcPr>
          <w:p w14:paraId="29F16176" w14:textId="77777777" w:rsidR="00D965DB" w:rsidRPr="00F67A8B" w:rsidRDefault="00D965D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100 Ft</w:t>
            </w:r>
          </w:p>
        </w:tc>
      </w:tr>
      <w:tr w:rsidR="006D2A8C" w:rsidRPr="00802A76" w14:paraId="6604E7D9" w14:textId="77777777" w:rsidTr="006D2A8C">
        <w:trPr>
          <w:trHeight w:val="289"/>
        </w:trPr>
        <w:tc>
          <w:tcPr>
            <w:tcW w:w="1677" w:type="dxa"/>
            <w:tcBorders>
              <w:top w:val="nil"/>
              <w:left w:val="single" w:sz="4" w:space="0" w:color="auto"/>
              <w:bottom w:val="single" w:sz="4" w:space="0" w:color="auto"/>
              <w:right w:val="single" w:sz="4" w:space="0" w:color="auto"/>
            </w:tcBorders>
            <w:shd w:val="clear" w:color="auto" w:fill="auto"/>
            <w:hideMark/>
          </w:tcPr>
          <w:p w14:paraId="7A3C1FDA" w14:textId="77777777" w:rsidR="006D2A8C" w:rsidRPr="00F67A8B" w:rsidRDefault="006D2A8C" w:rsidP="001667C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Hívás Flip </w:t>
            </w:r>
            <w:r w:rsidR="001667CE">
              <w:rPr>
                <w:rFonts w:ascii="Museo Sans Cond 300" w:eastAsia="Times New Roman" w:hAnsi="Museo Sans Cond 300" w:cs="Calibri"/>
                <w:color w:val="000000"/>
                <w:sz w:val="20"/>
                <w:szCs w:val="20"/>
                <w:lang w:eastAsia="hu-HU"/>
              </w:rPr>
              <w:t>előfizetők között</w:t>
            </w:r>
          </w:p>
        </w:tc>
        <w:tc>
          <w:tcPr>
            <w:tcW w:w="1631" w:type="dxa"/>
            <w:tcBorders>
              <w:top w:val="nil"/>
              <w:left w:val="nil"/>
              <w:bottom w:val="single" w:sz="4" w:space="0" w:color="auto"/>
              <w:right w:val="single" w:sz="4" w:space="0" w:color="auto"/>
            </w:tcBorders>
            <w:shd w:val="clear" w:color="auto" w:fill="auto"/>
            <w:noWrap/>
            <w:hideMark/>
          </w:tcPr>
          <w:p w14:paraId="6F9EEEEB" w14:textId="77777777" w:rsidR="006D2A8C" w:rsidRPr="00F67A8B" w:rsidRDefault="006D2A8C" w:rsidP="000A4247">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color w:val="000000"/>
                <w:sz w:val="20"/>
                <w:szCs w:val="20"/>
                <w:lang w:eastAsia="hu-HU"/>
              </w:rPr>
              <w:t>percalapú, minden megkezdett perc díjköteles</w:t>
            </w:r>
          </w:p>
        </w:tc>
        <w:tc>
          <w:tcPr>
            <w:tcW w:w="1212" w:type="dxa"/>
            <w:tcBorders>
              <w:top w:val="nil"/>
              <w:left w:val="nil"/>
              <w:bottom w:val="single" w:sz="4" w:space="0" w:color="auto"/>
              <w:right w:val="single" w:sz="4" w:space="0" w:color="auto"/>
            </w:tcBorders>
            <w:shd w:val="clear" w:color="auto" w:fill="auto"/>
            <w:hideMark/>
          </w:tcPr>
          <w:p w14:paraId="3F40AFF9"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0,0000 Ft</w:t>
            </w:r>
          </w:p>
        </w:tc>
        <w:tc>
          <w:tcPr>
            <w:tcW w:w="689" w:type="dxa"/>
            <w:tcBorders>
              <w:top w:val="nil"/>
              <w:left w:val="nil"/>
              <w:bottom w:val="single" w:sz="4" w:space="0" w:color="auto"/>
              <w:right w:val="single" w:sz="4" w:space="0" w:color="auto"/>
            </w:tcBorders>
            <w:shd w:val="clear" w:color="auto" w:fill="auto"/>
            <w:hideMark/>
          </w:tcPr>
          <w:p w14:paraId="2FABAE03"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27%</w:t>
            </w:r>
          </w:p>
        </w:tc>
        <w:tc>
          <w:tcPr>
            <w:tcW w:w="1207" w:type="dxa"/>
            <w:tcBorders>
              <w:top w:val="nil"/>
              <w:left w:val="nil"/>
              <w:bottom w:val="single" w:sz="4" w:space="0" w:color="auto"/>
              <w:right w:val="single" w:sz="4" w:space="0" w:color="auto"/>
            </w:tcBorders>
            <w:shd w:val="clear" w:color="auto" w:fill="auto"/>
            <w:hideMark/>
          </w:tcPr>
          <w:p w14:paraId="683F78A9"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0 Ft</w:t>
            </w:r>
          </w:p>
        </w:tc>
      </w:tr>
      <w:tr w:rsidR="006D2A8C" w:rsidRPr="00802A76" w14:paraId="6A29D276" w14:textId="77777777" w:rsidTr="006D2A8C">
        <w:trPr>
          <w:trHeight w:val="480"/>
        </w:trPr>
        <w:tc>
          <w:tcPr>
            <w:tcW w:w="1677" w:type="dxa"/>
            <w:tcBorders>
              <w:top w:val="nil"/>
              <w:left w:val="single" w:sz="4" w:space="0" w:color="auto"/>
              <w:bottom w:val="single" w:sz="4" w:space="0" w:color="auto"/>
              <w:right w:val="single" w:sz="4" w:space="0" w:color="auto"/>
            </w:tcBorders>
            <w:shd w:val="clear" w:color="auto" w:fill="auto"/>
            <w:hideMark/>
          </w:tcPr>
          <w:p w14:paraId="653F64B8" w14:textId="77777777" w:rsidR="006D2A8C" w:rsidRPr="00F67A8B" w:rsidRDefault="006D2A8C" w:rsidP="0048423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Hívás más belföldi </w:t>
            </w:r>
            <w:r w:rsidR="00484237">
              <w:rPr>
                <w:rFonts w:ascii="Museo Sans Cond 300" w:eastAsia="Times New Roman" w:hAnsi="Museo Sans Cond 300" w:cs="Calibri"/>
                <w:color w:val="000000"/>
                <w:sz w:val="20"/>
                <w:szCs w:val="20"/>
                <w:lang w:eastAsia="hu-HU"/>
              </w:rPr>
              <w:t>irányba</w:t>
            </w:r>
          </w:p>
        </w:tc>
        <w:tc>
          <w:tcPr>
            <w:tcW w:w="1631" w:type="dxa"/>
            <w:tcBorders>
              <w:top w:val="nil"/>
              <w:left w:val="nil"/>
              <w:bottom w:val="single" w:sz="4" w:space="0" w:color="auto"/>
              <w:right w:val="single" w:sz="4" w:space="0" w:color="auto"/>
            </w:tcBorders>
            <w:shd w:val="clear" w:color="auto" w:fill="auto"/>
            <w:noWrap/>
            <w:hideMark/>
          </w:tcPr>
          <w:p w14:paraId="4C07CE78" w14:textId="77777777" w:rsidR="006D2A8C" w:rsidRPr="00F67A8B" w:rsidRDefault="006D2A8C" w:rsidP="000A4247">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color w:val="000000"/>
                <w:sz w:val="20"/>
                <w:szCs w:val="20"/>
                <w:lang w:eastAsia="hu-HU"/>
              </w:rPr>
              <w:t>percalapú, minden megkezdett perc díjköteles</w:t>
            </w:r>
          </w:p>
        </w:tc>
        <w:tc>
          <w:tcPr>
            <w:tcW w:w="1212" w:type="dxa"/>
            <w:tcBorders>
              <w:top w:val="nil"/>
              <w:left w:val="nil"/>
              <w:bottom w:val="single" w:sz="4" w:space="0" w:color="auto"/>
              <w:right w:val="single" w:sz="4" w:space="0" w:color="auto"/>
            </w:tcBorders>
            <w:shd w:val="clear" w:color="auto" w:fill="auto"/>
            <w:hideMark/>
          </w:tcPr>
          <w:p w14:paraId="6288B373"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3,9370 Ft</w:t>
            </w:r>
          </w:p>
        </w:tc>
        <w:tc>
          <w:tcPr>
            <w:tcW w:w="689" w:type="dxa"/>
            <w:tcBorders>
              <w:top w:val="nil"/>
              <w:left w:val="nil"/>
              <w:bottom w:val="single" w:sz="4" w:space="0" w:color="auto"/>
              <w:right w:val="single" w:sz="4" w:space="0" w:color="auto"/>
            </w:tcBorders>
            <w:shd w:val="clear" w:color="auto" w:fill="auto"/>
            <w:hideMark/>
          </w:tcPr>
          <w:p w14:paraId="31592529"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27%</w:t>
            </w:r>
          </w:p>
        </w:tc>
        <w:tc>
          <w:tcPr>
            <w:tcW w:w="1207" w:type="dxa"/>
            <w:tcBorders>
              <w:top w:val="nil"/>
              <w:left w:val="nil"/>
              <w:bottom w:val="single" w:sz="4" w:space="0" w:color="auto"/>
              <w:right w:val="single" w:sz="4" w:space="0" w:color="auto"/>
            </w:tcBorders>
            <w:shd w:val="clear" w:color="auto" w:fill="auto"/>
            <w:hideMark/>
          </w:tcPr>
          <w:p w14:paraId="43F35C54"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5 Ft</w:t>
            </w:r>
          </w:p>
        </w:tc>
      </w:tr>
      <w:tr w:rsidR="006D2A8C" w:rsidRPr="00802A76" w14:paraId="158768E6" w14:textId="77777777" w:rsidTr="006D2A8C">
        <w:trPr>
          <w:trHeight w:val="480"/>
        </w:trPr>
        <w:tc>
          <w:tcPr>
            <w:tcW w:w="1677" w:type="dxa"/>
            <w:tcBorders>
              <w:top w:val="nil"/>
              <w:left w:val="single" w:sz="4" w:space="0" w:color="auto"/>
              <w:bottom w:val="single" w:sz="4" w:space="0" w:color="auto"/>
              <w:right w:val="single" w:sz="4" w:space="0" w:color="auto"/>
            </w:tcBorders>
            <w:shd w:val="clear" w:color="auto" w:fill="auto"/>
            <w:hideMark/>
          </w:tcPr>
          <w:p w14:paraId="617BF1CD" w14:textId="77777777" w:rsidR="006D2A8C" w:rsidRPr="00F67A8B" w:rsidRDefault="006D2A8C"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Hívás nemzetközi irányba</w:t>
            </w:r>
          </w:p>
        </w:tc>
        <w:tc>
          <w:tcPr>
            <w:tcW w:w="1631" w:type="dxa"/>
            <w:tcBorders>
              <w:top w:val="nil"/>
              <w:left w:val="nil"/>
              <w:bottom w:val="single" w:sz="4" w:space="0" w:color="auto"/>
              <w:right w:val="single" w:sz="4" w:space="0" w:color="auto"/>
            </w:tcBorders>
            <w:shd w:val="clear" w:color="auto" w:fill="auto"/>
            <w:noWrap/>
            <w:hideMark/>
          </w:tcPr>
          <w:p w14:paraId="6AF825C1" w14:textId="77777777" w:rsidR="006D2A8C" w:rsidRPr="00F67A8B" w:rsidRDefault="006D2A8C" w:rsidP="000A4247">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color w:val="000000"/>
                <w:sz w:val="20"/>
                <w:szCs w:val="20"/>
                <w:lang w:eastAsia="hu-HU"/>
              </w:rPr>
              <w:t>percalapú, minden megkezdett perc díjköteles</w:t>
            </w:r>
          </w:p>
        </w:tc>
        <w:tc>
          <w:tcPr>
            <w:tcW w:w="1212" w:type="dxa"/>
            <w:tcBorders>
              <w:top w:val="nil"/>
              <w:left w:val="nil"/>
              <w:bottom w:val="single" w:sz="4" w:space="0" w:color="auto"/>
              <w:right w:val="single" w:sz="4" w:space="0" w:color="auto"/>
            </w:tcBorders>
            <w:shd w:val="clear" w:color="auto" w:fill="auto"/>
            <w:hideMark/>
          </w:tcPr>
          <w:p w14:paraId="4CCD469D"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díjzóna szerint</w:t>
            </w:r>
          </w:p>
        </w:tc>
        <w:tc>
          <w:tcPr>
            <w:tcW w:w="689" w:type="dxa"/>
            <w:tcBorders>
              <w:top w:val="nil"/>
              <w:left w:val="nil"/>
              <w:bottom w:val="single" w:sz="4" w:space="0" w:color="auto"/>
              <w:right w:val="single" w:sz="4" w:space="0" w:color="auto"/>
            </w:tcBorders>
            <w:shd w:val="clear" w:color="auto" w:fill="auto"/>
            <w:hideMark/>
          </w:tcPr>
          <w:p w14:paraId="7A1AC548"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27%</w:t>
            </w:r>
          </w:p>
        </w:tc>
        <w:tc>
          <w:tcPr>
            <w:tcW w:w="1207" w:type="dxa"/>
            <w:tcBorders>
              <w:top w:val="nil"/>
              <w:left w:val="nil"/>
              <w:bottom w:val="single" w:sz="4" w:space="0" w:color="auto"/>
              <w:right w:val="single" w:sz="4" w:space="0" w:color="auto"/>
            </w:tcBorders>
            <w:shd w:val="clear" w:color="auto" w:fill="auto"/>
            <w:hideMark/>
          </w:tcPr>
          <w:p w14:paraId="700F4999" w14:textId="77777777" w:rsidR="006D2A8C" w:rsidRPr="00F67A8B" w:rsidRDefault="006D2A8C"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díjzóna szerint</w:t>
            </w:r>
          </w:p>
        </w:tc>
      </w:tr>
    </w:tbl>
    <w:p w14:paraId="06CFEBD7" w14:textId="77777777" w:rsidR="00D965DB" w:rsidRPr="001672B5" w:rsidRDefault="00D965DB" w:rsidP="00D965DB">
      <w:pPr>
        <w:spacing w:after="0"/>
        <w:rPr>
          <w:rFonts w:ascii="Museo Sans Cond 300" w:hAnsi="Museo Sans Cond 300"/>
          <w:sz w:val="24"/>
        </w:rPr>
      </w:pPr>
    </w:p>
    <w:p w14:paraId="719757FE" w14:textId="77777777" w:rsidR="006265C1" w:rsidRPr="001672B5" w:rsidRDefault="00D965DB" w:rsidP="00D965DB">
      <w:pPr>
        <w:spacing w:after="0"/>
        <w:rPr>
          <w:rFonts w:ascii="Museo Sans Cond 300" w:hAnsi="Museo Sans Cond 300"/>
          <w:sz w:val="24"/>
        </w:rPr>
      </w:pPr>
      <w:r w:rsidRPr="001672B5">
        <w:rPr>
          <w:rFonts w:ascii="Museo Sans Cond 300" w:hAnsi="Museo Sans Cond 300"/>
          <w:sz w:val="24"/>
        </w:rPr>
        <w:t xml:space="preserve">A </w:t>
      </w:r>
      <w:r w:rsidR="001D27F2" w:rsidRPr="001672B5">
        <w:rPr>
          <w:rFonts w:ascii="Museo Sans Cond 300" w:hAnsi="Museo Sans Cond 300"/>
          <w:sz w:val="24"/>
        </w:rPr>
        <w:t xml:space="preserve">helyhez </w:t>
      </w:r>
      <w:proofErr w:type="gramStart"/>
      <w:r w:rsidR="001D27F2" w:rsidRPr="001672B5">
        <w:rPr>
          <w:rFonts w:ascii="Museo Sans Cond 300" w:hAnsi="Museo Sans Cond 300"/>
          <w:sz w:val="24"/>
        </w:rPr>
        <w:t xml:space="preserve">kötött </w:t>
      </w:r>
      <w:r w:rsidRPr="001672B5">
        <w:rPr>
          <w:rFonts w:ascii="Museo Sans Cond 300" w:hAnsi="Museo Sans Cond 300"/>
          <w:sz w:val="24"/>
        </w:rPr>
        <w:t xml:space="preserve"> telefon</w:t>
      </w:r>
      <w:proofErr w:type="gramEnd"/>
      <w:r w:rsidRPr="001672B5">
        <w:rPr>
          <w:rFonts w:ascii="Museo Sans Cond 300" w:hAnsi="Museo Sans Cond 300"/>
          <w:sz w:val="24"/>
        </w:rPr>
        <w:t xml:space="preserve"> szolgáltatáshoz kiegészítő, értéknövelt szolgáltatások nem rendelhetőek. </w:t>
      </w:r>
    </w:p>
    <w:p w14:paraId="561790A7" w14:textId="77777777" w:rsidR="00D965DB" w:rsidRPr="001672B5" w:rsidRDefault="00D965DB" w:rsidP="00D965DB">
      <w:pPr>
        <w:spacing w:after="0"/>
        <w:rPr>
          <w:rFonts w:ascii="Museo Sans Cond 300" w:hAnsi="Museo Sans Cond 300"/>
          <w:sz w:val="24"/>
        </w:rPr>
      </w:pPr>
      <w:r w:rsidRPr="001672B5">
        <w:rPr>
          <w:rFonts w:ascii="Museo Sans Cond 300" w:hAnsi="Museo Sans Cond 300"/>
          <w:sz w:val="24"/>
        </w:rPr>
        <w:t xml:space="preserve">Az alábbi funkciók </w:t>
      </w:r>
      <w:r w:rsidR="006265C1" w:rsidRPr="001672B5">
        <w:rPr>
          <w:rFonts w:ascii="Museo Sans Cond 300" w:hAnsi="Museo Sans Cond 300"/>
          <w:sz w:val="24"/>
        </w:rPr>
        <w:t xml:space="preserve">a szolgáltatással </w:t>
      </w:r>
      <w:r w:rsidRPr="001672B5">
        <w:rPr>
          <w:rFonts w:ascii="Museo Sans Cond 300" w:hAnsi="Museo Sans Cond 300"/>
          <w:sz w:val="24"/>
        </w:rPr>
        <w:t>díjmentesen elérhetők:</w:t>
      </w:r>
    </w:p>
    <w:p w14:paraId="6115275D" w14:textId="77777777" w:rsidR="00D965DB" w:rsidRPr="001672B5"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 xml:space="preserve">emelt díjas hívások tiltása (90 és 91 </w:t>
      </w:r>
      <w:proofErr w:type="spellStart"/>
      <w:r w:rsidRPr="001672B5">
        <w:rPr>
          <w:rFonts w:ascii="Museo Sans Cond 300" w:hAnsi="Museo Sans Cond 300"/>
          <w:sz w:val="24"/>
        </w:rPr>
        <w:t>prefix</w:t>
      </w:r>
      <w:proofErr w:type="spellEnd"/>
      <w:r w:rsidRPr="001672B5">
        <w:rPr>
          <w:rFonts w:ascii="Museo Sans Cond 300" w:hAnsi="Museo Sans Cond 300"/>
          <w:sz w:val="24"/>
        </w:rPr>
        <w:t>)</w:t>
      </w:r>
    </w:p>
    <w:p w14:paraId="03940CAE" w14:textId="77777777" w:rsidR="00807FF5" w:rsidRPr="001672B5"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 xml:space="preserve">kimenő hívás tiltás </w:t>
      </w:r>
    </w:p>
    <w:p w14:paraId="61B72648" w14:textId="77777777" w:rsidR="003840D0" w:rsidRPr="001672B5" w:rsidRDefault="00807FF5"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06-90,06-91,17-tel kezdődő és Adományvonal tiltása</w:t>
      </w:r>
    </w:p>
    <w:p w14:paraId="4A448567" w14:textId="77777777" w:rsidR="00D965DB" w:rsidRPr="001672B5" w:rsidRDefault="003840D0"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teljes korlátozás, kivéve segélykérő hívás</w:t>
      </w:r>
      <w:r w:rsidRPr="001672B5">
        <w:rPr>
          <w:rFonts w:ascii="Museo Sans Cond 300" w:hAnsi="Museo Sans Cond 300"/>
          <w:b/>
          <w:bCs/>
          <w:sz w:val="24"/>
        </w:rPr>
        <w:t>                       </w:t>
      </w:r>
      <w:r w:rsidR="00807FF5" w:rsidRPr="001672B5" w:rsidDel="00765086">
        <w:rPr>
          <w:rFonts w:ascii="Museo Sans Cond 300" w:hAnsi="Museo Sans Cond 300"/>
          <w:sz w:val="24"/>
        </w:rPr>
        <w:t xml:space="preserve"> </w:t>
      </w:r>
    </w:p>
    <w:p w14:paraId="41BE93D0" w14:textId="77777777" w:rsidR="00D965DB" w:rsidRPr="001672B5"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 xml:space="preserve">hívószámkijelzés tiltása </w:t>
      </w:r>
      <w:proofErr w:type="gramStart"/>
      <w:r w:rsidRPr="001672B5">
        <w:rPr>
          <w:rFonts w:ascii="Museo Sans Cond 300" w:hAnsi="Museo Sans Cond 300"/>
          <w:sz w:val="24"/>
        </w:rPr>
        <w:t>és  hívószám</w:t>
      </w:r>
      <w:proofErr w:type="gramEnd"/>
      <w:r w:rsidRPr="001672B5">
        <w:rPr>
          <w:rFonts w:ascii="Museo Sans Cond 300" w:hAnsi="Museo Sans Cond 300"/>
          <w:sz w:val="24"/>
        </w:rPr>
        <w:t xml:space="preserve"> küldés tiltása (végberendezés</w:t>
      </w:r>
      <w:r w:rsidR="00765086" w:rsidRPr="001672B5">
        <w:rPr>
          <w:rFonts w:ascii="Museo Sans Cond 300" w:hAnsi="Museo Sans Cond 300"/>
          <w:sz w:val="24"/>
        </w:rPr>
        <w:t xml:space="preserve"> képességtől</w:t>
      </w:r>
      <w:r w:rsidRPr="001672B5">
        <w:rPr>
          <w:rFonts w:ascii="Museo Sans Cond 300" w:hAnsi="Museo Sans Cond 300"/>
          <w:sz w:val="24"/>
        </w:rPr>
        <w:t xml:space="preserve"> függő)</w:t>
      </w:r>
    </w:p>
    <w:p w14:paraId="473972C5" w14:textId="77777777" w:rsidR="00D965DB" w:rsidRPr="001672B5"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távirat (192)</w:t>
      </w:r>
    </w:p>
    <w:p w14:paraId="01F4D21A" w14:textId="77777777" w:rsidR="00D965DB" w:rsidRPr="001672B5"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lastRenderedPageBreak/>
        <w:t>egyetemes tudakozó (11800)</w:t>
      </w:r>
    </w:p>
    <w:p w14:paraId="282CDD74" w14:textId="77777777" w:rsidR="00D965DB" w:rsidRPr="001672B5"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hívásvárakoztatás (végberendezéstől függő)</w:t>
      </w:r>
    </w:p>
    <w:p w14:paraId="5C3872D9" w14:textId="77777777" w:rsidR="00D965DB" w:rsidRDefault="00D965DB" w:rsidP="00D965DB">
      <w:pPr>
        <w:pStyle w:val="Listaszerbekezds"/>
        <w:numPr>
          <w:ilvl w:val="0"/>
          <w:numId w:val="2"/>
        </w:numPr>
        <w:spacing w:after="0"/>
        <w:rPr>
          <w:rFonts w:ascii="Museo Sans Cond 300" w:hAnsi="Museo Sans Cond 300"/>
          <w:sz w:val="24"/>
        </w:rPr>
      </w:pPr>
      <w:r w:rsidRPr="001672B5">
        <w:rPr>
          <w:rFonts w:ascii="Museo Sans Cond 300" w:hAnsi="Museo Sans Cond 300"/>
          <w:sz w:val="24"/>
        </w:rPr>
        <w:t xml:space="preserve">hívásátirányítás (végberendezés függő), </w:t>
      </w:r>
      <w:r w:rsidR="00A949A9" w:rsidRPr="001672B5">
        <w:rPr>
          <w:rFonts w:ascii="Museo Sans Cond 300" w:hAnsi="Museo Sans Cond 300"/>
          <w:sz w:val="24"/>
        </w:rPr>
        <w:t>a hívásátirányítás díját az átirányítást kezdeményező előfizető fizeti. A</w:t>
      </w:r>
      <w:r w:rsidRPr="001672B5">
        <w:rPr>
          <w:rFonts w:ascii="Museo Sans Cond 300" w:hAnsi="Museo Sans Cond 300"/>
          <w:sz w:val="24"/>
        </w:rPr>
        <w:t>z átirányított hívások percdíjai a következők:</w:t>
      </w:r>
    </w:p>
    <w:p w14:paraId="7C9AD927" w14:textId="77777777" w:rsidR="00E36C3D" w:rsidRDefault="00E36C3D" w:rsidP="00E36C3D">
      <w:pPr>
        <w:pStyle w:val="Listaszerbekezds"/>
        <w:spacing w:after="0"/>
        <w:rPr>
          <w:rFonts w:ascii="Museo Sans Cond 300" w:hAnsi="Museo Sans Cond 300"/>
          <w:sz w:val="24"/>
        </w:rPr>
      </w:pPr>
    </w:p>
    <w:p w14:paraId="5B89A3B4" w14:textId="77777777" w:rsidR="007E39B6" w:rsidRDefault="007E39B6" w:rsidP="00E36C3D">
      <w:pPr>
        <w:pStyle w:val="Listaszerbekezds"/>
        <w:spacing w:after="0"/>
        <w:rPr>
          <w:rFonts w:ascii="Museo Sans Cond 300" w:hAnsi="Museo Sans Cond 300"/>
          <w:sz w:val="24"/>
        </w:rPr>
      </w:pPr>
    </w:p>
    <w:tbl>
      <w:tblPr>
        <w:tblStyle w:val="Rcsostblzat"/>
        <w:tblW w:w="0" w:type="auto"/>
        <w:tblInd w:w="108" w:type="dxa"/>
        <w:tblLook w:val="04A0" w:firstRow="1" w:lastRow="0" w:firstColumn="1" w:lastColumn="0" w:noHBand="0" w:noVBand="1"/>
      </w:tblPr>
      <w:tblGrid>
        <w:gridCol w:w="1929"/>
        <w:gridCol w:w="1316"/>
        <w:gridCol w:w="1316"/>
        <w:gridCol w:w="1317"/>
        <w:gridCol w:w="1068"/>
      </w:tblGrid>
      <w:tr w:rsidR="004558B6" w14:paraId="391B424D" w14:textId="77777777" w:rsidTr="00F04A32">
        <w:trPr>
          <w:trHeight w:val="451"/>
        </w:trPr>
        <w:tc>
          <w:tcPr>
            <w:tcW w:w="1929" w:type="dxa"/>
          </w:tcPr>
          <w:p w14:paraId="4A5A1804"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b/>
                <w:bCs/>
                <w:color w:val="000000"/>
                <w:sz w:val="20"/>
                <w:szCs w:val="20"/>
                <w:lang w:eastAsia="hu-HU"/>
              </w:rPr>
              <w:t>Név</w:t>
            </w:r>
          </w:p>
        </w:tc>
        <w:tc>
          <w:tcPr>
            <w:tcW w:w="1316" w:type="dxa"/>
          </w:tcPr>
          <w:p w14:paraId="7D58334E"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b/>
                <w:bCs/>
                <w:color w:val="000000"/>
                <w:sz w:val="20"/>
                <w:szCs w:val="20"/>
                <w:lang w:eastAsia="hu-HU"/>
              </w:rPr>
              <w:t>Számlázási mód</w:t>
            </w:r>
          </w:p>
        </w:tc>
        <w:tc>
          <w:tcPr>
            <w:tcW w:w="1316" w:type="dxa"/>
          </w:tcPr>
          <w:p w14:paraId="3BB54015"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b/>
                <w:bCs/>
                <w:color w:val="000000"/>
                <w:sz w:val="20"/>
                <w:szCs w:val="20"/>
                <w:lang w:eastAsia="hu-HU"/>
              </w:rPr>
              <w:t>Nettó díj</w:t>
            </w:r>
          </w:p>
        </w:tc>
        <w:tc>
          <w:tcPr>
            <w:tcW w:w="1317" w:type="dxa"/>
          </w:tcPr>
          <w:p w14:paraId="33682C23"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b/>
                <w:bCs/>
                <w:color w:val="000000"/>
                <w:sz w:val="20"/>
                <w:szCs w:val="20"/>
                <w:lang w:eastAsia="hu-HU"/>
              </w:rPr>
              <w:t>ÁFA %</w:t>
            </w:r>
          </w:p>
        </w:tc>
        <w:tc>
          <w:tcPr>
            <w:tcW w:w="1068" w:type="dxa"/>
          </w:tcPr>
          <w:p w14:paraId="3E7211A2"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b/>
                <w:bCs/>
                <w:color w:val="000000"/>
                <w:sz w:val="20"/>
                <w:szCs w:val="20"/>
                <w:lang w:eastAsia="hu-HU"/>
              </w:rPr>
              <w:t>Bruttó díj</w:t>
            </w:r>
          </w:p>
        </w:tc>
      </w:tr>
      <w:tr w:rsidR="004558B6" w14:paraId="43405734" w14:textId="77777777" w:rsidTr="00F04A32">
        <w:tc>
          <w:tcPr>
            <w:tcW w:w="1929" w:type="dxa"/>
          </w:tcPr>
          <w:p w14:paraId="65CB64A1"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Hívásátirányítás Flip hívószámra</w:t>
            </w:r>
          </w:p>
        </w:tc>
        <w:tc>
          <w:tcPr>
            <w:tcW w:w="1316" w:type="dxa"/>
          </w:tcPr>
          <w:p w14:paraId="46E05A77"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percalapú, minden megkezdett perc díjköteles</w:t>
            </w:r>
          </w:p>
        </w:tc>
        <w:tc>
          <w:tcPr>
            <w:tcW w:w="1316" w:type="dxa"/>
          </w:tcPr>
          <w:p w14:paraId="27FB693D"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0,0000 Ft</w:t>
            </w:r>
          </w:p>
        </w:tc>
        <w:tc>
          <w:tcPr>
            <w:tcW w:w="1317" w:type="dxa"/>
          </w:tcPr>
          <w:p w14:paraId="7301131D"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27%</w:t>
            </w:r>
          </w:p>
        </w:tc>
        <w:tc>
          <w:tcPr>
            <w:tcW w:w="1068" w:type="dxa"/>
          </w:tcPr>
          <w:p w14:paraId="0B472418"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0 Ft</w:t>
            </w:r>
          </w:p>
        </w:tc>
      </w:tr>
      <w:tr w:rsidR="004558B6" w14:paraId="2B84FA98" w14:textId="77777777" w:rsidTr="00F04A32">
        <w:trPr>
          <w:trHeight w:val="630"/>
        </w:trPr>
        <w:tc>
          <w:tcPr>
            <w:tcW w:w="1929" w:type="dxa"/>
          </w:tcPr>
          <w:p w14:paraId="165E3F5C"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Hívásátirányítás más belföldi hívószámra</w:t>
            </w:r>
          </w:p>
        </w:tc>
        <w:tc>
          <w:tcPr>
            <w:tcW w:w="1316" w:type="dxa"/>
          </w:tcPr>
          <w:p w14:paraId="38B15B41"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percalapú, minden megkezdett perc díjköteles</w:t>
            </w:r>
          </w:p>
        </w:tc>
        <w:tc>
          <w:tcPr>
            <w:tcW w:w="1316" w:type="dxa"/>
          </w:tcPr>
          <w:p w14:paraId="07069440"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3,9370 Ft</w:t>
            </w:r>
          </w:p>
        </w:tc>
        <w:tc>
          <w:tcPr>
            <w:tcW w:w="1317" w:type="dxa"/>
          </w:tcPr>
          <w:p w14:paraId="2272013E"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27%</w:t>
            </w:r>
          </w:p>
        </w:tc>
        <w:tc>
          <w:tcPr>
            <w:tcW w:w="1068" w:type="dxa"/>
          </w:tcPr>
          <w:p w14:paraId="0AA65E86" w14:textId="77777777" w:rsidR="004558B6" w:rsidRDefault="004558B6" w:rsidP="00F04A32">
            <w:pPr>
              <w:pStyle w:val="Listaszerbekezds"/>
              <w:spacing w:after="0"/>
              <w:ind w:left="0"/>
              <w:rPr>
                <w:rFonts w:ascii="Museo Sans Cond 300" w:hAnsi="Museo Sans Cond 300"/>
                <w:sz w:val="24"/>
              </w:rPr>
            </w:pPr>
            <w:r w:rsidRPr="00F67A8B">
              <w:rPr>
                <w:rFonts w:ascii="Museo Sans Cond 300" w:eastAsia="Times New Roman" w:hAnsi="Museo Sans Cond 300" w:cs="Calibri"/>
                <w:color w:val="000000"/>
                <w:sz w:val="20"/>
                <w:szCs w:val="20"/>
                <w:lang w:eastAsia="hu-HU"/>
              </w:rPr>
              <w:t>5 Ft</w:t>
            </w:r>
          </w:p>
        </w:tc>
      </w:tr>
    </w:tbl>
    <w:p w14:paraId="278E70BD" w14:textId="77777777" w:rsidR="001A28E9" w:rsidRPr="001672B5" w:rsidRDefault="001A28E9" w:rsidP="001A28E9">
      <w:pPr>
        <w:pStyle w:val="Listaszerbekezds"/>
        <w:spacing w:after="0"/>
        <w:rPr>
          <w:rFonts w:ascii="Museo Sans Cond 300" w:hAnsi="Museo Sans Cond 300"/>
          <w:sz w:val="24"/>
        </w:rPr>
      </w:pPr>
    </w:p>
    <w:p w14:paraId="1E87BC22" w14:textId="77777777" w:rsidR="001A28E9" w:rsidRPr="001672B5" w:rsidRDefault="001A28E9" w:rsidP="001672B5">
      <w:pPr>
        <w:pStyle w:val="Listaszerbekezds"/>
        <w:spacing w:after="0"/>
        <w:ind w:left="0"/>
        <w:outlineLvl w:val="0"/>
        <w:rPr>
          <w:rFonts w:ascii="Museo Sans Cond 300" w:hAnsi="Museo Sans Cond 300"/>
          <w:b/>
          <w:sz w:val="24"/>
        </w:rPr>
      </w:pPr>
      <w:r w:rsidRPr="001672B5">
        <w:rPr>
          <w:rFonts w:ascii="Museo Sans Cond 300" w:hAnsi="Museo Sans Cond 300"/>
          <w:b/>
          <w:sz w:val="24"/>
        </w:rPr>
        <w:t>Emeltdíjas és eseménydíjas hangszolgáltatás</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9"/>
        <w:gridCol w:w="4068"/>
      </w:tblGrid>
      <w:tr w:rsidR="001A28E9" w14:paraId="3FD13281" w14:textId="77777777" w:rsidTr="002B7D3E">
        <w:trPr>
          <w:trHeight w:val="103"/>
        </w:trPr>
        <w:tc>
          <w:tcPr>
            <w:tcW w:w="4149" w:type="dxa"/>
          </w:tcPr>
          <w:p w14:paraId="5849240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0691/330 (000-699); </w:t>
            </w:r>
          </w:p>
        </w:tc>
        <w:tc>
          <w:tcPr>
            <w:tcW w:w="4068" w:type="dxa"/>
          </w:tcPr>
          <w:p w14:paraId="08F87C9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55 Ft </w:t>
            </w:r>
            <w:r w:rsidR="001667CE">
              <w:rPr>
                <w:rFonts w:ascii="Museo Sans Cond 300" w:eastAsia="Calibri" w:hAnsi="Museo Sans Cond 300"/>
                <w:sz w:val="20"/>
                <w:szCs w:val="20"/>
              </w:rPr>
              <w:t>/hívás</w:t>
            </w:r>
          </w:p>
        </w:tc>
      </w:tr>
      <w:tr w:rsidR="001A28E9" w14:paraId="65BB4E05" w14:textId="77777777" w:rsidTr="002B7D3E">
        <w:trPr>
          <w:trHeight w:val="103"/>
        </w:trPr>
        <w:tc>
          <w:tcPr>
            <w:tcW w:w="4149" w:type="dxa"/>
          </w:tcPr>
          <w:p w14:paraId="578B63C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0690/640 (000-699) </w:t>
            </w:r>
          </w:p>
        </w:tc>
        <w:tc>
          <w:tcPr>
            <w:tcW w:w="4068" w:type="dxa"/>
          </w:tcPr>
          <w:p w14:paraId="19802FE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80 Ft </w:t>
            </w:r>
            <w:r w:rsidR="001667CE">
              <w:rPr>
                <w:rFonts w:ascii="Museo Sans Cond 300" w:eastAsia="Calibri" w:hAnsi="Museo Sans Cond 300"/>
                <w:sz w:val="20"/>
                <w:szCs w:val="20"/>
              </w:rPr>
              <w:t>/hívás</w:t>
            </w:r>
          </w:p>
        </w:tc>
      </w:tr>
      <w:tr w:rsidR="001A28E9" w14:paraId="17F7F1CD" w14:textId="77777777" w:rsidTr="002B7D3E">
        <w:trPr>
          <w:trHeight w:val="103"/>
        </w:trPr>
        <w:tc>
          <w:tcPr>
            <w:tcW w:w="4149" w:type="dxa"/>
          </w:tcPr>
          <w:p w14:paraId="5DACF52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0691/555 (000-099); </w:t>
            </w:r>
          </w:p>
        </w:tc>
        <w:tc>
          <w:tcPr>
            <w:tcW w:w="4068" w:type="dxa"/>
          </w:tcPr>
          <w:p w14:paraId="4F44A84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85 Ft </w:t>
            </w:r>
            <w:r w:rsidR="001667CE">
              <w:rPr>
                <w:rFonts w:ascii="Museo Sans Cond 300" w:eastAsia="Calibri" w:hAnsi="Museo Sans Cond 300"/>
                <w:sz w:val="20"/>
                <w:szCs w:val="20"/>
              </w:rPr>
              <w:t>/hívás</w:t>
            </w:r>
          </w:p>
        </w:tc>
      </w:tr>
      <w:tr w:rsidR="001A28E9" w14:paraId="47CE47B5" w14:textId="77777777" w:rsidTr="002B7D3E">
        <w:trPr>
          <w:trHeight w:val="103"/>
        </w:trPr>
        <w:tc>
          <w:tcPr>
            <w:tcW w:w="4149" w:type="dxa"/>
          </w:tcPr>
          <w:p w14:paraId="1E0408B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0691/331 (000-699); </w:t>
            </w:r>
          </w:p>
        </w:tc>
        <w:tc>
          <w:tcPr>
            <w:tcW w:w="4068" w:type="dxa"/>
          </w:tcPr>
          <w:p w14:paraId="1BCDF8C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99 Ft</w:t>
            </w:r>
            <w:r w:rsidR="001667CE">
              <w:rPr>
                <w:rFonts w:ascii="Museo Sans Cond 300" w:eastAsia="Calibri" w:hAnsi="Museo Sans Cond 300"/>
                <w:sz w:val="20"/>
                <w:szCs w:val="20"/>
              </w:rPr>
              <w:t>/hívás</w:t>
            </w:r>
            <w:r w:rsidRPr="002B7D3E">
              <w:rPr>
                <w:rFonts w:ascii="Museo Sans Cond 300" w:eastAsia="Calibri" w:hAnsi="Museo Sans Cond 300"/>
                <w:sz w:val="20"/>
                <w:szCs w:val="20"/>
              </w:rPr>
              <w:t xml:space="preserve"> </w:t>
            </w:r>
          </w:p>
        </w:tc>
      </w:tr>
      <w:tr w:rsidR="001A28E9" w14:paraId="5DE8C452" w14:textId="77777777" w:rsidTr="002B7D3E">
        <w:trPr>
          <w:trHeight w:val="103"/>
        </w:trPr>
        <w:tc>
          <w:tcPr>
            <w:tcW w:w="4149" w:type="dxa"/>
          </w:tcPr>
          <w:p w14:paraId="4FA1BAE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0690/444 (000-099); 0691/555 (100-199); </w:t>
            </w:r>
          </w:p>
        </w:tc>
        <w:tc>
          <w:tcPr>
            <w:tcW w:w="4068" w:type="dxa"/>
          </w:tcPr>
          <w:p w14:paraId="0A8CFD9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155 Ft </w:t>
            </w:r>
            <w:r w:rsidR="001667CE">
              <w:rPr>
                <w:rFonts w:ascii="Museo Sans Cond 300" w:eastAsia="Calibri" w:hAnsi="Museo Sans Cond 300"/>
                <w:sz w:val="20"/>
                <w:szCs w:val="20"/>
              </w:rPr>
              <w:t>/hívás</w:t>
            </w:r>
          </w:p>
        </w:tc>
      </w:tr>
      <w:tr w:rsidR="001A28E9" w14:paraId="1E46DECB" w14:textId="77777777" w:rsidTr="002B7D3E">
        <w:trPr>
          <w:trHeight w:val="103"/>
        </w:trPr>
        <w:tc>
          <w:tcPr>
            <w:tcW w:w="4149" w:type="dxa"/>
          </w:tcPr>
          <w:p w14:paraId="45C0686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0690/641 (000-699); 0691/332 (000-699) </w:t>
            </w:r>
          </w:p>
        </w:tc>
        <w:tc>
          <w:tcPr>
            <w:tcW w:w="4068" w:type="dxa"/>
          </w:tcPr>
          <w:p w14:paraId="0172703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160 Ft </w:t>
            </w:r>
            <w:r w:rsidR="001667CE">
              <w:rPr>
                <w:rFonts w:ascii="Museo Sans Cond 300" w:eastAsia="Calibri" w:hAnsi="Museo Sans Cond 300"/>
                <w:sz w:val="20"/>
                <w:szCs w:val="20"/>
              </w:rPr>
              <w:t>/hívás</w:t>
            </w:r>
          </w:p>
        </w:tc>
      </w:tr>
      <w:tr w:rsidR="001A28E9" w14:paraId="7C69183E" w14:textId="77777777" w:rsidTr="002B7D3E">
        <w:trPr>
          <w:trHeight w:val="103"/>
        </w:trPr>
        <w:tc>
          <w:tcPr>
            <w:tcW w:w="4149" w:type="dxa"/>
          </w:tcPr>
          <w:p w14:paraId="1FDDE72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0691/636 (100-199); 16016 </w:t>
            </w:r>
          </w:p>
        </w:tc>
        <w:tc>
          <w:tcPr>
            <w:tcW w:w="4068" w:type="dxa"/>
          </w:tcPr>
          <w:p w14:paraId="1EFA1E4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195 Ft </w:t>
            </w:r>
            <w:r w:rsidR="001667CE">
              <w:rPr>
                <w:rFonts w:ascii="Museo Sans Cond 300" w:eastAsia="Calibri" w:hAnsi="Museo Sans Cond 300"/>
                <w:sz w:val="20"/>
                <w:szCs w:val="20"/>
              </w:rPr>
              <w:t>/hívás</w:t>
            </w:r>
          </w:p>
        </w:tc>
      </w:tr>
      <w:tr w:rsidR="001A28E9" w14:paraId="56A93E56" w14:textId="77777777" w:rsidTr="002B7D3E">
        <w:trPr>
          <w:trHeight w:val="103"/>
        </w:trPr>
        <w:tc>
          <w:tcPr>
            <w:tcW w:w="4149" w:type="dxa"/>
          </w:tcPr>
          <w:p w14:paraId="66D407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0690/444 (100-199); 0691/555 (200-299); </w:t>
            </w:r>
          </w:p>
        </w:tc>
        <w:tc>
          <w:tcPr>
            <w:tcW w:w="4068" w:type="dxa"/>
          </w:tcPr>
          <w:p w14:paraId="6F3B729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205 Ft </w:t>
            </w:r>
            <w:r w:rsidR="001667CE">
              <w:rPr>
                <w:rFonts w:ascii="Museo Sans Cond 300" w:eastAsia="Calibri" w:hAnsi="Museo Sans Cond 300"/>
                <w:sz w:val="20"/>
                <w:szCs w:val="20"/>
              </w:rPr>
              <w:t>/hívás</w:t>
            </w:r>
          </w:p>
        </w:tc>
      </w:tr>
      <w:tr w:rsidR="001A28E9" w14:paraId="76F6FA6F" w14:textId="77777777" w:rsidTr="002B7D3E">
        <w:trPr>
          <w:trHeight w:val="103"/>
        </w:trPr>
        <w:tc>
          <w:tcPr>
            <w:tcW w:w="4149" w:type="dxa"/>
          </w:tcPr>
          <w:p w14:paraId="35C95DC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0691/333 (000-699); </w:t>
            </w:r>
          </w:p>
        </w:tc>
        <w:tc>
          <w:tcPr>
            <w:tcW w:w="4068" w:type="dxa"/>
          </w:tcPr>
          <w:p w14:paraId="091EA04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225 Ft </w:t>
            </w:r>
            <w:r w:rsidR="001667CE">
              <w:rPr>
                <w:rFonts w:ascii="Museo Sans Cond 300" w:eastAsia="Calibri" w:hAnsi="Museo Sans Cond 300"/>
                <w:sz w:val="20"/>
                <w:szCs w:val="20"/>
              </w:rPr>
              <w:t>/hívás</w:t>
            </w:r>
          </w:p>
        </w:tc>
      </w:tr>
      <w:tr w:rsidR="001A28E9" w14:paraId="116D8638" w14:textId="77777777" w:rsidTr="002B7D3E">
        <w:trPr>
          <w:trHeight w:val="103"/>
        </w:trPr>
        <w:tc>
          <w:tcPr>
            <w:tcW w:w="4149" w:type="dxa"/>
          </w:tcPr>
          <w:p w14:paraId="7BF27B3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0690/636(200-299), 0691/636(200-299); 0690/444 (200-299); 0691/555 (300-399); </w:t>
            </w:r>
          </w:p>
        </w:tc>
        <w:tc>
          <w:tcPr>
            <w:tcW w:w="4068" w:type="dxa"/>
          </w:tcPr>
          <w:p w14:paraId="206D053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 Ft </w:t>
            </w:r>
            <w:r w:rsidR="001667CE">
              <w:rPr>
                <w:rFonts w:ascii="Museo Sans Cond 300" w:eastAsia="Calibri" w:hAnsi="Museo Sans Cond 300"/>
                <w:sz w:val="20"/>
                <w:szCs w:val="20"/>
              </w:rPr>
              <w:t>/hívás</w:t>
            </w:r>
          </w:p>
        </w:tc>
      </w:tr>
      <w:tr w:rsidR="001A28E9" w14:paraId="54008CDC" w14:textId="77777777" w:rsidTr="002B7D3E">
        <w:tblPrEx>
          <w:tblLook w:val="04A0" w:firstRow="1" w:lastRow="0" w:firstColumn="1" w:lastColumn="0" w:noHBand="0" w:noVBand="1"/>
        </w:tblPrEx>
        <w:trPr>
          <w:trHeight w:val="103"/>
        </w:trPr>
        <w:tc>
          <w:tcPr>
            <w:tcW w:w="4149" w:type="dxa"/>
          </w:tcPr>
          <w:p w14:paraId="31C2BC2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0690/444 (300-399); 0691/555 (400-499); </w:t>
            </w:r>
          </w:p>
        </w:tc>
        <w:tc>
          <w:tcPr>
            <w:tcW w:w="4068" w:type="dxa"/>
          </w:tcPr>
          <w:p w14:paraId="16B90BA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305 Ft </w:t>
            </w:r>
            <w:r w:rsidR="001667CE">
              <w:rPr>
                <w:rFonts w:ascii="Museo Sans Cond 300" w:eastAsia="Calibri" w:hAnsi="Museo Sans Cond 300"/>
                <w:sz w:val="20"/>
                <w:szCs w:val="20"/>
              </w:rPr>
              <w:t>/hívás</w:t>
            </w:r>
          </w:p>
        </w:tc>
      </w:tr>
      <w:tr w:rsidR="001A28E9" w14:paraId="4327997D" w14:textId="77777777" w:rsidTr="002B7D3E">
        <w:tblPrEx>
          <w:tblLook w:val="04A0" w:firstRow="1" w:lastRow="0" w:firstColumn="1" w:lastColumn="0" w:noHBand="0" w:noVBand="1"/>
        </w:tblPrEx>
        <w:trPr>
          <w:trHeight w:val="103"/>
        </w:trPr>
        <w:tc>
          <w:tcPr>
            <w:tcW w:w="4149" w:type="dxa"/>
          </w:tcPr>
          <w:p w14:paraId="3428BE8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0690/642 (000-699); 0691/334 (000-699); 16800 </w:t>
            </w:r>
          </w:p>
        </w:tc>
        <w:tc>
          <w:tcPr>
            <w:tcW w:w="4068" w:type="dxa"/>
          </w:tcPr>
          <w:p w14:paraId="1A22C68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330 Ft </w:t>
            </w:r>
            <w:r w:rsidR="001667CE">
              <w:rPr>
                <w:rFonts w:ascii="Museo Sans Cond 300" w:eastAsia="Calibri" w:hAnsi="Museo Sans Cond 300"/>
                <w:sz w:val="20"/>
                <w:szCs w:val="20"/>
              </w:rPr>
              <w:t>/hívás</w:t>
            </w:r>
          </w:p>
        </w:tc>
      </w:tr>
      <w:tr w:rsidR="001A28E9" w14:paraId="7DA49192" w14:textId="77777777" w:rsidTr="002B7D3E">
        <w:tblPrEx>
          <w:tblLook w:val="04A0" w:firstRow="1" w:lastRow="0" w:firstColumn="1" w:lastColumn="0" w:noHBand="0" w:noVBand="1"/>
        </w:tblPrEx>
        <w:trPr>
          <w:trHeight w:val="103"/>
        </w:trPr>
        <w:tc>
          <w:tcPr>
            <w:tcW w:w="4149" w:type="dxa"/>
          </w:tcPr>
          <w:p w14:paraId="613825D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0691/335 (000-699); 0691/555 (500-599); </w:t>
            </w:r>
          </w:p>
        </w:tc>
        <w:tc>
          <w:tcPr>
            <w:tcW w:w="4068" w:type="dxa"/>
          </w:tcPr>
          <w:p w14:paraId="4210128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381 Ft </w:t>
            </w:r>
            <w:r w:rsidR="001667CE">
              <w:rPr>
                <w:rFonts w:ascii="Museo Sans Cond 300" w:eastAsia="Calibri" w:hAnsi="Museo Sans Cond 300"/>
                <w:sz w:val="20"/>
                <w:szCs w:val="20"/>
              </w:rPr>
              <w:t>/hívás</w:t>
            </w:r>
          </w:p>
        </w:tc>
      </w:tr>
      <w:tr w:rsidR="001A28E9" w14:paraId="655386A5" w14:textId="77777777" w:rsidTr="002B7D3E">
        <w:tblPrEx>
          <w:tblLook w:val="04A0" w:firstRow="1" w:lastRow="0" w:firstColumn="1" w:lastColumn="0" w:noHBand="0" w:noVBand="1"/>
        </w:tblPrEx>
        <w:trPr>
          <w:trHeight w:val="103"/>
        </w:trPr>
        <w:tc>
          <w:tcPr>
            <w:tcW w:w="4149" w:type="dxa"/>
          </w:tcPr>
          <w:p w14:paraId="2D7192E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0690/444 (400-499); 0691/555 (600-699); </w:t>
            </w:r>
          </w:p>
        </w:tc>
        <w:tc>
          <w:tcPr>
            <w:tcW w:w="4068" w:type="dxa"/>
          </w:tcPr>
          <w:p w14:paraId="791CEA4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410 Ft </w:t>
            </w:r>
            <w:r w:rsidR="001667CE">
              <w:rPr>
                <w:rFonts w:ascii="Museo Sans Cond 300" w:eastAsia="Calibri" w:hAnsi="Museo Sans Cond 300"/>
                <w:sz w:val="20"/>
                <w:szCs w:val="20"/>
              </w:rPr>
              <w:t>/hívás</w:t>
            </w:r>
          </w:p>
        </w:tc>
      </w:tr>
      <w:tr w:rsidR="001A28E9" w14:paraId="4F7B37F9" w14:textId="77777777" w:rsidTr="002B7D3E">
        <w:tblPrEx>
          <w:tblLook w:val="04A0" w:firstRow="1" w:lastRow="0" w:firstColumn="1" w:lastColumn="0" w:noHBand="0" w:noVBand="1"/>
        </w:tblPrEx>
        <w:trPr>
          <w:trHeight w:val="103"/>
        </w:trPr>
        <w:tc>
          <w:tcPr>
            <w:tcW w:w="4149" w:type="dxa"/>
          </w:tcPr>
          <w:p w14:paraId="5061494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0690/888 (000-099); 0691/555 (700-799); </w:t>
            </w:r>
          </w:p>
        </w:tc>
        <w:tc>
          <w:tcPr>
            <w:tcW w:w="4068" w:type="dxa"/>
          </w:tcPr>
          <w:p w14:paraId="3F44DA6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485 Ft </w:t>
            </w:r>
            <w:r w:rsidR="001667CE">
              <w:rPr>
                <w:rFonts w:ascii="Museo Sans Cond 300" w:eastAsia="Calibri" w:hAnsi="Museo Sans Cond 300"/>
                <w:sz w:val="20"/>
                <w:szCs w:val="20"/>
              </w:rPr>
              <w:t>/hívás</w:t>
            </w:r>
          </w:p>
        </w:tc>
      </w:tr>
      <w:tr w:rsidR="001A28E9" w14:paraId="7996DDCD" w14:textId="77777777" w:rsidTr="002B7D3E">
        <w:tblPrEx>
          <w:tblLook w:val="04A0" w:firstRow="1" w:lastRow="0" w:firstColumn="1" w:lastColumn="0" w:noHBand="0" w:noVBand="1"/>
        </w:tblPrEx>
        <w:trPr>
          <w:trHeight w:val="223"/>
        </w:trPr>
        <w:tc>
          <w:tcPr>
            <w:tcW w:w="4149" w:type="dxa"/>
          </w:tcPr>
          <w:p w14:paraId="451F18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0690/643 (000-699); 0691/336 (000-699); 0690/888 (100-199); 0691/555 (800-899); 16066; 16464 </w:t>
            </w:r>
          </w:p>
        </w:tc>
        <w:tc>
          <w:tcPr>
            <w:tcW w:w="4068" w:type="dxa"/>
          </w:tcPr>
          <w:p w14:paraId="55069BE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 Ft </w:t>
            </w:r>
            <w:r w:rsidR="001667CE">
              <w:rPr>
                <w:rFonts w:ascii="Museo Sans Cond 300" w:eastAsia="Calibri" w:hAnsi="Museo Sans Cond 300"/>
                <w:sz w:val="20"/>
                <w:szCs w:val="20"/>
              </w:rPr>
              <w:t>/hívás</w:t>
            </w:r>
          </w:p>
        </w:tc>
      </w:tr>
      <w:tr w:rsidR="001A28E9" w14:paraId="258A86DC" w14:textId="77777777" w:rsidTr="002B7D3E">
        <w:tblPrEx>
          <w:tblLook w:val="04A0" w:firstRow="1" w:lastRow="0" w:firstColumn="1" w:lastColumn="0" w:noHBand="0" w:noVBand="1"/>
        </w:tblPrEx>
        <w:trPr>
          <w:trHeight w:val="103"/>
        </w:trPr>
        <w:tc>
          <w:tcPr>
            <w:tcW w:w="4149" w:type="dxa"/>
          </w:tcPr>
          <w:p w14:paraId="2BC8043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0690/644 (000-699) </w:t>
            </w:r>
          </w:p>
        </w:tc>
        <w:tc>
          <w:tcPr>
            <w:tcW w:w="4068" w:type="dxa"/>
          </w:tcPr>
          <w:p w14:paraId="3356D73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575 Ft </w:t>
            </w:r>
            <w:r w:rsidR="001667CE">
              <w:rPr>
                <w:rFonts w:ascii="Museo Sans Cond 300" w:eastAsia="Calibri" w:hAnsi="Museo Sans Cond 300"/>
                <w:sz w:val="20"/>
                <w:szCs w:val="20"/>
              </w:rPr>
              <w:t>/hívás</w:t>
            </w:r>
          </w:p>
        </w:tc>
      </w:tr>
      <w:tr w:rsidR="001A28E9" w14:paraId="7B8C4859" w14:textId="77777777" w:rsidTr="002B7D3E">
        <w:tblPrEx>
          <w:tblLook w:val="04A0" w:firstRow="1" w:lastRow="0" w:firstColumn="1" w:lastColumn="0" w:noHBand="0" w:noVBand="1"/>
        </w:tblPrEx>
        <w:trPr>
          <w:trHeight w:val="103"/>
        </w:trPr>
        <w:tc>
          <w:tcPr>
            <w:tcW w:w="4149" w:type="dxa"/>
          </w:tcPr>
          <w:p w14:paraId="4E647CC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0691/337 (000-699), </w:t>
            </w:r>
          </w:p>
        </w:tc>
        <w:tc>
          <w:tcPr>
            <w:tcW w:w="4068" w:type="dxa"/>
          </w:tcPr>
          <w:p w14:paraId="001332B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635 Ft </w:t>
            </w:r>
            <w:r w:rsidR="001667CE">
              <w:rPr>
                <w:rFonts w:ascii="Museo Sans Cond 300" w:eastAsia="Calibri" w:hAnsi="Museo Sans Cond 300"/>
                <w:sz w:val="20"/>
                <w:szCs w:val="20"/>
              </w:rPr>
              <w:t>/hívás</w:t>
            </w:r>
          </w:p>
        </w:tc>
      </w:tr>
      <w:tr w:rsidR="001A28E9" w14:paraId="49D9E47A" w14:textId="77777777" w:rsidTr="002B7D3E">
        <w:tblPrEx>
          <w:tblLook w:val="04A0" w:firstRow="1" w:lastRow="0" w:firstColumn="1" w:lastColumn="0" w:noHBand="0" w:noVBand="1"/>
        </w:tblPrEx>
        <w:trPr>
          <w:trHeight w:val="103"/>
        </w:trPr>
        <w:tc>
          <w:tcPr>
            <w:tcW w:w="4149" w:type="dxa"/>
          </w:tcPr>
          <w:p w14:paraId="4FC08A4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0690/645 (000-699) </w:t>
            </w:r>
          </w:p>
        </w:tc>
        <w:tc>
          <w:tcPr>
            <w:tcW w:w="4068" w:type="dxa"/>
          </w:tcPr>
          <w:p w14:paraId="288678E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705 Ft </w:t>
            </w:r>
            <w:r w:rsidR="001667CE">
              <w:rPr>
                <w:rFonts w:ascii="Museo Sans Cond 300" w:eastAsia="Calibri" w:hAnsi="Museo Sans Cond 300"/>
                <w:sz w:val="20"/>
                <w:szCs w:val="20"/>
              </w:rPr>
              <w:t>/hívás</w:t>
            </w:r>
          </w:p>
        </w:tc>
      </w:tr>
      <w:tr w:rsidR="001A28E9" w14:paraId="03ED8A0C" w14:textId="77777777" w:rsidTr="002B7D3E">
        <w:tblPrEx>
          <w:tblLook w:val="04A0" w:firstRow="1" w:lastRow="0" w:firstColumn="1" w:lastColumn="0" w:noHBand="0" w:noVBand="1"/>
        </w:tblPrEx>
        <w:trPr>
          <w:trHeight w:val="103"/>
        </w:trPr>
        <w:tc>
          <w:tcPr>
            <w:tcW w:w="4149" w:type="dxa"/>
          </w:tcPr>
          <w:p w14:paraId="471F07F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0690/888 (200-299); 0691/555 (900-999); </w:t>
            </w:r>
          </w:p>
        </w:tc>
        <w:tc>
          <w:tcPr>
            <w:tcW w:w="4068" w:type="dxa"/>
          </w:tcPr>
          <w:p w14:paraId="0C8275C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762 Ft </w:t>
            </w:r>
            <w:r w:rsidR="001667CE">
              <w:rPr>
                <w:rFonts w:ascii="Museo Sans Cond 300" w:eastAsia="Calibri" w:hAnsi="Museo Sans Cond 300"/>
                <w:sz w:val="20"/>
                <w:szCs w:val="20"/>
              </w:rPr>
              <w:t>/hívás</w:t>
            </w:r>
          </w:p>
        </w:tc>
      </w:tr>
      <w:tr w:rsidR="001A28E9" w14:paraId="79BC28B1" w14:textId="77777777" w:rsidTr="002B7D3E">
        <w:tblPrEx>
          <w:tblLook w:val="04A0" w:firstRow="1" w:lastRow="0" w:firstColumn="1" w:lastColumn="0" w:noHBand="0" w:noVBand="1"/>
        </w:tblPrEx>
        <w:trPr>
          <w:trHeight w:val="103"/>
        </w:trPr>
        <w:tc>
          <w:tcPr>
            <w:tcW w:w="4149" w:type="dxa"/>
          </w:tcPr>
          <w:p w14:paraId="4AD5A2A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0690/646 (000-699); 0691/338 (000-699) </w:t>
            </w:r>
          </w:p>
        </w:tc>
        <w:tc>
          <w:tcPr>
            <w:tcW w:w="4068" w:type="dxa"/>
          </w:tcPr>
          <w:p w14:paraId="00CDFEF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960 Ft </w:t>
            </w:r>
            <w:r w:rsidR="001667CE">
              <w:rPr>
                <w:rFonts w:ascii="Museo Sans Cond 300" w:eastAsia="Calibri" w:hAnsi="Museo Sans Cond 300"/>
                <w:sz w:val="20"/>
                <w:szCs w:val="20"/>
              </w:rPr>
              <w:t>/hívás</w:t>
            </w:r>
          </w:p>
        </w:tc>
      </w:tr>
      <w:tr w:rsidR="001A28E9" w14:paraId="7B925C0B" w14:textId="77777777" w:rsidTr="002B7D3E">
        <w:tblPrEx>
          <w:tblLook w:val="04A0" w:firstRow="1" w:lastRow="0" w:firstColumn="1" w:lastColumn="0" w:noHBand="0" w:noVBand="1"/>
        </w:tblPrEx>
        <w:trPr>
          <w:trHeight w:val="103"/>
        </w:trPr>
        <w:tc>
          <w:tcPr>
            <w:tcW w:w="4149" w:type="dxa"/>
          </w:tcPr>
          <w:p w14:paraId="4272070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0691/339 (000-699); 0691/777 (000-099); </w:t>
            </w:r>
          </w:p>
        </w:tc>
        <w:tc>
          <w:tcPr>
            <w:tcW w:w="4068" w:type="dxa"/>
          </w:tcPr>
          <w:p w14:paraId="2B83D51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1000 Ft </w:t>
            </w:r>
            <w:r w:rsidR="001667CE">
              <w:rPr>
                <w:rFonts w:ascii="Museo Sans Cond 300" w:eastAsia="Calibri" w:hAnsi="Museo Sans Cond 300"/>
                <w:sz w:val="20"/>
                <w:szCs w:val="20"/>
              </w:rPr>
              <w:t>/hívás</w:t>
            </w:r>
          </w:p>
        </w:tc>
      </w:tr>
      <w:tr w:rsidR="001A28E9" w14:paraId="7BBB41D9" w14:textId="77777777" w:rsidTr="002B7D3E">
        <w:tblPrEx>
          <w:tblLook w:val="04A0" w:firstRow="1" w:lastRow="0" w:firstColumn="1" w:lastColumn="0" w:noHBand="0" w:noVBand="1"/>
        </w:tblPrEx>
        <w:trPr>
          <w:trHeight w:val="103"/>
        </w:trPr>
        <w:tc>
          <w:tcPr>
            <w:tcW w:w="4149" w:type="dxa"/>
          </w:tcPr>
          <w:p w14:paraId="38E214E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0690/888 (300-399); </w:t>
            </w:r>
          </w:p>
        </w:tc>
        <w:tc>
          <w:tcPr>
            <w:tcW w:w="4068" w:type="dxa"/>
          </w:tcPr>
          <w:p w14:paraId="54487B9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1016 Ft </w:t>
            </w:r>
            <w:r w:rsidR="001667CE">
              <w:rPr>
                <w:rFonts w:ascii="Museo Sans Cond 300" w:eastAsia="Calibri" w:hAnsi="Museo Sans Cond 300"/>
                <w:sz w:val="20"/>
                <w:szCs w:val="20"/>
              </w:rPr>
              <w:t>/hívás</w:t>
            </w:r>
          </w:p>
        </w:tc>
      </w:tr>
      <w:tr w:rsidR="001A28E9" w14:paraId="12B36218" w14:textId="77777777" w:rsidTr="002B7D3E">
        <w:tblPrEx>
          <w:tblLook w:val="04A0" w:firstRow="1" w:lastRow="0" w:firstColumn="1" w:lastColumn="0" w:noHBand="0" w:noVBand="1"/>
        </w:tblPrEx>
        <w:trPr>
          <w:trHeight w:val="103"/>
        </w:trPr>
        <w:tc>
          <w:tcPr>
            <w:tcW w:w="4149" w:type="dxa"/>
          </w:tcPr>
          <w:p w14:paraId="59DA1F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0690/647 (000-699) </w:t>
            </w:r>
          </w:p>
        </w:tc>
        <w:tc>
          <w:tcPr>
            <w:tcW w:w="4068" w:type="dxa"/>
          </w:tcPr>
          <w:p w14:paraId="200248E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1270 Ft </w:t>
            </w:r>
            <w:r w:rsidR="001667CE">
              <w:rPr>
                <w:rFonts w:ascii="Museo Sans Cond 300" w:eastAsia="Calibri" w:hAnsi="Museo Sans Cond 300"/>
                <w:sz w:val="20"/>
                <w:szCs w:val="20"/>
              </w:rPr>
              <w:t>/hívás</w:t>
            </w:r>
          </w:p>
        </w:tc>
      </w:tr>
      <w:tr w:rsidR="001A28E9" w14:paraId="330F1383" w14:textId="77777777" w:rsidTr="002B7D3E">
        <w:tblPrEx>
          <w:tblLook w:val="04A0" w:firstRow="1" w:lastRow="0" w:firstColumn="1" w:lastColumn="0" w:noHBand="0" w:noVBand="1"/>
        </w:tblPrEx>
        <w:trPr>
          <w:trHeight w:val="103"/>
        </w:trPr>
        <w:tc>
          <w:tcPr>
            <w:tcW w:w="4149" w:type="dxa"/>
          </w:tcPr>
          <w:p w14:paraId="06C6F19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0690/648 (000-699) </w:t>
            </w:r>
          </w:p>
        </w:tc>
        <w:tc>
          <w:tcPr>
            <w:tcW w:w="4068" w:type="dxa"/>
          </w:tcPr>
          <w:p w14:paraId="192ECA2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1905Ft </w:t>
            </w:r>
            <w:r w:rsidR="001667CE">
              <w:rPr>
                <w:rFonts w:ascii="Museo Sans Cond 300" w:eastAsia="Calibri" w:hAnsi="Museo Sans Cond 300"/>
                <w:sz w:val="20"/>
                <w:szCs w:val="20"/>
              </w:rPr>
              <w:t>/hívás</w:t>
            </w:r>
          </w:p>
        </w:tc>
      </w:tr>
      <w:tr w:rsidR="001A28E9" w14:paraId="593F8312" w14:textId="77777777" w:rsidTr="002B7D3E">
        <w:tblPrEx>
          <w:tblLook w:val="04A0" w:firstRow="1" w:lastRow="0" w:firstColumn="1" w:lastColumn="0" w:noHBand="0" w:noVBand="1"/>
        </w:tblPrEx>
        <w:trPr>
          <w:trHeight w:val="103"/>
        </w:trPr>
        <w:tc>
          <w:tcPr>
            <w:tcW w:w="4149" w:type="dxa"/>
          </w:tcPr>
          <w:p w14:paraId="646C696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0690/888 (400-499); </w:t>
            </w:r>
          </w:p>
        </w:tc>
        <w:tc>
          <w:tcPr>
            <w:tcW w:w="4068" w:type="dxa"/>
          </w:tcPr>
          <w:p w14:paraId="2E143B9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2032 Ft </w:t>
            </w:r>
            <w:r w:rsidR="001667CE">
              <w:rPr>
                <w:rFonts w:ascii="Museo Sans Cond 300" w:eastAsia="Calibri" w:hAnsi="Museo Sans Cond 300"/>
                <w:sz w:val="20"/>
                <w:szCs w:val="20"/>
              </w:rPr>
              <w:t>/hívás</w:t>
            </w:r>
          </w:p>
        </w:tc>
      </w:tr>
      <w:tr w:rsidR="001A28E9" w14:paraId="0FE62B25" w14:textId="77777777" w:rsidTr="002B7D3E">
        <w:tblPrEx>
          <w:tblLook w:val="04A0" w:firstRow="1" w:lastRow="0" w:firstColumn="1" w:lastColumn="0" w:noHBand="0" w:noVBand="1"/>
        </w:tblPrEx>
        <w:trPr>
          <w:trHeight w:val="103"/>
        </w:trPr>
        <w:tc>
          <w:tcPr>
            <w:tcW w:w="4149" w:type="dxa"/>
          </w:tcPr>
          <w:p w14:paraId="74943A9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lastRenderedPageBreak/>
              <w:t xml:space="preserve">0690/649 (000-699) </w:t>
            </w:r>
          </w:p>
        </w:tc>
        <w:tc>
          <w:tcPr>
            <w:tcW w:w="4068" w:type="dxa"/>
          </w:tcPr>
          <w:p w14:paraId="759929D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5080 Ft </w:t>
            </w:r>
            <w:r w:rsidR="001667CE">
              <w:rPr>
                <w:rFonts w:ascii="Museo Sans Cond 300" w:eastAsia="Calibri" w:hAnsi="Museo Sans Cond 300"/>
                <w:sz w:val="20"/>
                <w:szCs w:val="20"/>
              </w:rPr>
              <w:t>/hívás</w:t>
            </w:r>
          </w:p>
        </w:tc>
      </w:tr>
      <w:tr w:rsidR="001A28E9" w14:paraId="5B8560B1" w14:textId="77777777" w:rsidTr="002B7D3E">
        <w:tblPrEx>
          <w:tblLook w:val="04A0" w:firstRow="1" w:lastRow="0" w:firstColumn="1" w:lastColumn="0" w:noHBand="0" w:noVBand="1"/>
        </w:tblPrEx>
        <w:trPr>
          <w:trHeight w:val="103"/>
        </w:trPr>
        <w:tc>
          <w:tcPr>
            <w:tcW w:w="4149" w:type="dxa"/>
          </w:tcPr>
          <w:p w14:paraId="0C11D36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(600-609) </w:t>
            </w:r>
          </w:p>
        </w:tc>
        <w:tc>
          <w:tcPr>
            <w:tcW w:w="4068" w:type="dxa"/>
          </w:tcPr>
          <w:p w14:paraId="22E8E42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 Ft </w:t>
            </w:r>
            <w:r w:rsidR="001667CE">
              <w:rPr>
                <w:rFonts w:ascii="Museo Sans Cond 300" w:eastAsia="Calibri" w:hAnsi="Museo Sans Cond 300"/>
                <w:sz w:val="20"/>
                <w:szCs w:val="20"/>
              </w:rPr>
              <w:t>/hívás</w:t>
            </w:r>
          </w:p>
        </w:tc>
      </w:tr>
      <w:tr w:rsidR="001A28E9" w14:paraId="11AC64AA" w14:textId="77777777" w:rsidTr="002B7D3E">
        <w:tblPrEx>
          <w:tblLook w:val="04A0" w:firstRow="1" w:lastRow="0" w:firstColumn="1" w:lastColumn="0" w:noHBand="0" w:noVBand="1"/>
        </w:tblPrEx>
        <w:trPr>
          <w:trHeight w:val="103"/>
        </w:trPr>
        <w:tc>
          <w:tcPr>
            <w:tcW w:w="4149" w:type="dxa"/>
          </w:tcPr>
          <w:p w14:paraId="26DB4CC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(610-619) </w:t>
            </w:r>
          </w:p>
        </w:tc>
        <w:tc>
          <w:tcPr>
            <w:tcW w:w="4068" w:type="dxa"/>
          </w:tcPr>
          <w:p w14:paraId="461E40E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115 Ft </w:t>
            </w:r>
            <w:r w:rsidR="001667CE">
              <w:rPr>
                <w:rFonts w:ascii="Museo Sans Cond 300" w:eastAsia="Calibri" w:hAnsi="Museo Sans Cond 300"/>
                <w:sz w:val="20"/>
                <w:szCs w:val="20"/>
              </w:rPr>
              <w:t>/hívás</w:t>
            </w:r>
          </w:p>
        </w:tc>
      </w:tr>
      <w:tr w:rsidR="001A28E9" w14:paraId="616AF185" w14:textId="77777777" w:rsidTr="002B7D3E">
        <w:tblPrEx>
          <w:tblLook w:val="04A0" w:firstRow="1" w:lastRow="0" w:firstColumn="1" w:lastColumn="0" w:noHBand="0" w:noVBand="1"/>
        </w:tblPrEx>
        <w:trPr>
          <w:trHeight w:val="103"/>
        </w:trPr>
        <w:tc>
          <w:tcPr>
            <w:tcW w:w="4149" w:type="dxa"/>
          </w:tcPr>
          <w:p w14:paraId="1D9E8E9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(620-629) </w:t>
            </w:r>
          </w:p>
        </w:tc>
        <w:tc>
          <w:tcPr>
            <w:tcW w:w="4068" w:type="dxa"/>
          </w:tcPr>
          <w:p w14:paraId="66D0557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155 Ft </w:t>
            </w:r>
            <w:r w:rsidR="001667CE">
              <w:rPr>
                <w:rFonts w:ascii="Museo Sans Cond 300" w:eastAsia="Calibri" w:hAnsi="Museo Sans Cond 300"/>
                <w:sz w:val="20"/>
                <w:szCs w:val="20"/>
              </w:rPr>
              <w:t>/hívás</w:t>
            </w:r>
          </w:p>
        </w:tc>
      </w:tr>
      <w:tr w:rsidR="001A28E9" w14:paraId="19E42EE7" w14:textId="77777777" w:rsidTr="002B7D3E">
        <w:tblPrEx>
          <w:tblLook w:val="04A0" w:firstRow="1" w:lastRow="0" w:firstColumn="1" w:lastColumn="0" w:noHBand="0" w:noVBand="1"/>
        </w:tblPrEx>
        <w:trPr>
          <w:trHeight w:val="103"/>
        </w:trPr>
        <w:tc>
          <w:tcPr>
            <w:tcW w:w="4149" w:type="dxa"/>
          </w:tcPr>
          <w:p w14:paraId="5EC065D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(630-639) </w:t>
            </w:r>
          </w:p>
        </w:tc>
        <w:tc>
          <w:tcPr>
            <w:tcW w:w="4068" w:type="dxa"/>
          </w:tcPr>
          <w:p w14:paraId="1610B45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160 Ft </w:t>
            </w:r>
            <w:r w:rsidR="001667CE">
              <w:rPr>
                <w:rFonts w:ascii="Museo Sans Cond 300" w:eastAsia="Calibri" w:hAnsi="Museo Sans Cond 300"/>
                <w:sz w:val="20"/>
                <w:szCs w:val="20"/>
              </w:rPr>
              <w:t>/hívás</w:t>
            </w:r>
          </w:p>
        </w:tc>
      </w:tr>
      <w:tr w:rsidR="001A28E9" w14:paraId="6E38732B" w14:textId="77777777" w:rsidTr="002B7D3E">
        <w:tblPrEx>
          <w:tblLook w:val="04A0" w:firstRow="1" w:lastRow="0" w:firstColumn="1" w:lastColumn="0" w:noHBand="0" w:noVBand="1"/>
        </w:tblPrEx>
        <w:trPr>
          <w:trHeight w:val="103"/>
        </w:trPr>
        <w:tc>
          <w:tcPr>
            <w:tcW w:w="4149" w:type="dxa"/>
          </w:tcPr>
          <w:p w14:paraId="61E8029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(640-649) </w:t>
            </w:r>
          </w:p>
        </w:tc>
        <w:tc>
          <w:tcPr>
            <w:tcW w:w="4068" w:type="dxa"/>
          </w:tcPr>
          <w:p w14:paraId="1CB887A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195 Ft </w:t>
            </w:r>
            <w:r w:rsidR="001667CE">
              <w:rPr>
                <w:rFonts w:ascii="Museo Sans Cond 300" w:eastAsia="Calibri" w:hAnsi="Museo Sans Cond 300"/>
                <w:sz w:val="20"/>
                <w:szCs w:val="20"/>
              </w:rPr>
              <w:t>/hívás</w:t>
            </w:r>
          </w:p>
        </w:tc>
      </w:tr>
      <w:tr w:rsidR="001A28E9" w14:paraId="78AE3F7E" w14:textId="77777777" w:rsidTr="002B7D3E">
        <w:tblPrEx>
          <w:tblLook w:val="04A0" w:firstRow="1" w:lastRow="0" w:firstColumn="1" w:lastColumn="0" w:noHBand="0" w:noVBand="1"/>
        </w:tblPrEx>
        <w:trPr>
          <w:trHeight w:val="103"/>
        </w:trPr>
        <w:tc>
          <w:tcPr>
            <w:tcW w:w="4149" w:type="dxa"/>
          </w:tcPr>
          <w:p w14:paraId="06A73B9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(650-659) </w:t>
            </w:r>
          </w:p>
        </w:tc>
        <w:tc>
          <w:tcPr>
            <w:tcW w:w="4068" w:type="dxa"/>
          </w:tcPr>
          <w:p w14:paraId="58A6238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 Ft </w:t>
            </w:r>
            <w:r w:rsidR="001667CE">
              <w:rPr>
                <w:rFonts w:ascii="Museo Sans Cond 300" w:eastAsia="Calibri" w:hAnsi="Museo Sans Cond 300"/>
                <w:sz w:val="20"/>
                <w:szCs w:val="20"/>
              </w:rPr>
              <w:t>/hívás</w:t>
            </w:r>
          </w:p>
        </w:tc>
      </w:tr>
      <w:tr w:rsidR="001A28E9" w14:paraId="7D1B0FC0" w14:textId="77777777" w:rsidTr="002B7D3E">
        <w:tblPrEx>
          <w:tblLook w:val="04A0" w:firstRow="1" w:lastRow="0" w:firstColumn="1" w:lastColumn="0" w:noHBand="0" w:noVBand="1"/>
        </w:tblPrEx>
        <w:trPr>
          <w:trHeight w:val="103"/>
        </w:trPr>
        <w:tc>
          <w:tcPr>
            <w:tcW w:w="4149" w:type="dxa"/>
          </w:tcPr>
          <w:p w14:paraId="4FC6C73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(660-669) </w:t>
            </w:r>
          </w:p>
        </w:tc>
        <w:tc>
          <w:tcPr>
            <w:tcW w:w="4068" w:type="dxa"/>
          </w:tcPr>
          <w:p w14:paraId="17D5B8B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205 Ft </w:t>
            </w:r>
            <w:r w:rsidR="001667CE">
              <w:rPr>
                <w:rFonts w:ascii="Museo Sans Cond 300" w:eastAsia="Calibri" w:hAnsi="Museo Sans Cond 300"/>
                <w:sz w:val="20"/>
                <w:szCs w:val="20"/>
              </w:rPr>
              <w:t>/hívás</w:t>
            </w:r>
          </w:p>
        </w:tc>
      </w:tr>
      <w:tr w:rsidR="001A28E9" w14:paraId="0F9376E3" w14:textId="77777777" w:rsidTr="002B7D3E">
        <w:tblPrEx>
          <w:tblLook w:val="04A0" w:firstRow="1" w:lastRow="0" w:firstColumn="1" w:lastColumn="0" w:noHBand="0" w:noVBand="1"/>
        </w:tblPrEx>
        <w:trPr>
          <w:trHeight w:val="103"/>
        </w:trPr>
        <w:tc>
          <w:tcPr>
            <w:tcW w:w="4149" w:type="dxa"/>
          </w:tcPr>
          <w:p w14:paraId="1238347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(670-679) </w:t>
            </w:r>
          </w:p>
        </w:tc>
        <w:tc>
          <w:tcPr>
            <w:tcW w:w="4068" w:type="dxa"/>
          </w:tcPr>
          <w:p w14:paraId="1141422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 Ft </w:t>
            </w:r>
            <w:r w:rsidR="001667CE">
              <w:rPr>
                <w:rFonts w:ascii="Museo Sans Cond 300" w:eastAsia="Calibri" w:hAnsi="Museo Sans Cond 300"/>
                <w:sz w:val="20"/>
                <w:szCs w:val="20"/>
              </w:rPr>
              <w:t>/hívás</w:t>
            </w:r>
          </w:p>
        </w:tc>
      </w:tr>
      <w:tr w:rsidR="001A28E9" w14:paraId="3DBD07E1" w14:textId="77777777" w:rsidTr="002B7D3E">
        <w:tblPrEx>
          <w:tblLook w:val="04A0" w:firstRow="1" w:lastRow="0" w:firstColumn="1" w:lastColumn="0" w:noHBand="0" w:noVBand="1"/>
        </w:tblPrEx>
        <w:trPr>
          <w:trHeight w:val="103"/>
        </w:trPr>
        <w:tc>
          <w:tcPr>
            <w:tcW w:w="4149" w:type="dxa"/>
          </w:tcPr>
          <w:p w14:paraId="2744961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(680-689) </w:t>
            </w:r>
          </w:p>
        </w:tc>
        <w:tc>
          <w:tcPr>
            <w:tcW w:w="4068" w:type="dxa"/>
          </w:tcPr>
          <w:p w14:paraId="0D3ECFF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305 Ft </w:t>
            </w:r>
            <w:r w:rsidR="001667CE">
              <w:rPr>
                <w:rFonts w:ascii="Museo Sans Cond 300" w:eastAsia="Calibri" w:hAnsi="Museo Sans Cond 300"/>
                <w:sz w:val="20"/>
                <w:szCs w:val="20"/>
              </w:rPr>
              <w:t>/hívás</w:t>
            </w:r>
          </w:p>
        </w:tc>
      </w:tr>
      <w:tr w:rsidR="001A28E9" w14:paraId="419246EE" w14:textId="77777777" w:rsidTr="002B7D3E">
        <w:tblPrEx>
          <w:tblLook w:val="04A0" w:firstRow="1" w:lastRow="0" w:firstColumn="1" w:lastColumn="0" w:noHBand="0" w:noVBand="1"/>
        </w:tblPrEx>
        <w:trPr>
          <w:trHeight w:val="103"/>
        </w:trPr>
        <w:tc>
          <w:tcPr>
            <w:tcW w:w="4149" w:type="dxa"/>
          </w:tcPr>
          <w:p w14:paraId="17E411B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(690-699) </w:t>
            </w:r>
          </w:p>
        </w:tc>
        <w:tc>
          <w:tcPr>
            <w:tcW w:w="4068" w:type="dxa"/>
          </w:tcPr>
          <w:p w14:paraId="23885E3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330 Ft </w:t>
            </w:r>
            <w:r w:rsidR="001667CE">
              <w:rPr>
                <w:rFonts w:ascii="Museo Sans Cond 300" w:eastAsia="Calibri" w:hAnsi="Museo Sans Cond 300"/>
                <w:sz w:val="20"/>
                <w:szCs w:val="20"/>
              </w:rPr>
              <w:t>/hívás</w:t>
            </w:r>
          </w:p>
        </w:tc>
      </w:tr>
      <w:tr w:rsidR="001A28E9" w14:paraId="7F333495" w14:textId="77777777" w:rsidTr="002B7D3E">
        <w:tblPrEx>
          <w:tblLook w:val="04A0" w:firstRow="1" w:lastRow="0" w:firstColumn="1" w:lastColumn="0" w:noHBand="0" w:noVBand="1"/>
        </w:tblPrEx>
        <w:trPr>
          <w:trHeight w:val="103"/>
        </w:trPr>
        <w:tc>
          <w:tcPr>
            <w:tcW w:w="4149" w:type="dxa"/>
          </w:tcPr>
          <w:p w14:paraId="23B7FD1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(700-709) </w:t>
            </w:r>
          </w:p>
        </w:tc>
        <w:tc>
          <w:tcPr>
            <w:tcW w:w="4068" w:type="dxa"/>
          </w:tcPr>
          <w:p w14:paraId="6475330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381 Ft </w:t>
            </w:r>
            <w:r w:rsidR="001667CE">
              <w:rPr>
                <w:rFonts w:ascii="Museo Sans Cond 300" w:eastAsia="Calibri" w:hAnsi="Museo Sans Cond 300"/>
                <w:sz w:val="20"/>
                <w:szCs w:val="20"/>
              </w:rPr>
              <w:t>/hívás</w:t>
            </w:r>
          </w:p>
        </w:tc>
      </w:tr>
      <w:tr w:rsidR="001A28E9" w14:paraId="7B7374D0" w14:textId="77777777" w:rsidTr="002B7D3E">
        <w:tblPrEx>
          <w:tblLook w:val="04A0" w:firstRow="1" w:lastRow="0" w:firstColumn="1" w:lastColumn="0" w:noHBand="0" w:noVBand="1"/>
        </w:tblPrEx>
        <w:trPr>
          <w:trHeight w:val="103"/>
        </w:trPr>
        <w:tc>
          <w:tcPr>
            <w:tcW w:w="4149" w:type="dxa"/>
          </w:tcPr>
          <w:p w14:paraId="6A753C4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(710-719) </w:t>
            </w:r>
          </w:p>
        </w:tc>
        <w:tc>
          <w:tcPr>
            <w:tcW w:w="4068" w:type="dxa"/>
          </w:tcPr>
          <w:p w14:paraId="2E973FB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400 Ft </w:t>
            </w:r>
            <w:r w:rsidR="001667CE">
              <w:rPr>
                <w:rFonts w:ascii="Museo Sans Cond 300" w:eastAsia="Calibri" w:hAnsi="Museo Sans Cond 300"/>
                <w:sz w:val="20"/>
                <w:szCs w:val="20"/>
              </w:rPr>
              <w:t>/hívás</w:t>
            </w:r>
          </w:p>
        </w:tc>
      </w:tr>
      <w:tr w:rsidR="001A28E9" w14:paraId="5D34419B" w14:textId="77777777" w:rsidTr="002B7D3E">
        <w:tblPrEx>
          <w:tblLook w:val="04A0" w:firstRow="1" w:lastRow="0" w:firstColumn="1" w:lastColumn="0" w:noHBand="0" w:noVBand="1"/>
        </w:tblPrEx>
        <w:trPr>
          <w:trHeight w:val="103"/>
        </w:trPr>
        <w:tc>
          <w:tcPr>
            <w:tcW w:w="4149" w:type="dxa"/>
          </w:tcPr>
          <w:p w14:paraId="1755580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(720-729) </w:t>
            </w:r>
          </w:p>
        </w:tc>
        <w:tc>
          <w:tcPr>
            <w:tcW w:w="4068" w:type="dxa"/>
          </w:tcPr>
          <w:p w14:paraId="401E15B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410 Ft </w:t>
            </w:r>
            <w:r w:rsidR="001667CE">
              <w:rPr>
                <w:rFonts w:ascii="Museo Sans Cond 300" w:eastAsia="Calibri" w:hAnsi="Museo Sans Cond 300"/>
                <w:sz w:val="20"/>
                <w:szCs w:val="20"/>
              </w:rPr>
              <w:t>/hívás</w:t>
            </w:r>
          </w:p>
        </w:tc>
      </w:tr>
      <w:tr w:rsidR="001A28E9" w14:paraId="3BB45489" w14:textId="77777777" w:rsidTr="002B7D3E">
        <w:tblPrEx>
          <w:tblLook w:val="04A0" w:firstRow="1" w:lastRow="0" w:firstColumn="1" w:lastColumn="0" w:noHBand="0" w:noVBand="1"/>
        </w:tblPrEx>
        <w:trPr>
          <w:trHeight w:val="103"/>
        </w:trPr>
        <w:tc>
          <w:tcPr>
            <w:tcW w:w="4149" w:type="dxa"/>
          </w:tcPr>
          <w:p w14:paraId="38C5CAA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(730-739) </w:t>
            </w:r>
          </w:p>
        </w:tc>
        <w:tc>
          <w:tcPr>
            <w:tcW w:w="4068" w:type="dxa"/>
          </w:tcPr>
          <w:p w14:paraId="16FB248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485 Ft </w:t>
            </w:r>
            <w:r w:rsidR="001667CE">
              <w:rPr>
                <w:rFonts w:ascii="Museo Sans Cond 300" w:eastAsia="Calibri" w:hAnsi="Museo Sans Cond 300"/>
                <w:sz w:val="20"/>
                <w:szCs w:val="20"/>
              </w:rPr>
              <w:t>/hívás</w:t>
            </w:r>
          </w:p>
        </w:tc>
      </w:tr>
      <w:tr w:rsidR="001A28E9" w14:paraId="501DB960" w14:textId="77777777" w:rsidTr="002B7D3E">
        <w:tblPrEx>
          <w:tblLook w:val="04A0" w:firstRow="1" w:lastRow="0" w:firstColumn="1" w:lastColumn="0" w:noHBand="0" w:noVBand="1"/>
        </w:tblPrEx>
        <w:trPr>
          <w:trHeight w:val="103"/>
        </w:trPr>
        <w:tc>
          <w:tcPr>
            <w:tcW w:w="4149" w:type="dxa"/>
          </w:tcPr>
          <w:p w14:paraId="101BE64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(740-749) </w:t>
            </w:r>
          </w:p>
        </w:tc>
        <w:tc>
          <w:tcPr>
            <w:tcW w:w="4068" w:type="dxa"/>
          </w:tcPr>
          <w:p w14:paraId="195E422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 </w:t>
            </w:r>
            <w:r w:rsidR="001667CE">
              <w:rPr>
                <w:rFonts w:ascii="Museo Sans Cond 300" w:eastAsia="Calibri" w:hAnsi="Museo Sans Cond 300"/>
                <w:sz w:val="20"/>
                <w:szCs w:val="20"/>
              </w:rPr>
              <w:t>/hívás</w:t>
            </w:r>
          </w:p>
        </w:tc>
      </w:tr>
      <w:tr w:rsidR="001A28E9" w14:paraId="7B6E7095" w14:textId="77777777" w:rsidTr="002B7D3E">
        <w:tblPrEx>
          <w:tblLook w:val="04A0" w:firstRow="1" w:lastRow="0" w:firstColumn="1" w:lastColumn="0" w:noHBand="0" w:noVBand="1"/>
        </w:tblPrEx>
        <w:trPr>
          <w:trHeight w:val="103"/>
        </w:trPr>
        <w:tc>
          <w:tcPr>
            <w:tcW w:w="4149" w:type="dxa"/>
          </w:tcPr>
          <w:p w14:paraId="1F5D697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(750-759) </w:t>
            </w:r>
          </w:p>
        </w:tc>
        <w:tc>
          <w:tcPr>
            <w:tcW w:w="4068" w:type="dxa"/>
          </w:tcPr>
          <w:p w14:paraId="5DA4196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 Ft </w:t>
            </w:r>
            <w:r w:rsidR="001667CE">
              <w:rPr>
                <w:rFonts w:ascii="Museo Sans Cond 300" w:eastAsia="Calibri" w:hAnsi="Museo Sans Cond 300"/>
                <w:sz w:val="20"/>
                <w:szCs w:val="20"/>
              </w:rPr>
              <w:t>/hívás</w:t>
            </w:r>
          </w:p>
        </w:tc>
      </w:tr>
      <w:tr w:rsidR="001A28E9" w14:paraId="2BD79F75" w14:textId="77777777" w:rsidTr="002B7D3E">
        <w:tblPrEx>
          <w:tblLook w:val="04A0" w:firstRow="1" w:lastRow="0" w:firstColumn="1" w:lastColumn="0" w:noHBand="0" w:noVBand="1"/>
        </w:tblPrEx>
        <w:trPr>
          <w:trHeight w:val="103"/>
        </w:trPr>
        <w:tc>
          <w:tcPr>
            <w:tcW w:w="4149" w:type="dxa"/>
          </w:tcPr>
          <w:p w14:paraId="56E1F5D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(760-769) </w:t>
            </w:r>
          </w:p>
        </w:tc>
        <w:tc>
          <w:tcPr>
            <w:tcW w:w="4068" w:type="dxa"/>
          </w:tcPr>
          <w:p w14:paraId="35A23BA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575 Ft </w:t>
            </w:r>
            <w:r w:rsidR="001667CE">
              <w:rPr>
                <w:rFonts w:ascii="Museo Sans Cond 300" w:eastAsia="Calibri" w:hAnsi="Museo Sans Cond 300"/>
                <w:sz w:val="20"/>
                <w:szCs w:val="20"/>
              </w:rPr>
              <w:t>/hívás</w:t>
            </w:r>
          </w:p>
        </w:tc>
      </w:tr>
      <w:tr w:rsidR="001A28E9" w14:paraId="46B7A17E" w14:textId="77777777" w:rsidTr="002B7D3E">
        <w:tblPrEx>
          <w:tblLook w:val="04A0" w:firstRow="1" w:lastRow="0" w:firstColumn="1" w:lastColumn="0" w:noHBand="0" w:noVBand="1"/>
        </w:tblPrEx>
        <w:trPr>
          <w:trHeight w:val="103"/>
        </w:trPr>
        <w:tc>
          <w:tcPr>
            <w:tcW w:w="4149" w:type="dxa"/>
          </w:tcPr>
          <w:p w14:paraId="0A0D15E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(770-779) </w:t>
            </w:r>
          </w:p>
        </w:tc>
        <w:tc>
          <w:tcPr>
            <w:tcW w:w="4068" w:type="dxa"/>
          </w:tcPr>
          <w:p w14:paraId="330E4D4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600 Ft </w:t>
            </w:r>
            <w:r w:rsidR="001667CE">
              <w:rPr>
                <w:rFonts w:ascii="Museo Sans Cond 300" w:eastAsia="Calibri" w:hAnsi="Museo Sans Cond 300"/>
                <w:sz w:val="20"/>
                <w:szCs w:val="20"/>
              </w:rPr>
              <w:t>/hívás</w:t>
            </w:r>
          </w:p>
        </w:tc>
      </w:tr>
      <w:tr w:rsidR="001A28E9" w14:paraId="4A7A50BF" w14:textId="77777777" w:rsidTr="002B7D3E">
        <w:tblPrEx>
          <w:tblLook w:val="04A0" w:firstRow="1" w:lastRow="0" w:firstColumn="1" w:lastColumn="0" w:noHBand="0" w:noVBand="1"/>
        </w:tblPrEx>
        <w:trPr>
          <w:trHeight w:val="103"/>
        </w:trPr>
        <w:tc>
          <w:tcPr>
            <w:tcW w:w="4149" w:type="dxa"/>
          </w:tcPr>
          <w:p w14:paraId="0DBB2C8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(780-789) </w:t>
            </w:r>
          </w:p>
        </w:tc>
        <w:tc>
          <w:tcPr>
            <w:tcW w:w="4068" w:type="dxa"/>
          </w:tcPr>
          <w:p w14:paraId="60A8E58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635 Ft </w:t>
            </w:r>
            <w:r w:rsidR="001667CE">
              <w:rPr>
                <w:rFonts w:ascii="Museo Sans Cond 300" w:eastAsia="Calibri" w:hAnsi="Museo Sans Cond 300"/>
                <w:sz w:val="20"/>
                <w:szCs w:val="20"/>
              </w:rPr>
              <w:t>/hívás</w:t>
            </w:r>
          </w:p>
        </w:tc>
      </w:tr>
      <w:tr w:rsidR="001A28E9" w14:paraId="60A8966A" w14:textId="77777777" w:rsidTr="002B7D3E">
        <w:tblPrEx>
          <w:tblLook w:val="04A0" w:firstRow="1" w:lastRow="0" w:firstColumn="1" w:lastColumn="0" w:noHBand="0" w:noVBand="1"/>
        </w:tblPrEx>
        <w:trPr>
          <w:trHeight w:val="103"/>
        </w:trPr>
        <w:tc>
          <w:tcPr>
            <w:tcW w:w="4149" w:type="dxa"/>
          </w:tcPr>
          <w:p w14:paraId="51788E0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(790-799) </w:t>
            </w:r>
          </w:p>
        </w:tc>
        <w:tc>
          <w:tcPr>
            <w:tcW w:w="4068" w:type="dxa"/>
          </w:tcPr>
          <w:p w14:paraId="18ED3F7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705 Ft </w:t>
            </w:r>
            <w:r w:rsidR="001667CE">
              <w:rPr>
                <w:rFonts w:ascii="Museo Sans Cond 300" w:eastAsia="Calibri" w:hAnsi="Museo Sans Cond 300"/>
                <w:sz w:val="20"/>
                <w:szCs w:val="20"/>
              </w:rPr>
              <w:t>/hívás</w:t>
            </w:r>
          </w:p>
        </w:tc>
      </w:tr>
      <w:tr w:rsidR="001A28E9" w14:paraId="67B651B6" w14:textId="77777777" w:rsidTr="002B7D3E">
        <w:tblPrEx>
          <w:tblLook w:val="04A0" w:firstRow="1" w:lastRow="0" w:firstColumn="1" w:lastColumn="0" w:noHBand="0" w:noVBand="1"/>
        </w:tblPrEx>
        <w:trPr>
          <w:trHeight w:val="103"/>
        </w:trPr>
        <w:tc>
          <w:tcPr>
            <w:tcW w:w="4149" w:type="dxa"/>
          </w:tcPr>
          <w:p w14:paraId="3E9F46B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(800-809) </w:t>
            </w:r>
          </w:p>
        </w:tc>
        <w:tc>
          <w:tcPr>
            <w:tcW w:w="4068" w:type="dxa"/>
          </w:tcPr>
          <w:p w14:paraId="7F6884A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762 Ft </w:t>
            </w:r>
            <w:r w:rsidR="001667CE">
              <w:rPr>
                <w:rFonts w:ascii="Museo Sans Cond 300" w:eastAsia="Calibri" w:hAnsi="Museo Sans Cond 300"/>
                <w:sz w:val="20"/>
                <w:szCs w:val="20"/>
              </w:rPr>
              <w:t>/hívás</w:t>
            </w:r>
          </w:p>
        </w:tc>
      </w:tr>
      <w:tr w:rsidR="001A28E9" w14:paraId="0D9248BF" w14:textId="77777777" w:rsidTr="002B7D3E">
        <w:tblPrEx>
          <w:tblLook w:val="04A0" w:firstRow="1" w:lastRow="0" w:firstColumn="1" w:lastColumn="0" w:noHBand="0" w:noVBand="1"/>
        </w:tblPrEx>
        <w:trPr>
          <w:trHeight w:val="103"/>
        </w:trPr>
        <w:tc>
          <w:tcPr>
            <w:tcW w:w="4149" w:type="dxa"/>
          </w:tcPr>
          <w:p w14:paraId="586998F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(810-819) </w:t>
            </w:r>
          </w:p>
        </w:tc>
        <w:tc>
          <w:tcPr>
            <w:tcW w:w="4068" w:type="dxa"/>
          </w:tcPr>
          <w:p w14:paraId="661D4FF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900 Ft </w:t>
            </w:r>
            <w:r w:rsidR="001667CE">
              <w:rPr>
                <w:rFonts w:ascii="Museo Sans Cond 300" w:eastAsia="Calibri" w:hAnsi="Museo Sans Cond 300"/>
                <w:sz w:val="20"/>
                <w:szCs w:val="20"/>
              </w:rPr>
              <w:t>/hívás</w:t>
            </w:r>
          </w:p>
        </w:tc>
      </w:tr>
      <w:tr w:rsidR="001A28E9" w14:paraId="7E0730D9" w14:textId="77777777" w:rsidTr="002B7D3E">
        <w:tblPrEx>
          <w:tblLook w:val="04A0" w:firstRow="1" w:lastRow="0" w:firstColumn="1" w:lastColumn="0" w:noHBand="0" w:noVBand="1"/>
        </w:tblPrEx>
        <w:trPr>
          <w:trHeight w:val="103"/>
        </w:trPr>
        <w:tc>
          <w:tcPr>
            <w:tcW w:w="4149" w:type="dxa"/>
          </w:tcPr>
          <w:p w14:paraId="3FFD84D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(820-829) </w:t>
            </w:r>
          </w:p>
        </w:tc>
        <w:tc>
          <w:tcPr>
            <w:tcW w:w="4068" w:type="dxa"/>
          </w:tcPr>
          <w:p w14:paraId="7BDD90C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960 Ft </w:t>
            </w:r>
            <w:r w:rsidR="001667CE">
              <w:rPr>
                <w:rFonts w:ascii="Museo Sans Cond 300" w:eastAsia="Calibri" w:hAnsi="Museo Sans Cond 300"/>
                <w:sz w:val="20"/>
                <w:szCs w:val="20"/>
              </w:rPr>
              <w:t>/hívás</w:t>
            </w:r>
          </w:p>
        </w:tc>
      </w:tr>
      <w:tr w:rsidR="001A28E9" w14:paraId="5A2775E2" w14:textId="77777777" w:rsidTr="002B7D3E">
        <w:tblPrEx>
          <w:tblLook w:val="04A0" w:firstRow="1" w:lastRow="0" w:firstColumn="1" w:lastColumn="0" w:noHBand="0" w:noVBand="1"/>
        </w:tblPrEx>
        <w:trPr>
          <w:trHeight w:val="103"/>
        </w:trPr>
        <w:tc>
          <w:tcPr>
            <w:tcW w:w="4149" w:type="dxa"/>
          </w:tcPr>
          <w:p w14:paraId="74E9F50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(830-839) </w:t>
            </w:r>
          </w:p>
        </w:tc>
        <w:tc>
          <w:tcPr>
            <w:tcW w:w="4068" w:type="dxa"/>
          </w:tcPr>
          <w:p w14:paraId="4E6A2C0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1000 Ft </w:t>
            </w:r>
            <w:r w:rsidR="001667CE">
              <w:rPr>
                <w:rFonts w:ascii="Museo Sans Cond 300" w:eastAsia="Calibri" w:hAnsi="Museo Sans Cond 300"/>
                <w:sz w:val="20"/>
                <w:szCs w:val="20"/>
              </w:rPr>
              <w:t>/hívás</w:t>
            </w:r>
          </w:p>
        </w:tc>
      </w:tr>
      <w:tr w:rsidR="001A28E9" w14:paraId="48F191E9" w14:textId="77777777" w:rsidTr="002B7D3E">
        <w:tblPrEx>
          <w:tblLook w:val="04A0" w:firstRow="1" w:lastRow="0" w:firstColumn="1" w:lastColumn="0" w:noHBand="0" w:noVBand="1"/>
        </w:tblPrEx>
        <w:trPr>
          <w:trHeight w:val="103"/>
        </w:trPr>
        <w:tc>
          <w:tcPr>
            <w:tcW w:w="4149" w:type="dxa"/>
          </w:tcPr>
          <w:p w14:paraId="36E2568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(840-849) </w:t>
            </w:r>
          </w:p>
        </w:tc>
        <w:tc>
          <w:tcPr>
            <w:tcW w:w="4068" w:type="dxa"/>
          </w:tcPr>
          <w:p w14:paraId="241EB42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1016 Ft </w:t>
            </w:r>
            <w:r w:rsidR="001667CE">
              <w:rPr>
                <w:rFonts w:ascii="Museo Sans Cond 300" w:eastAsia="Calibri" w:hAnsi="Museo Sans Cond 300"/>
                <w:sz w:val="20"/>
                <w:szCs w:val="20"/>
              </w:rPr>
              <w:t>/hívás</w:t>
            </w:r>
          </w:p>
        </w:tc>
      </w:tr>
      <w:tr w:rsidR="001A28E9" w14:paraId="6932E44F" w14:textId="77777777" w:rsidTr="002B7D3E">
        <w:tblPrEx>
          <w:tblLook w:val="04A0" w:firstRow="1" w:lastRow="0" w:firstColumn="1" w:lastColumn="0" w:noHBand="0" w:noVBand="1"/>
        </w:tblPrEx>
        <w:trPr>
          <w:trHeight w:val="103"/>
        </w:trPr>
        <w:tc>
          <w:tcPr>
            <w:tcW w:w="4149" w:type="dxa"/>
          </w:tcPr>
          <w:p w14:paraId="7677606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(850-859) </w:t>
            </w:r>
          </w:p>
        </w:tc>
        <w:tc>
          <w:tcPr>
            <w:tcW w:w="4068" w:type="dxa"/>
          </w:tcPr>
          <w:p w14:paraId="5CBA113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1143 Ft </w:t>
            </w:r>
            <w:r w:rsidR="001667CE">
              <w:rPr>
                <w:rFonts w:ascii="Museo Sans Cond 300" w:eastAsia="Calibri" w:hAnsi="Museo Sans Cond 300"/>
                <w:sz w:val="20"/>
                <w:szCs w:val="20"/>
              </w:rPr>
              <w:t>/hívás</w:t>
            </w:r>
          </w:p>
        </w:tc>
      </w:tr>
      <w:tr w:rsidR="001A28E9" w14:paraId="6B141E89" w14:textId="77777777" w:rsidTr="002B7D3E">
        <w:tblPrEx>
          <w:tblLook w:val="04A0" w:firstRow="1" w:lastRow="0" w:firstColumn="1" w:lastColumn="0" w:noHBand="0" w:noVBand="1"/>
        </w:tblPrEx>
        <w:trPr>
          <w:trHeight w:val="103"/>
        </w:trPr>
        <w:tc>
          <w:tcPr>
            <w:tcW w:w="4149" w:type="dxa"/>
          </w:tcPr>
          <w:p w14:paraId="606DA48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(860-869) </w:t>
            </w:r>
          </w:p>
        </w:tc>
        <w:tc>
          <w:tcPr>
            <w:tcW w:w="4068" w:type="dxa"/>
          </w:tcPr>
          <w:p w14:paraId="694DDC9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1270 Ft </w:t>
            </w:r>
            <w:r w:rsidR="001667CE">
              <w:rPr>
                <w:rFonts w:ascii="Museo Sans Cond 300" w:eastAsia="Calibri" w:hAnsi="Museo Sans Cond 300"/>
                <w:sz w:val="20"/>
                <w:szCs w:val="20"/>
              </w:rPr>
              <w:t>/hívás</w:t>
            </w:r>
          </w:p>
        </w:tc>
      </w:tr>
      <w:tr w:rsidR="001A28E9" w14:paraId="727579C1" w14:textId="77777777" w:rsidTr="002B7D3E">
        <w:tblPrEx>
          <w:tblLook w:val="04A0" w:firstRow="1" w:lastRow="0" w:firstColumn="1" w:lastColumn="0" w:noHBand="0" w:noVBand="1"/>
        </w:tblPrEx>
        <w:trPr>
          <w:trHeight w:val="103"/>
        </w:trPr>
        <w:tc>
          <w:tcPr>
            <w:tcW w:w="4149" w:type="dxa"/>
          </w:tcPr>
          <w:p w14:paraId="7DE468E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(870-879) </w:t>
            </w:r>
          </w:p>
        </w:tc>
        <w:tc>
          <w:tcPr>
            <w:tcW w:w="4068" w:type="dxa"/>
          </w:tcPr>
          <w:p w14:paraId="3E98440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1500 Ft </w:t>
            </w:r>
            <w:r w:rsidR="001667CE">
              <w:rPr>
                <w:rFonts w:ascii="Museo Sans Cond 300" w:eastAsia="Calibri" w:hAnsi="Museo Sans Cond 300"/>
                <w:sz w:val="20"/>
                <w:szCs w:val="20"/>
              </w:rPr>
              <w:t>/hívás</w:t>
            </w:r>
          </w:p>
        </w:tc>
      </w:tr>
      <w:tr w:rsidR="001A28E9" w14:paraId="719FC232" w14:textId="77777777" w:rsidTr="002B7D3E">
        <w:tblPrEx>
          <w:tblLook w:val="04A0" w:firstRow="1" w:lastRow="0" w:firstColumn="1" w:lastColumn="0" w:noHBand="0" w:noVBand="1"/>
        </w:tblPrEx>
        <w:trPr>
          <w:trHeight w:val="103"/>
        </w:trPr>
        <w:tc>
          <w:tcPr>
            <w:tcW w:w="4149" w:type="dxa"/>
          </w:tcPr>
          <w:p w14:paraId="1FCCE57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(880-889) </w:t>
            </w:r>
          </w:p>
        </w:tc>
        <w:tc>
          <w:tcPr>
            <w:tcW w:w="4068" w:type="dxa"/>
          </w:tcPr>
          <w:p w14:paraId="128ACB2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1905 Ft </w:t>
            </w:r>
            <w:r w:rsidR="001667CE">
              <w:rPr>
                <w:rFonts w:ascii="Museo Sans Cond 300" w:eastAsia="Calibri" w:hAnsi="Museo Sans Cond 300"/>
                <w:sz w:val="20"/>
                <w:szCs w:val="20"/>
              </w:rPr>
              <w:t>/hívás</w:t>
            </w:r>
          </w:p>
        </w:tc>
      </w:tr>
      <w:tr w:rsidR="001A28E9" w14:paraId="14CAF775" w14:textId="77777777" w:rsidTr="002B7D3E">
        <w:tblPrEx>
          <w:tblLook w:val="04A0" w:firstRow="1" w:lastRow="0" w:firstColumn="1" w:lastColumn="0" w:noHBand="0" w:noVBand="1"/>
        </w:tblPrEx>
        <w:trPr>
          <w:trHeight w:val="103"/>
        </w:trPr>
        <w:tc>
          <w:tcPr>
            <w:tcW w:w="4149" w:type="dxa"/>
          </w:tcPr>
          <w:p w14:paraId="18E9F91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(890-899) </w:t>
            </w:r>
          </w:p>
        </w:tc>
        <w:tc>
          <w:tcPr>
            <w:tcW w:w="4068" w:type="dxa"/>
          </w:tcPr>
          <w:p w14:paraId="6306BE9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2000 Ft </w:t>
            </w:r>
            <w:r w:rsidR="001667CE">
              <w:rPr>
                <w:rFonts w:ascii="Museo Sans Cond 300" w:eastAsia="Calibri" w:hAnsi="Museo Sans Cond 300"/>
                <w:sz w:val="20"/>
                <w:szCs w:val="20"/>
              </w:rPr>
              <w:t>/hívás</w:t>
            </w:r>
          </w:p>
        </w:tc>
      </w:tr>
      <w:tr w:rsidR="001A28E9" w14:paraId="48DF6076" w14:textId="77777777" w:rsidTr="002B7D3E">
        <w:tblPrEx>
          <w:tblLook w:val="04A0" w:firstRow="1" w:lastRow="0" w:firstColumn="1" w:lastColumn="0" w:noHBand="0" w:noVBand="1"/>
        </w:tblPrEx>
        <w:trPr>
          <w:trHeight w:val="103"/>
        </w:trPr>
        <w:tc>
          <w:tcPr>
            <w:tcW w:w="4149" w:type="dxa"/>
          </w:tcPr>
          <w:p w14:paraId="4984115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(900-909) </w:t>
            </w:r>
          </w:p>
        </w:tc>
        <w:tc>
          <w:tcPr>
            <w:tcW w:w="4068" w:type="dxa"/>
          </w:tcPr>
          <w:p w14:paraId="6A9A9F5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2032 Ft </w:t>
            </w:r>
            <w:r w:rsidR="001667CE">
              <w:rPr>
                <w:rFonts w:ascii="Museo Sans Cond 300" w:eastAsia="Calibri" w:hAnsi="Museo Sans Cond 300"/>
                <w:sz w:val="20"/>
                <w:szCs w:val="20"/>
              </w:rPr>
              <w:t>/hívás</w:t>
            </w:r>
          </w:p>
        </w:tc>
      </w:tr>
      <w:tr w:rsidR="001A28E9" w14:paraId="7C1DEE71" w14:textId="77777777" w:rsidTr="002B7D3E">
        <w:tblPrEx>
          <w:tblLook w:val="04A0" w:firstRow="1" w:lastRow="0" w:firstColumn="1" w:lastColumn="0" w:noHBand="0" w:noVBand="1"/>
        </w:tblPrEx>
        <w:trPr>
          <w:trHeight w:val="103"/>
        </w:trPr>
        <w:tc>
          <w:tcPr>
            <w:tcW w:w="4149" w:type="dxa"/>
          </w:tcPr>
          <w:p w14:paraId="3C846DE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(910-919) </w:t>
            </w:r>
          </w:p>
        </w:tc>
        <w:tc>
          <w:tcPr>
            <w:tcW w:w="4068" w:type="dxa"/>
          </w:tcPr>
          <w:p w14:paraId="3F78108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2500 Ft </w:t>
            </w:r>
            <w:r w:rsidR="001667CE">
              <w:rPr>
                <w:rFonts w:ascii="Museo Sans Cond 300" w:eastAsia="Calibri" w:hAnsi="Museo Sans Cond 300"/>
                <w:sz w:val="20"/>
                <w:szCs w:val="20"/>
              </w:rPr>
              <w:t>/hívás</w:t>
            </w:r>
          </w:p>
        </w:tc>
      </w:tr>
      <w:tr w:rsidR="001A28E9" w14:paraId="446EB8FC" w14:textId="77777777" w:rsidTr="002B7D3E">
        <w:tblPrEx>
          <w:tblLook w:val="04A0" w:firstRow="1" w:lastRow="0" w:firstColumn="1" w:lastColumn="0" w:noHBand="0" w:noVBand="1"/>
        </w:tblPrEx>
        <w:trPr>
          <w:trHeight w:val="103"/>
        </w:trPr>
        <w:tc>
          <w:tcPr>
            <w:tcW w:w="4149" w:type="dxa"/>
          </w:tcPr>
          <w:p w14:paraId="23514D2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(920-929) </w:t>
            </w:r>
          </w:p>
        </w:tc>
        <w:tc>
          <w:tcPr>
            <w:tcW w:w="4068" w:type="dxa"/>
          </w:tcPr>
          <w:p w14:paraId="0108AA0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2540 Ft </w:t>
            </w:r>
            <w:r w:rsidR="001667CE">
              <w:rPr>
                <w:rFonts w:ascii="Museo Sans Cond 300" w:eastAsia="Calibri" w:hAnsi="Museo Sans Cond 300"/>
                <w:sz w:val="20"/>
                <w:szCs w:val="20"/>
              </w:rPr>
              <w:t>/hívás</w:t>
            </w:r>
          </w:p>
        </w:tc>
      </w:tr>
      <w:tr w:rsidR="001A28E9" w14:paraId="20F8E9E4" w14:textId="77777777" w:rsidTr="002B7D3E">
        <w:tblPrEx>
          <w:tblLook w:val="04A0" w:firstRow="1" w:lastRow="0" w:firstColumn="1" w:lastColumn="0" w:noHBand="0" w:noVBand="1"/>
        </w:tblPrEx>
        <w:trPr>
          <w:trHeight w:val="103"/>
        </w:trPr>
        <w:tc>
          <w:tcPr>
            <w:tcW w:w="4149" w:type="dxa"/>
          </w:tcPr>
          <w:p w14:paraId="66BB867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(930-939) </w:t>
            </w:r>
          </w:p>
        </w:tc>
        <w:tc>
          <w:tcPr>
            <w:tcW w:w="4068" w:type="dxa"/>
          </w:tcPr>
          <w:p w14:paraId="4322969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5080 Ft </w:t>
            </w:r>
            <w:r w:rsidR="001667CE">
              <w:rPr>
                <w:rFonts w:ascii="Museo Sans Cond 300" w:eastAsia="Calibri" w:hAnsi="Museo Sans Cond 300"/>
                <w:sz w:val="20"/>
                <w:szCs w:val="20"/>
              </w:rPr>
              <w:t>/hívás</w:t>
            </w:r>
          </w:p>
        </w:tc>
      </w:tr>
    </w:tbl>
    <w:p w14:paraId="0831960A" w14:textId="77777777" w:rsidR="001A28E9" w:rsidRPr="001672B5" w:rsidRDefault="001A28E9" w:rsidP="001A28E9">
      <w:pPr>
        <w:pStyle w:val="Listaszerbekezds"/>
        <w:spacing w:after="0"/>
        <w:rPr>
          <w:rFonts w:ascii="Museo Sans Cond 300" w:hAnsi="Museo Sans Cond 300"/>
          <w:sz w:val="24"/>
        </w:rPr>
      </w:pPr>
    </w:p>
    <w:p w14:paraId="7155B8AC" w14:textId="77777777" w:rsidR="001A28E9" w:rsidRPr="001672B5" w:rsidRDefault="001A28E9" w:rsidP="001672B5">
      <w:pPr>
        <w:pStyle w:val="Listaszerbekezds"/>
        <w:spacing w:after="0"/>
        <w:ind w:left="0"/>
        <w:outlineLvl w:val="0"/>
        <w:rPr>
          <w:rFonts w:ascii="Museo Sans Cond 300" w:hAnsi="Museo Sans Cond 300"/>
          <w:b/>
          <w:sz w:val="24"/>
        </w:rPr>
      </w:pPr>
      <w:r w:rsidRPr="001672B5">
        <w:rPr>
          <w:rFonts w:ascii="Museo Sans Cond 300" w:hAnsi="Museo Sans Cond 300"/>
          <w:b/>
          <w:sz w:val="24"/>
        </w:rPr>
        <w:t xml:space="preserve">Emeltdíjas perc alapú hang hívások </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5"/>
        <w:gridCol w:w="3912"/>
      </w:tblGrid>
      <w:tr w:rsidR="002B7D3E" w14:paraId="166A1580" w14:textId="77777777" w:rsidTr="002B7D3E">
        <w:trPr>
          <w:trHeight w:val="103"/>
        </w:trPr>
        <w:tc>
          <w:tcPr>
            <w:tcW w:w="4305" w:type="dxa"/>
          </w:tcPr>
          <w:p w14:paraId="009AA3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(000-099); 0691/115 (300-399); </w:t>
            </w:r>
          </w:p>
        </w:tc>
        <w:tc>
          <w:tcPr>
            <w:tcW w:w="3912" w:type="dxa"/>
          </w:tcPr>
          <w:p w14:paraId="478A0EE4" w14:textId="77777777" w:rsidR="00FF7E72" w:rsidRDefault="001A28E9">
            <w:pPr>
              <w:pStyle w:val="Default"/>
              <w:ind w:right="285"/>
              <w:rPr>
                <w:rFonts w:ascii="Museo Sans Cond 300" w:eastAsia="Calibri" w:hAnsi="Museo Sans Cond 300"/>
                <w:sz w:val="20"/>
                <w:szCs w:val="20"/>
              </w:rPr>
            </w:pPr>
            <w:r w:rsidRPr="002B7D3E">
              <w:rPr>
                <w:rFonts w:ascii="Museo Sans Cond 300" w:eastAsia="Calibri" w:hAnsi="Museo Sans Cond 300"/>
                <w:sz w:val="20"/>
                <w:szCs w:val="20"/>
              </w:rPr>
              <w:t xml:space="preserve">25 Ft/perc </w:t>
            </w:r>
          </w:p>
        </w:tc>
      </w:tr>
      <w:tr w:rsidR="002B7D3E" w14:paraId="2E8A044C" w14:textId="77777777" w:rsidTr="002B7D3E">
        <w:trPr>
          <w:trHeight w:val="103"/>
        </w:trPr>
        <w:tc>
          <w:tcPr>
            <w:tcW w:w="4305" w:type="dxa"/>
          </w:tcPr>
          <w:p w14:paraId="7EC7982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(100-199); 0691/115 (400-499); </w:t>
            </w:r>
          </w:p>
        </w:tc>
        <w:tc>
          <w:tcPr>
            <w:tcW w:w="3912" w:type="dxa"/>
          </w:tcPr>
          <w:p w14:paraId="4A25FDE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 Ft/perc </w:t>
            </w:r>
          </w:p>
        </w:tc>
      </w:tr>
      <w:tr w:rsidR="002B7D3E" w14:paraId="4C841540" w14:textId="77777777" w:rsidTr="002B7D3E">
        <w:trPr>
          <w:trHeight w:val="103"/>
        </w:trPr>
        <w:tc>
          <w:tcPr>
            <w:tcW w:w="4305" w:type="dxa"/>
          </w:tcPr>
          <w:p w14:paraId="7FD3A3B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(300-399); 0691/115 (500-599); </w:t>
            </w:r>
          </w:p>
        </w:tc>
        <w:tc>
          <w:tcPr>
            <w:tcW w:w="3912" w:type="dxa"/>
          </w:tcPr>
          <w:p w14:paraId="753D521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75 Ft/perc </w:t>
            </w:r>
          </w:p>
        </w:tc>
      </w:tr>
      <w:tr w:rsidR="002B7D3E" w14:paraId="2A4A96B0" w14:textId="77777777" w:rsidTr="002B7D3E">
        <w:trPr>
          <w:trHeight w:val="103"/>
        </w:trPr>
        <w:tc>
          <w:tcPr>
            <w:tcW w:w="4305" w:type="dxa"/>
          </w:tcPr>
          <w:p w14:paraId="023015B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(000-099); 0691/300 (000-099) </w:t>
            </w:r>
          </w:p>
        </w:tc>
        <w:tc>
          <w:tcPr>
            <w:tcW w:w="3912" w:type="dxa"/>
          </w:tcPr>
          <w:p w14:paraId="09BCC7D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99 Ft/perc </w:t>
            </w:r>
          </w:p>
        </w:tc>
      </w:tr>
      <w:tr w:rsidR="002B7D3E" w14:paraId="179CAEFE" w14:textId="77777777" w:rsidTr="002B7D3E">
        <w:trPr>
          <w:trHeight w:val="103"/>
        </w:trPr>
        <w:tc>
          <w:tcPr>
            <w:tcW w:w="4305" w:type="dxa"/>
          </w:tcPr>
          <w:p w14:paraId="0A83AE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0691/999 (500-549) </w:t>
            </w:r>
          </w:p>
        </w:tc>
        <w:tc>
          <w:tcPr>
            <w:tcW w:w="3912" w:type="dxa"/>
          </w:tcPr>
          <w:p w14:paraId="78D4D28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102 Ft/perc </w:t>
            </w:r>
          </w:p>
        </w:tc>
      </w:tr>
      <w:tr w:rsidR="002B7D3E" w14:paraId="438066F7" w14:textId="77777777" w:rsidTr="002B7D3E">
        <w:trPr>
          <w:trHeight w:val="103"/>
        </w:trPr>
        <w:tc>
          <w:tcPr>
            <w:tcW w:w="4305" w:type="dxa"/>
          </w:tcPr>
          <w:p w14:paraId="70F1F56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0691/115 (000-099); 0691/999 (550-599) </w:t>
            </w:r>
          </w:p>
        </w:tc>
        <w:tc>
          <w:tcPr>
            <w:tcW w:w="3912" w:type="dxa"/>
          </w:tcPr>
          <w:p w14:paraId="0D6053E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110 Ft/perc </w:t>
            </w:r>
          </w:p>
        </w:tc>
      </w:tr>
      <w:tr w:rsidR="002B7D3E" w14:paraId="3A1E032F" w14:textId="77777777" w:rsidTr="002B7D3E">
        <w:trPr>
          <w:trHeight w:val="103"/>
        </w:trPr>
        <w:tc>
          <w:tcPr>
            <w:tcW w:w="4305" w:type="dxa"/>
          </w:tcPr>
          <w:p w14:paraId="2FFAF097" w14:textId="77777777" w:rsidR="00FF7E72" w:rsidRDefault="001A28E9">
            <w:pPr>
              <w:pStyle w:val="Default"/>
              <w:rPr>
                <w:rFonts w:ascii="Museo Sans Cond 300" w:eastAsia="Calibri" w:hAnsi="Museo Sans Cond 300"/>
                <w:sz w:val="20"/>
              </w:rPr>
            </w:pPr>
            <w:r w:rsidRPr="002B7D3E">
              <w:rPr>
                <w:rFonts w:ascii="Museo Sans Cond 300" w:eastAsia="Calibri" w:hAnsi="Museo Sans Cond 300"/>
                <w:sz w:val="20"/>
              </w:rPr>
              <w:t xml:space="preserve">0691/999 (650-699) </w:t>
            </w:r>
          </w:p>
        </w:tc>
        <w:tc>
          <w:tcPr>
            <w:tcW w:w="3912" w:type="dxa"/>
          </w:tcPr>
          <w:p w14:paraId="48ECA90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153 Ft/perc </w:t>
            </w:r>
          </w:p>
        </w:tc>
      </w:tr>
      <w:tr w:rsidR="002B7D3E" w14:paraId="2FA6C5E7" w14:textId="77777777" w:rsidTr="002B7D3E">
        <w:trPr>
          <w:trHeight w:val="103"/>
        </w:trPr>
        <w:tc>
          <w:tcPr>
            <w:tcW w:w="4305" w:type="dxa"/>
          </w:tcPr>
          <w:p w14:paraId="2C6CE30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(100-199); 0691/180 (000-049); 0690/180 (000-499); 0690/982 (200-299); </w:t>
            </w:r>
          </w:p>
        </w:tc>
        <w:tc>
          <w:tcPr>
            <w:tcW w:w="3912" w:type="dxa"/>
          </w:tcPr>
          <w:p w14:paraId="684EBC9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155 Ft/perc </w:t>
            </w:r>
          </w:p>
        </w:tc>
      </w:tr>
      <w:tr w:rsidR="002B7D3E" w14:paraId="45AE3FB3" w14:textId="77777777" w:rsidTr="002B7D3E">
        <w:trPr>
          <w:trHeight w:val="103"/>
        </w:trPr>
        <w:tc>
          <w:tcPr>
            <w:tcW w:w="4305" w:type="dxa"/>
          </w:tcPr>
          <w:p w14:paraId="2C02F3D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(000-099); </w:t>
            </w:r>
          </w:p>
        </w:tc>
        <w:tc>
          <w:tcPr>
            <w:tcW w:w="3912" w:type="dxa"/>
          </w:tcPr>
          <w:p w14:paraId="0851D03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160 Ft/perc </w:t>
            </w:r>
          </w:p>
        </w:tc>
      </w:tr>
      <w:tr w:rsidR="002B7D3E" w14:paraId="25029DB6" w14:textId="77777777" w:rsidTr="002B7D3E">
        <w:trPr>
          <w:trHeight w:val="103"/>
        </w:trPr>
        <w:tc>
          <w:tcPr>
            <w:tcW w:w="4305" w:type="dxa"/>
          </w:tcPr>
          <w:p w14:paraId="48CE8ED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(100-199); </w:t>
            </w:r>
          </w:p>
        </w:tc>
        <w:tc>
          <w:tcPr>
            <w:tcW w:w="3912" w:type="dxa"/>
          </w:tcPr>
          <w:p w14:paraId="3749CB2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195 Ft/perc </w:t>
            </w:r>
          </w:p>
        </w:tc>
      </w:tr>
      <w:tr w:rsidR="002B7D3E" w14:paraId="278A84EA" w14:textId="77777777" w:rsidTr="002B7D3E">
        <w:trPr>
          <w:trHeight w:val="103"/>
        </w:trPr>
        <w:tc>
          <w:tcPr>
            <w:tcW w:w="4305" w:type="dxa"/>
          </w:tcPr>
          <w:p w14:paraId="7069181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(400-499); 0690/900 (500-549); 0691/999 (600-649) </w:t>
            </w:r>
          </w:p>
        </w:tc>
        <w:tc>
          <w:tcPr>
            <w:tcW w:w="3912" w:type="dxa"/>
          </w:tcPr>
          <w:p w14:paraId="0ACE4DC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 Ft/perc </w:t>
            </w:r>
          </w:p>
        </w:tc>
      </w:tr>
      <w:tr w:rsidR="002B7D3E" w14:paraId="15BC4E14" w14:textId="77777777" w:rsidTr="002B7D3E">
        <w:trPr>
          <w:trHeight w:val="103"/>
        </w:trPr>
        <w:tc>
          <w:tcPr>
            <w:tcW w:w="4305" w:type="dxa"/>
          </w:tcPr>
          <w:p w14:paraId="0819D2A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(200-299); 0690/265 (500-999); </w:t>
            </w:r>
          </w:p>
        </w:tc>
        <w:tc>
          <w:tcPr>
            <w:tcW w:w="3912" w:type="dxa"/>
          </w:tcPr>
          <w:p w14:paraId="61B2719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205 Ft/perc </w:t>
            </w:r>
          </w:p>
        </w:tc>
      </w:tr>
      <w:tr w:rsidR="002B7D3E" w14:paraId="54580626" w14:textId="77777777" w:rsidTr="002B7D3E">
        <w:trPr>
          <w:trHeight w:val="103"/>
        </w:trPr>
        <w:tc>
          <w:tcPr>
            <w:tcW w:w="4305" w:type="dxa"/>
          </w:tcPr>
          <w:p w14:paraId="740C0C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lastRenderedPageBreak/>
              <w:t xml:space="preserve">0691/180 (100-149); 0690/181 (000-199); </w:t>
            </w:r>
          </w:p>
        </w:tc>
        <w:tc>
          <w:tcPr>
            <w:tcW w:w="3912" w:type="dxa"/>
          </w:tcPr>
          <w:p w14:paraId="0D536BB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230 Ft/perc </w:t>
            </w:r>
          </w:p>
        </w:tc>
      </w:tr>
      <w:tr w:rsidR="002B7D3E" w14:paraId="17A1B1DB" w14:textId="77777777" w:rsidTr="002B7D3E">
        <w:trPr>
          <w:trHeight w:val="103"/>
        </w:trPr>
        <w:tc>
          <w:tcPr>
            <w:tcW w:w="4305" w:type="dxa"/>
          </w:tcPr>
          <w:p w14:paraId="4FF0C24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(200-399); </w:t>
            </w:r>
          </w:p>
        </w:tc>
        <w:tc>
          <w:tcPr>
            <w:tcW w:w="3912" w:type="dxa"/>
          </w:tcPr>
          <w:p w14:paraId="625951B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155 Ft/perc </w:t>
            </w:r>
          </w:p>
        </w:tc>
      </w:tr>
      <w:tr w:rsidR="002B7D3E" w14:paraId="40A30D00" w14:textId="77777777" w:rsidTr="002B7D3E">
        <w:trPr>
          <w:trHeight w:val="103"/>
        </w:trPr>
        <w:tc>
          <w:tcPr>
            <w:tcW w:w="4305" w:type="dxa"/>
          </w:tcPr>
          <w:p w14:paraId="3130CB2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(400-499); </w:t>
            </w:r>
          </w:p>
        </w:tc>
        <w:tc>
          <w:tcPr>
            <w:tcW w:w="3912" w:type="dxa"/>
          </w:tcPr>
          <w:p w14:paraId="37EE00D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305 Ft/perc </w:t>
            </w:r>
          </w:p>
        </w:tc>
      </w:tr>
      <w:tr w:rsidR="002B7D3E" w14:paraId="482AF7F2" w14:textId="77777777" w:rsidTr="002B7D3E">
        <w:trPr>
          <w:trHeight w:val="103"/>
        </w:trPr>
        <w:tc>
          <w:tcPr>
            <w:tcW w:w="4305" w:type="dxa"/>
          </w:tcPr>
          <w:p w14:paraId="4A368B1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0691/115 (600-699); 0690/900 (550-599); 0691/999 (700-749) </w:t>
            </w:r>
          </w:p>
        </w:tc>
        <w:tc>
          <w:tcPr>
            <w:tcW w:w="3912" w:type="dxa"/>
          </w:tcPr>
          <w:p w14:paraId="2984011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Ft/perc </w:t>
            </w:r>
          </w:p>
        </w:tc>
      </w:tr>
      <w:tr w:rsidR="002B7D3E" w14:paraId="69B4DEAF" w14:textId="77777777" w:rsidTr="002B7D3E">
        <w:trPr>
          <w:trHeight w:val="103"/>
        </w:trPr>
        <w:tc>
          <w:tcPr>
            <w:tcW w:w="4305" w:type="dxa"/>
          </w:tcPr>
          <w:p w14:paraId="3376CCE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(400-499); 0690/633 (200-299); </w:t>
            </w:r>
          </w:p>
        </w:tc>
        <w:tc>
          <w:tcPr>
            <w:tcW w:w="3912" w:type="dxa"/>
          </w:tcPr>
          <w:p w14:paraId="6FA00A3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 Ft/perc </w:t>
            </w:r>
          </w:p>
        </w:tc>
      </w:tr>
      <w:tr w:rsidR="002B7D3E" w14:paraId="5CE77A5A" w14:textId="77777777" w:rsidTr="002B7D3E">
        <w:trPr>
          <w:trHeight w:val="103"/>
        </w:trPr>
        <w:tc>
          <w:tcPr>
            <w:tcW w:w="4305" w:type="dxa"/>
          </w:tcPr>
          <w:p w14:paraId="5ACFBF6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(500-599); 0690/900 (600-649); 0691/999 (750-799) </w:t>
            </w:r>
          </w:p>
        </w:tc>
        <w:tc>
          <w:tcPr>
            <w:tcW w:w="3912" w:type="dxa"/>
          </w:tcPr>
          <w:p w14:paraId="6EEEDED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300 Ft/perc </w:t>
            </w:r>
          </w:p>
        </w:tc>
      </w:tr>
      <w:tr w:rsidR="002B7D3E" w14:paraId="7A1BC68A" w14:textId="77777777" w:rsidTr="002B7D3E">
        <w:trPr>
          <w:trHeight w:val="103"/>
        </w:trPr>
        <w:tc>
          <w:tcPr>
            <w:tcW w:w="4305" w:type="dxa"/>
          </w:tcPr>
          <w:p w14:paraId="374DBAF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(500-599); 0691/180 (600-699) </w:t>
            </w:r>
          </w:p>
        </w:tc>
        <w:tc>
          <w:tcPr>
            <w:tcW w:w="3912" w:type="dxa"/>
          </w:tcPr>
          <w:p w14:paraId="3C0A81A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305 Ft/perc </w:t>
            </w:r>
          </w:p>
        </w:tc>
      </w:tr>
      <w:tr w:rsidR="002B7D3E" w14:paraId="006DA291" w14:textId="77777777" w:rsidTr="002B7D3E">
        <w:trPr>
          <w:trHeight w:val="103"/>
        </w:trPr>
        <w:tc>
          <w:tcPr>
            <w:tcW w:w="4305" w:type="dxa"/>
          </w:tcPr>
          <w:p w14:paraId="169CA02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(300-399); 0690/265 (000-499) </w:t>
            </w:r>
          </w:p>
        </w:tc>
        <w:tc>
          <w:tcPr>
            <w:tcW w:w="3912" w:type="dxa"/>
          </w:tcPr>
          <w:p w14:paraId="11B8FA7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330 Ft/perc </w:t>
            </w:r>
          </w:p>
        </w:tc>
      </w:tr>
      <w:tr w:rsidR="002B7D3E" w14:paraId="613CE717" w14:textId="77777777" w:rsidTr="002B7D3E">
        <w:trPr>
          <w:trHeight w:val="103"/>
        </w:trPr>
        <w:tc>
          <w:tcPr>
            <w:tcW w:w="4305" w:type="dxa"/>
          </w:tcPr>
          <w:p w14:paraId="0902476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(650-699); 0691/999 (800-849) </w:t>
            </w:r>
          </w:p>
        </w:tc>
        <w:tc>
          <w:tcPr>
            <w:tcW w:w="3912" w:type="dxa"/>
          </w:tcPr>
          <w:p w14:paraId="377A132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350 Ft/perc </w:t>
            </w:r>
          </w:p>
        </w:tc>
      </w:tr>
      <w:tr w:rsidR="002B7D3E" w14:paraId="705E1430" w14:textId="77777777" w:rsidTr="002B7D3E">
        <w:trPr>
          <w:trHeight w:val="103"/>
        </w:trPr>
        <w:tc>
          <w:tcPr>
            <w:tcW w:w="4305" w:type="dxa"/>
          </w:tcPr>
          <w:p w14:paraId="787A368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(400-499); 0690/985 (800-899) </w:t>
            </w:r>
          </w:p>
        </w:tc>
        <w:tc>
          <w:tcPr>
            <w:tcW w:w="3912" w:type="dxa"/>
          </w:tcPr>
          <w:p w14:paraId="038A6C0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381 Ft/perc </w:t>
            </w:r>
          </w:p>
        </w:tc>
      </w:tr>
      <w:tr w:rsidR="002B7D3E" w14:paraId="54B9BC56" w14:textId="77777777" w:rsidTr="002B7D3E">
        <w:trPr>
          <w:trHeight w:val="103"/>
        </w:trPr>
        <w:tc>
          <w:tcPr>
            <w:tcW w:w="4305" w:type="dxa"/>
          </w:tcPr>
          <w:p w14:paraId="64396D9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(700-749); 0691/999 (850-899) </w:t>
            </w:r>
          </w:p>
        </w:tc>
        <w:tc>
          <w:tcPr>
            <w:tcW w:w="3912" w:type="dxa"/>
          </w:tcPr>
          <w:p w14:paraId="0A2F541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400 Ft/perc </w:t>
            </w:r>
          </w:p>
        </w:tc>
      </w:tr>
      <w:tr w:rsidR="002B7D3E" w14:paraId="2FAC56D8" w14:textId="77777777" w:rsidTr="002B7D3E">
        <w:trPr>
          <w:trHeight w:val="103"/>
        </w:trPr>
        <w:tc>
          <w:tcPr>
            <w:tcW w:w="4305" w:type="dxa"/>
          </w:tcPr>
          <w:p w14:paraId="747B221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(600-699); </w:t>
            </w:r>
          </w:p>
        </w:tc>
        <w:tc>
          <w:tcPr>
            <w:tcW w:w="3912" w:type="dxa"/>
          </w:tcPr>
          <w:p w14:paraId="32D8511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410 Ft/perc </w:t>
            </w:r>
          </w:p>
        </w:tc>
      </w:tr>
      <w:tr w:rsidR="002B7D3E" w14:paraId="04A01434" w14:textId="77777777" w:rsidTr="002B7D3E">
        <w:trPr>
          <w:trHeight w:val="103"/>
        </w:trPr>
        <w:tc>
          <w:tcPr>
            <w:tcW w:w="4305" w:type="dxa"/>
          </w:tcPr>
          <w:p w14:paraId="018C74B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0691/999 (900-949) </w:t>
            </w:r>
          </w:p>
        </w:tc>
        <w:tc>
          <w:tcPr>
            <w:tcW w:w="3912" w:type="dxa"/>
          </w:tcPr>
          <w:p w14:paraId="0467291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450 Ft/perc </w:t>
            </w:r>
          </w:p>
        </w:tc>
      </w:tr>
      <w:tr w:rsidR="002B7D3E" w14:paraId="13EA1AB6" w14:textId="77777777" w:rsidTr="002B7D3E">
        <w:trPr>
          <w:trHeight w:val="103"/>
        </w:trPr>
        <w:tc>
          <w:tcPr>
            <w:tcW w:w="4305" w:type="dxa"/>
          </w:tcPr>
          <w:p w14:paraId="0C33BA6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(750-799) </w:t>
            </w:r>
          </w:p>
        </w:tc>
        <w:tc>
          <w:tcPr>
            <w:tcW w:w="3912" w:type="dxa"/>
          </w:tcPr>
          <w:p w14:paraId="3782119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458 Ft/perc </w:t>
            </w:r>
          </w:p>
        </w:tc>
      </w:tr>
      <w:tr w:rsidR="002B7D3E" w14:paraId="1B0B7953" w14:textId="77777777" w:rsidTr="002B7D3E">
        <w:trPr>
          <w:trHeight w:val="103"/>
        </w:trPr>
        <w:tc>
          <w:tcPr>
            <w:tcW w:w="4305" w:type="dxa"/>
          </w:tcPr>
          <w:p w14:paraId="170F82D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0691/180 (900-999); 0690/188 (000-499); 0690/189 (000-499); 0690/985 (000-299); </w:t>
            </w:r>
          </w:p>
        </w:tc>
        <w:tc>
          <w:tcPr>
            <w:tcW w:w="3912" w:type="dxa"/>
          </w:tcPr>
          <w:p w14:paraId="491A8FC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460 Ft/perc </w:t>
            </w:r>
          </w:p>
        </w:tc>
      </w:tr>
      <w:tr w:rsidR="002B7D3E" w14:paraId="6ECB35B8" w14:textId="77777777" w:rsidTr="002B7D3E">
        <w:trPr>
          <w:trHeight w:val="224"/>
        </w:trPr>
        <w:tc>
          <w:tcPr>
            <w:tcW w:w="4305" w:type="dxa"/>
          </w:tcPr>
          <w:p w14:paraId="223A346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(700-799); 0690/602 (000-099); 0690/666 (100-699); 0690/633 (900 - 999); 0690/602 (300-399); 0690/602 (800-899); 0690/985 (900-999) </w:t>
            </w:r>
          </w:p>
        </w:tc>
        <w:tc>
          <w:tcPr>
            <w:tcW w:w="3912" w:type="dxa"/>
          </w:tcPr>
          <w:p w14:paraId="2DFA1A2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485 Ft/perc </w:t>
            </w:r>
          </w:p>
        </w:tc>
      </w:tr>
      <w:tr w:rsidR="002B7D3E" w14:paraId="41DED437" w14:textId="77777777" w:rsidTr="002B7D3E">
        <w:trPr>
          <w:trHeight w:val="103"/>
        </w:trPr>
        <w:tc>
          <w:tcPr>
            <w:tcW w:w="4305" w:type="dxa"/>
          </w:tcPr>
          <w:p w14:paraId="04D8B9F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(800-849); 0691/999 (950-999) </w:t>
            </w:r>
          </w:p>
        </w:tc>
        <w:tc>
          <w:tcPr>
            <w:tcW w:w="3912" w:type="dxa"/>
          </w:tcPr>
          <w:p w14:paraId="09634F1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Ft/perc </w:t>
            </w:r>
          </w:p>
        </w:tc>
      </w:tr>
      <w:tr w:rsidR="002B7D3E" w14:paraId="5D96F80A" w14:textId="77777777" w:rsidTr="002B7D3E">
        <w:trPr>
          <w:trHeight w:val="103"/>
        </w:trPr>
        <w:tc>
          <w:tcPr>
            <w:tcW w:w="4305" w:type="dxa"/>
          </w:tcPr>
          <w:p w14:paraId="1C80232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(500-599); 0690/982 (600-699); 0691/115 (200-299); 0691/115 (700-799); </w:t>
            </w:r>
          </w:p>
        </w:tc>
        <w:tc>
          <w:tcPr>
            <w:tcW w:w="3912" w:type="dxa"/>
          </w:tcPr>
          <w:p w14:paraId="7AD1CC4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 Ft/perc </w:t>
            </w:r>
          </w:p>
        </w:tc>
      </w:tr>
      <w:tr w:rsidR="002B7D3E" w14:paraId="348BF524" w14:textId="77777777" w:rsidTr="002B7D3E">
        <w:trPr>
          <w:trHeight w:val="103"/>
        </w:trPr>
        <w:tc>
          <w:tcPr>
            <w:tcW w:w="4305" w:type="dxa"/>
          </w:tcPr>
          <w:p w14:paraId="03B68AA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(600-699); </w:t>
            </w:r>
          </w:p>
        </w:tc>
        <w:tc>
          <w:tcPr>
            <w:tcW w:w="3912" w:type="dxa"/>
          </w:tcPr>
          <w:p w14:paraId="0CF1D52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575 Ft/perc </w:t>
            </w:r>
          </w:p>
        </w:tc>
      </w:tr>
      <w:tr w:rsidR="002B7D3E" w14:paraId="280DAEAA" w14:textId="77777777" w:rsidTr="002B7D3E">
        <w:trPr>
          <w:trHeight w:val="103"/>
        </w:trPr>
        <w:tc>
          <w:tcPr>
            <w:tcW w:w="4305" w:type="dxa"/>
          </w:tcPr>
          <w:p w14:paraId="78483F1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(850-899) </w:t>
            </w:r>
          </w:p>
        </w:tc>
        <w:tc>
          <w:tcPr>
            <w:tcW w:w="3912" w:type="dxa"/>
          </w:tcPr>
          <w:p w14:paraId="06A94D7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600 Ft/perc </w:t>
            </w:r>
          </w:p>
        </w:tc>
      </w:tr>
      <w:tr w:rsidR="002B7D3E" w14:paraId="4AD125CB" w14:textId="77777777" w:rsidTr="002B7D3E">
        <w:trPr>
          <w:trHeight w:val="103"/>
        </w:trPr>
        <w:tc>
          <w:tcPr>
            <w:tcW w:w="4305" w:type="dxa"/>
          </w:tcPr>
          <w:p w14:paraId="2FF280D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0690/666 (700-799) </w:t>
            </w:r>
          </w:p>
        </w:tc>
        <w:tc>
          <w:tcPr>
            <w:tcW w:w="3912" w:type="dxa"/>
          </w:tcPr>
          <w:p w14:paraId="0545336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605 Ft/perc </w:t>
            </w:r>
          </w:p>
        </w:tc>
      </w:tr>
      <w:tr w:rsidR="002B7D3E" w14:paraId="26331F99" w14:textId="77777777" w:rsidTr="002B7D3E">
        <w:trPr>
          <w:trHeight w:val="103"/>
        </w:trPr>
        <w:tc>
          <w:tcPr>
            <w:tcW w:w="4305" w:type="dxa"/>
          </w:tcPr>
          <w:p w14:paraId="54A3CBD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0690/633 (700-799); </w:t>
            </w:r>
          </w:p>
        </w:tc>
        <w:tc>
          <w:tcPr>
            <w:tcW w:w="3912" w:type="dxa"/>
          </w:tcPr>
          <w:p w14:paraId="2AD0C57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635 Ft/perc </w:t>
            </w:r>
          </w:p>
        </w:tc>
      </w:tr>
      <w:tr w:rsidR="002B7D3E" w14:paraId="74685F4C" w14:textId="77777777" w:rsidTr="002B7D3E">
        <w:trPr>
          <w:trHeight w:val="103"/>
        </w:trPr>
        <w:tc>
          <w:tcPr>
            <w:tcW w:w="4305" w:type="dxa"/>
          </w:tcPr>
          <w:p w14:paraId="124FF61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0690/666 (800-899) </w:t>
            </w:r>
          </w:p>
        </w:tc>
        <w:tc>
          <w:tcPr>
            <w:tcW w:w="3912" w:type="dxa"/>
          </w:tcPr>
          <w:p w14:paraId="20A1A5F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710 Ft/perc </w:t>
            </w:r>
          </w:p>
        </w:tc>
      </w:tr>
      <w:tr w:rsidR="002B7D3E" w14:paraId="7646F736" w14:textId="77777777" w:rsidTr="002B7D3E">
        <w:trPr>
          <w:trHeight w:val="103"/>
        </w:trPr>
        <w:tc>
          <w:tcPr>
            <w:tcW w:w="4305" w:type="dxa"/>
          </w:tcPr>
          <w:p w14:paraId="631CE8C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0691/115 (800-899); 0690/900 (900-909) </w:t>
            </w:r>
          </w:p>
        </w:tc>
        <w:tc>
          <w:tcPr>
            <w:tcW w:w="3912" w:type="dxa"/>
          </w:tcPr>
          <w:p w14:paraId="671A47F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750 Ft/perc </w:t>
            </w:r>
          </w:p>
        </w:tc>
      </w:tr>
      <w:tr w:rsidR="002B7D3E" w14:paraId="6B04E65F" w14:textId="77777777" w:rsidTr="002B7D3E">
        <w:trPr>
          <w:trHeight w:val="103"/>
        </w:trPr>
        <w:tc>
          <w:tcPr>
            <w:tcW w:w="4305" w:type="dxa"/>
          </w:tcPr>
          <w:p w14:paraId="1B86CCD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0691/115 (100-199) </w:t>
            </w:r>
          </w:p>
        </w:tc>
        <w:tc>
          <w:tcPr>
            <w:tcW w:w="3912" w:type="dxa"/>
          </w:tcPr>
          <w:p w14:paraId="1D6C9E6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762 Ft/perc </w:t>
            </w:r>
          </w:p>
        </w:tc>
      </w:tr>
      <w:tr w:rsidR="002B7D3E" w14:paraId="5F6A2824" w14:textId="77777777" w:rsidTr="002B7D3E">
        <w:trPr>
          <w:trHeight w:val="103"/>
        </w:trPr>
        <w:tc>
          <w:tcPr>
            <w:tcW w:w="4305" w:type="dxa"/>
          </w:tcPr>
          <w:p w14:paraId="3606C35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(910-929) </w:t>
            </w:r>
          </w:p>
        </w:tc>
        <w:tc>
          <w:tcPr>
            <w:tcW w:w="3912" w:type="dxa"/>
          </w:tcPr>
          <w:p w14:paraId="3C81ECE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800 Ft/perc </w:t>
            </w:r>
          </w:p>
        </w:tc>
      </w:tr>
      <w:tr w:rsidR="002B7D3E" w14:paraId="6D613EF5" w14:textId="77777777" w:rsidTr="002B7D3E">
        <w:trPr>
          <w:trHeight w:val="103"/>
        </w:trPr>
        <w:tc>
          <w:tcPr>
            <w:tcW w:w="4305" w:type="dxa"/>
          </w:tcPr>
          <w:p w14:paraId="0692DF3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 666 (900-999) </w:t>
            </w:r>
          </w:p>
        </w:tc>
        <w:tc>
          <w:tcPr>
            <w:tcW w:w="3912" w:type="dxa"/>
          </w:tcPr>
          <w:p w14:paraId="4B894D2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810 Ft/perc </w:t>
            </w:r>
          </w:p>
        </w:tc>
      </w:tr>
      <w:tr w:rsidR="002B7D3E" w14:paraId="3D795E40" w14:textId="77777777" w:rsidTr="002B7D3E">
        <w:trPr>
          <w:trHeight w:val="103"/>
        </w:trPr>
        <w:tc>
          <w:tcPr>
            <w:tcW w:w="4305" w:type="dxa"/>
          </w:tcPr>
          <w:p w14:paraId="46B937E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(930-949) </w:t>
            </w:r>
          </w:p>
        </w:tc>
        <w:tc>
          <w:tcPr>
            <w:tcW w:w="3912" w:type="dxa"/>
          </w:tcPr>
          <w:p w14:paraId="4AA1D51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900 Ft /perc </w:t>
            </w:r>
          </w:p>
        </w:tc>
      </w:tr>
      <w:tr w:rsidR="002B7D3E" w14:paraId="5A75FCB6" w14:textId="77777777" w:rsidTr="002B7D3E">
        <w:trPr>
          <w:trHeight w:val="103"/>
        </w:trPr>
        <w:tc>
          <w:tcPr>
            <w:tcW w:w="4305" w:type="dxa"/>
          </w:tcPr>
          <w:p w14:paraId="7421973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(700-799); 0691/115 (900-999); 0690/900 (950-969) </w:t>
            </w:r>
          </w:p>
        </w:tc>
        <w:tc>
          <w:tcPr>
            <w:tcW w:w="3912" w:type="dxa"/>
          </w:tcPr>
          <w:p w14:paraId="47B3DEC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1000 Ft/perc </w:t>
            </w:r>
          </w:p>
        </w:tc>
      </w:tr>
      <w:tr w:rsidR="002B7D3E" w14:paraId="24D83F30" w14:textId="77777777" w:rsidTr="002B7D3E">
        <w:trPr>
          <w:trHeight w:val="103"/>
        </w:trPr>
        <w:tc>
          <w:tcPr>
            <w:tcW w:w="4305" w:type="dxa"/>
          </w:tcPr>
          <w:p w14:paraId="7B6CC77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0690/602 (900-999); </w:t>
            </w:r>
          </w:p>
        </w:tc>
        <w:tc>
          <w:tcPr>
            <w:tcW w:w="3912" w:type="dxa"/>
          </w:tcPr>
          <w:p w14:paraId="172C983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1016 Ft/perc </w:t>
            </w:r>
          </w:p>
        </w:tc>
      </w:tr>
      <w:tr w:rsidR="002B7D3E" w14:paraId="52AB4DB0" w14:textId="77777777" w:rsidTr="002B7D3E">
        <w:trPr>
          <w:trHeight w:val="103"/>
        </w:trPr>
        <w:tc>
          <w:tcPr>
            <w:tcW w:w="4305" w:type="dxa"/>
          </w:tcPr>
          <w:p w14:paraId="16FCD9A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(970-989) </w:t>
            </w:r>
          </w:p>
        </w:tc>
        <w:tc>
          <w:tcPr>
            <w:tcW w:w="3912" w:type="dxa"/>
          </w:tcPr>
          <w:p w14:paraId="7D376F0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1200 Ft /perc </w:t>
            </w:r>
          </w:p>
        </w:tc>
      </w:tr>
      <w:tr w:rsidR="002B7D3E" w14:paraId="7675A53E" w14:textId="77777777" w:rsidTr="002B7D3E">
        <w:trPr>
          <w:trHeight w:val="103"/>
        </w:trPr>
        <w:tc>
          <w:tcPr>
            <w:tcW w:w="4305" w:type="dxa"/>
          </w:tcPr>
          <w:p w14:paraId="10D0336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(800-899); 0690/900 (990-999) </w:t>
            </w:r>
          </w:p>
        </w:tc>
        <w:tc>
          <w:tcPr>
            <w:tcW w:w="3912" w:type="dxa"/>
          </w:tcPr>
          <w:p w14:paraId="1E4FCCE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1500 Ft/perc </w:t>
            </w:r>
          </w:p>
        </w:tc>
      </w:tr>
      <w:tr w:rsidR="002B7D3E" w14:paraId="20D9327D" w14:textId="77777777" w:rsidTr="002B7D3E">
        <w:trPr>
          <w:trHeight w:val="103"/>
        </w:trPr>
        <w:tc>
          <w:tcPr>
            <w:tcW w:w="4305" w:type="dxa"/>
          </w:tcPr>
          <w:p w14:paraId="1A51331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0690/982 (900-999) </w:t>
            </w:r>
          </w:p>
        </w:tc>
        <w:tc>
          <w:tcPr>
            <w:tcW w:w="3912" w:type="dxa"/>
          </w:tcPr>
          <w:p w14:paraId="38228F1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2000 Ft/perc </w:t>
            </w:r>
          </w:p>
        </w:tc>
      </w:tr>
      <w:tr w:rsidR="002B7D3E" w14:paraId="2EE8C9F6" w14:textId="77777777" w:rsidTr="002B7D3E">
        <w:trPr>
          <w:trHeight w:val="103"/>
        </w:trPr>
        <w:tc>
          <w:tcPr>
            <w:tcW w:w="4305" w:type="dxa"/>
          </w:tcPr>
          <w:p w14:paraId="4772AEE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(010-019) </w:t>
            </w:r>
          </w:p>
        </w:tc>
        <w:tc>
          <w:tcPr>
            <w:tcW w:w="3912" w:type="dxa"/>
          </w:tcPr>
          <w:p w14:paraId="15AD281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 Ft/perc </w:t>
            </w:r>
          </w:p>
        </w:tc>
      </w:tr>
      <w:tr w:rsidR="002B7D3E" w14:paraId="5D7509A6" w14:textId="77777777" w:rsidTr="002B7D3E">
        <w:trPr>
          <w:trHeight w:val="103"/>
        </w:trPr>
        <w:tc>
          <w:tcPr>
            <w:tcW w:w="4305" w:type="dxa"/>
          </w:tcPr>
          <w:p w14:paraId="3398ABA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(020-029) </w:t>
            </w:r>
          </w:p>
        </w:tc>
        <w:tc>
          <w:tcPr>
            <w:tcW w:w="3912" w:type="dxa"/>
          </w:tcPr>
          <w:p w14:paraId="02FDCB8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 Ft/perc </w:t>
            </w:r>
          </w:p>
        </w:tc>
      </w:tr>
      <w:tr w:rsidR="002B7D3E" w14:paraId="3029D41F" w14:textId="77777777" w:rsidTr="002B7D3E">
        <w:tblPrEx>
          <w:tblLook w:val="04A0" w:firstRow="1" w:lastRow="0" w:firstColumn="1" w:lastColumn="0" w:noHBand="0" w:noVBand="1"/>
        </w:tblPrEx>
        <w:trPr>
          <w:trHeight w:val="103"/>
        </w:trPr>
        <w:tc>
          <w:tcPr>
            <w:tcW w:w="4305" w:type="dxa"/>
          </w:tcPr>
          <w:p w14:paraId="6E0013D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555 (030-039) </w:t>
            </w:r>
          </w:p>
        </w:tc>
        <w:tc>
          <w:tcPr>
            <w:tcW w:w="3912" w:type="dxa"/>
          </w:tcPr>
          <w:p w14:paraId="1405736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75 Ft/perc </w:t>
            </w:r>
          </w:p>
        </w:tc>
      </w:tr>
      <w:tr w:rsidR="002B7D3E" w14:paraId="074F0EED" w14:textId="77777777" w:rsidTr="002B7D3E">
        <w:tblPrEx>
          <w:tblLook w:val="04A0" w:firstRow="1" w:lastRow="0" w:firstColumn="1" w:lastColumn="0" w:noHBand="0" w:noVBand="1"/>
        </w:tblPrEx>
        <w:trPr>
          <w:trHeight w:val="103"/>
        </w:trPr>
        <w:tc>
          <w:tcPr>
            <w:tcW w:w="4305" w:type="dxa"/>
          </w:tcPr>
          <w:p w14:paraId="4FBB739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(040-049) </w:t>
            </w:r>
          </w:p>
        </w:tc>
        <w:tc>
          <w:tcPr>
            <w:tcW w:w="3912" w:type="dxa"/>
          </w:tcPr>
          <w:p w14:paraId="654E48E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 Ft/perc </w:t>
            </w:r>
          </w:p>
        </w:tc>
      </w:tr>
      <w:tr w:rsidR="002B7D3E" w14:paraId="0D375272" w14:textId="77777777" w:rsidTr="002B7D3E">
        <w:tblPrEx>
          <w:tblLook w:val="04A0" w:firstRow="1" w:lastRow="0" w:firstColumn="1" w:lastColumn="0" w:noHBand="0" w:noVBand="1"/>
        </w:tblPrEx>
        <w:trPr>
          <w:trHeight w:val="103"/>
        </w:trPr>
        <w:tc>
          <w:tcPr>
            <w:tcW w:w="4305" w:type="dxa"/>
          </w:tcPr>
          <w:p w14:paraId="7EFC412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(050-059) </w:t>
            </w:r>
          </w:p>
        </w:tc>
        <w:tc>
          <w:tcPr>
            <w:tcW w:w="3912" w:type="dxa"/>
          </w:tcPr>
          <w:p w14:paraId="2E5BA78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125 Ft/perc </w:t>
            </w:r>
          </w:p>
        </w:tc>
      </w:tr>
      <w:tr w:rsidR="002B7D3E" w14:paraId="508257A0" w14:textId="77777777" w:rsidTr="002B7D3E">
        <w:tblPrEx>
          <w:tblLook w:val="04A0" w:firstRow="1" w:lastRow="0" w:firstColumn="1" w:lastColumn="0" w:noHBand="0" w:noVBand="1"/>
        </w:tblPrEx>
        <w:trPr>
          <w:trHeight w:val="103"/>
        </w:trPr>
        <w:tc>
          <w:tcPr>
            <w:tcW w:w="4305" w:type="dxa"/>
          </w:tcPr>
          <w:p w14:paraId="1E6295D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(060-069) </w:t>
            </w:r>
          </w:p>
        </w:tc>
        <w:tc>
          <w:tcPr>
            <w:tcW w:w="3912" w:type="dxa"/>
          </w:tcPr>
          <w:p w14:paraId="471A217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150 Ft/perc </w:t>
            </w:r>
          </w:p>
        </w:tc>
      </w:tr>
      <w:tr w:rsidR="002B7D3E" w14:paraId="25099370" w14:textId="77777777" w:rsidTr="002B7D3E">
        <w:tblPrEx>
          <w:tblLook w:val="04A0" w:firstRow="1" w:lastRow="0" w:firstColumn="1" w:lastColumn="0" w:noHBand="0" w:noVBand="1"/>
        </w:tblPrEx>
        <w:trPr>
          <w:trHeight w:val="103"/>
        </w:trPr>
        <w:tc>
          <w:tcPr>
            <w:tcW w:w="4305" w:type="dxa"/>
          </w:tcPr>
          <w:p w14:paraId="336871F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(070-079) </w:t>
            </w:r>
          </w:p>
        </w:tc>
        <w:tc>
          <w:tcPr>
            <w:tcW w:w="3912" w:type="dxa"/>
          </w:tcPr>
          <w:p w14:paraId="48E8C63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175 Ft/perc </w:t>
            </w:r>
          </w:p>
        </w:tc>
      </w:tr>
      <w:tr w:rsidR="002B7D3E" w14:paraId="19648802" w14:textId="77777777" w:rsidTr="002B7D3E">
        <w:tblPrEx>
          <w:tblLook w:val="04A0" w:firstRow="1" w:lastRow="0" w:firstColumn="1" w:lastColumn="0" w:noHBand="0" w:noVBand="1"/>
        </w:tblPrEx>
        <w:trPr>
          <w:trHeight w:val="103"/>
        </w:trPr>
        <w:tc>
          <w:tcPr>
            <w:tcW w:w="4305" w:type="dxa"/>
          </w:tcPr>
          <w:p w14:paraId="7B69E68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(080-089) </w:t>
            </w:r>
          </w:p>
        </w:tc>
        <w:tc>
          <w:tcPr>
            <w:tcW w:w="3912" w:type="dxa"/>
          </w:tcPr>
          <w:p w14:paraId="28BDEE1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 Ft/ perc </w:t>
            </w:r>
          </w:p>
        </w:tc>
      </w:tr>
      <w:tr w:rsidR="002B7D3E" w14:paraId="2F082DE2" w14:textId="77777777" w:rsidTr="002B7D3E">
        <w:tblPrEx>
          <w:tblLook w:val="04A0" w:firstRow="1" w:lastRow="0" w:firstColumn="1" w:lastColumn="0" w:noHBand="0" w:noVBand="1"/>
        </w:tblPrEx>
        <w:trPr>
          <w:trHeight w:val="103"/>
        </w:trPr>
        <w:tc>
          <w:tcPr>
            <w:tcW w:w="4305" w:type="dxa"/>
          </w:tcPr>
          <w:p w14:paraId="40C2746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(090-099) </w:t>
            </w:r>
          </w:p>
        </w:tc>
        <w:tc>
          <w:tcPr>
            <w:tcW w:w="3912" w:type="dxa"/>
          </w:tcPr>
          <w:p w14:paraId="7EF8EF7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230 Ft/perc </w:t>
            </w:r>
          </w:p>
        </w:tc>
      </w:tr>
      <w:tr w:rsidR="002B7D3E" w14:paraId="365136E5" w14:textId="77777777" w:rsidTr="002B7D3E">
        <w:tblPrEx>
          <w:tblLook w:val="04A0" w:firstRow="1" w:lastRow="0" w:firstColumn="1" w:lastColumn="0" w:noHBand="0" w:noVBand="1"/>
        </w:tblPrEx>
        <w:trPr>
          <w:trHeight w:val="103"/>
        </w:trPr>
        <w:tc>
          <w:tcPr>
            <w:tcW w:w="4305" w:type="dxa"/>
          </w:tcPr>
          <w:p w14:paraId="67D4F5A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(100-109) </w:t>
            </w:r>
          </w:p>
        </w:tc>
        <w:tc>
          <w:tcPr>
            <w:tcW w:w="3912" w:type="dxa"/>
          </w:tcPr>
          <w:p w14:paraId="6FE16E4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Ft/perc </w:t>
            </w:r>
          </w:p>
        </w:tc>
      </w:tr>
      <w:tr w:rsidR="002B7D3E" w14:paraId="27BAE811" w14:textId="77777777" w:rsidTr="002B7D3E">
        <w:tblPrEx>
          <w:tblLook w:val="04A0" w:firstRow="1" w:lastRow="0" w:firstColumn="1" w:lastColumn="0" w:noHBand="0" w:noVBand="1"/>
        </w:tblPrEx>
        <w:trPr>
          <w:trHeight w:val="103"/>
        </w:trPr>
        <w:tc>
          <w:tcPr>
            <w:tcW w:w="4305" w:type="dxa"/>
          </w:tcPr>
          <w:p w14:paraId="64B3CE9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(110-119) </w:t>
            </w:r>
          </w:p>
        </w:tc>
        <w:tc>
          <w:tcPr>
            <w:tcW w:w="3912" w:type="dxa"/>
          </w:tcPr>
          <w:p w14:paraId="6108C00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275 Ft/perc </w:t>
            </w:r>
          </w:p>
        </w:tc>
      </w:tr>
      <w:tr w:rsidR="002B7D3E" w14:paraId="386E487D" w14:textId="77777777" w:rsidTr="002B7D3E">
        <w:tblPrEx>
          <w:tblLook w:val="04A0" w:firstRow="1" w:lastRow="0" w:firstColumn="1" w:lastColumn="0" w:noHBand="0" w:noVBand="1"/>
        </w:tblPrEx>
        <w:trPr>
          <w:trHeight w:val="103"/>
        </w:trPr>
        <w:tc>
          <w:tcPr>
            <w:tcW w:w="4305" w:type="dxa"/>
          </w:tcPr>
          <w:p w14:paraId="486597C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(120-129) </w:t>
            </w:r>
          </w:p>
        </w:tc>
        <w:tc>
          <w:tcPr>
            <w:tcW w:w="3912" w:type="dxa"/>
          </w:tcPr>
          <w:p w14:paraId="7C7BE78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300 Ft/perc </w:t>
            </w:r>
          </w:p>
        </w:tc>
      </w:tr>
      <w:tr w:rsidR="002B7D3E" w14:paraId="5B5D5FA5" w14:textId="77777777" w:rsidTr="002B7D3E">
        <w:tblPrEx>
          <w:tblLook w:val="04A0" w:firstRow="1" w:lastRow="0" w:firstColumn="1" w:lastColumn="0" w:noHBand="0" w:noVBand="1"/>
        </w:tblPrEx>
        <w:trPr>
          <w:trHeight w:val="103"/>
        </w:trPr>
        <w:tc>
          <w:tcPr>
            <w:tcW w:w="4305" w:type="dxa"/>
          </w:tcPr>
          <w:p w14:paraId="79DFB57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lastRenderedPageBreak/>
              <w:t xml:space="preserve">0690/555 (130-139) </w:t>
            </w:r>
          </w:p>
        </w:tc>
        <w:tc>
          <w:tcPr>
            <w:tcW w:w="3912" w:type="dxa"/>
          </w:tcPr>
          <w:p w14:paraId="16411F6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350 Ft/perc </w:t>
            </w:r>
          </w:p>
        </w:tc>
      </w:tr>
      <w:tr w:rsidR="002B7D3E" w14:paraId="7F069B63" w14:textId="77777777" w:rsidTr="002B7D3E">
        <w:tblPrEx>
          <w:tblLook w:val="04A0" w:firstRow="1" w:lastRow="0" w:firstColumn="1" w:lastColumn="0" w:noHBand="0" w:noVBand="1"/>
        </w:tblPrEx>
        <w:trPr>
          <w:trHeight w:val="103"/>
        </w:trPr>
        <w:tc>
          <w:tcPr>
            <w:tcW w:w="4305" w:type="dxa"/>
          </w:tcPr>
          <w:p w14:paraId="282B188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(140-149) </w:t>
            </w:r>
          </w:p>
        </w:tc>
        <w:tc>
          <w:tcPr>
            <w:tcW w:w="3912" w:type="dxa"/>
          </w:tcPr>
          <w:p w14:paraId="1857E55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400 Ft/perc </w:t>
            </w:r>
          </w:p>
        </w:tc>
      </w:tr>
      <w:tr w:rsidR="002B7D3E" w14:paraId="771DCEE0" w14:textId="77777777" w:rsidTr="002B7D3E">
        <w:tblPrEx>
          <w:tblLook w:val="04A0" w:firstRow="1" w:lastRow="0" w:firstColumn="1" w:lastColumn="0" w:noHBand="0" w:noVBand="1"/>
        </w:tblPrEx>
        <w:trPr>
          <w:trHeight w:val="103"/>
        </w:trPr>
        <w:tc>
          <w:tcPr>
            <w:tcW w:w="4305" w:type="dxa"/>
          </w:tcPr>
          <w:p w14:paraId="3B84222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(150-159) </w:t>
            </w:r>
          </w:p>
        </w:tc>
        <w:tc>
          <w:tcPr>
            <w:tcW w:w="3912" w:type="dxa"/>
          </w:tcPr>
          <w:p w14:paraId="571FB98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450 Ft/perc </w:t>
            </w:r>
          </w:p>
        </w:tc>
      </w:tr>
      <w:tr w:rsidR="002B7D3E" w14:paraId="66E134CB" w14:textId="77777777" w:rsidTr="002B7D3E">
        <w:tblPrEx>
          <w:tblLook w:val="04A0" w:firstRow="1" w:lastRow="0" w:firstColumn="1" w:lastColumn="0" w:noHBand="0" w:noVBand="1"/>
        </w:tblPrEx>
        <w:trPr>
          <w:trHeight w:val="103"/>
        </w:trPr>
        <w:tc>
          <w:tcPr>
            <w:tcW w:w="4305" w:type="dxa"/>
          </w:tcPr>
          <w:p w14:paraId="4D966F3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(160-169) </w:t>
            </w:r>
          </w:p>
        </w:tc>
        <w:tc>
          <w:tcPr>
            <w:tcW w:w="3912" w:type="dxa"/>
          </w:tcPr>
          <w:p w14:paraId="1F359D5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Ft/perc </w:t>
            </w:r>
          </w:p>
        </w:tc>
      </w:tr>
      <w:tr w:rsidR="002B7D3E" w14:paraId="7FA208D8" w14:textId="77777777" w:rsidTr="002B7D3E">
        <w:tblPrEx>
          <w:tblLook w:val="04A0" w:firstRow="1" w:lastRow="0" w:firstColumn="1" w:lastColumn="0" w:noHBand="0" w:noVBand="1"/>
        </w:tblPrEx>
        <w:trPr>
          <w:trHeight w:val="103"/>
        </w:trPr>
        <w:tc>
          <w:tcPr>
            <w:tcW w:w="4305" w:type="dxa"/>
          </w:tcPr>
          <w:p w14:paraId="68B3401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(170-179) </w:t>
            </w:r>
          </w:p>
        </w:tc>
        <w:tc>
          <w:tcPr>
            <w:tcW w:w="3912" w:type="dxa"/>
          </w:tcPr>
          <w:p w14:paraId="3FAD8A5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550 Ft/perc </w:t>
            </w:r>
          </w:p>
        </w:tc>
      </w:tr>
      <w:tr w:rsidR="002B7D3E" w14:paraId="0F8E04CF" w14:textId="77777777" w:rsidTr="002B7D3E">
        <w:tblPrEx>
          <w:tblLook w:val="04A0" w:firstRow="1" w:lastRow="0" w:firstColumn="1" w:lastColumn="0" w:noHBand="0" w:noVBand="1"/>
        </w:tblPrEx>
        <w:trPr>
          <w:trHeight w:val="103"/>
        </w:trPr>
        <w:tc>
          <w:tcPr>
            <w:tcW w:w="4305" w:type="dxa"/>
          </w:tcPr>
          <w:p w14:paraId="063A385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(180-189) </w:t>
            </w:r>
          </w:p>
        </w:tc>
        <w:tc>
          <w:tcPr>
            <w:tcW w:w="3912" w:type="dxa"/>
          </w:tcPr>
          <w:p w14:paraId="0290FED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600 Ft/perc </w:t>
            </w:r>
          </w:p>
        </w:tc>
      </w:tr>
      <w:tr w:rsidR="002B7D3E" w14:paraId="21443F68" w14:textId="77777777" w:rsidTr="002B7D3E">
        <w:tblPrEx>
          <w:tblLook w:val="04A0" w:firstRow="1" w:lastRow="0" w:firstColumn="1" w:lastColumn="0" w:noHBand="0" w:noVBand="1"/>
        </w:tblPrEx>
        <w:trPr>
          <w:trHeight w:val="103"/>
        </w:trPr>
        <w:tc>
          <w:tcPr>
            <w:tcW w:w="4305" w:type="dxa"/>
          </w:tcPr>
          <w:p w14:paraId="565B263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(190-199) </w:t>
            </w:r>
          </w:p>
        </w:tc>
        <w:tc>
          <w:tcPr>
            <w:tcW w:w="3912" w:type="dxa"/>
          </w:tcPr>
          <w:p w14:paraId="01D69CA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650 Ft/perc </w:t>
            </w:r>
          </w:p>
        </w:tc>
      </w:tr>
      <w:tr w:rsidR="002B7D3E" w14:paraId="3323A1CA" w14:textId="77777777" w:rsidTr="002B7D3E">
        <w:tblPrEx>
          <w:tblLook w:val="04A0" w:firstRow="1" w:lastRow="0" w:firstColumn="1" w:lastColumn="0" w:noHBand="0" w:noVBand="1"/>
        </w:tblPrEx>
        <w:trPr>
          <w:trHeight w:val="103"/>
        </w:trPr>
        <w:tc>
          <w:tcPr>
            <w:tcW w:w="4305" w:type="dxa"/>
          </w:tcPr>
          <w:p w14:paraId="52414DF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(200-209) </w:t>
            </w:r>
          </w:p>
        </w:tc>
        <w:tc>
          <w:tcPr>
            <w:tcW w:w="3912" w:type="dxa"/>
          </w:tcPr>
          <w:p w14:paraId="2E594E7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700 Ft/perc </w:t>
            </w:r>
          </w:p>
        </w:tc>
      </w:tr>
      <w:tr w:rsidR="002B7D3E" w14:paraId="6DB24849" w14:textId="77777777" w:rsidTr="002B7D3E">
        <w:tblPrEx>
          <w:tblLook w:val="04A0" w:firstRow="1" w:lastRow="0" w:firstColumn="1" w:lastColumn="0" w:noHBand="0" w:noVBand="1"/>
        </w:tblPrEx>
        <w:trPr>
          <w:trHeight w:val="103"/>
        </w:trPr>
        <w:tc>
          <w:tcPr>
            <w:tcW w:w="4305" w:type="dxa"/>
          </w:tcPr>
          <w:p w14:paraId="7902A09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(210-219) </w:t>
            </w:r>
          </w:p>
        </w:tc>
        <w:tc>
          <w:tcPr>
            <w:tcW w:w="3912" w:type="dxa"/>
          </w:tcPr>
          <w:p w14:paraId="74D6C0E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750 Ft/perc </w:t>
            </w:r>
          </w:p>
        </w:tc>
      </w:tr>
      <w:tr w:rsidR="002B7D3E" w14:paraId="4CB2E42F" w14:textId="77777777" w:rsidTr="002B7D3E">
        <w:tblPrEx>
          <w:tblLook w:val="04A0" w:firstRow="1" w:lastRow="0" w:firstColumn="1" w:lastColumn="0" w:noHBand="0" w:noVBand="1"/>
        </w:tblPrEx>
        <w:trPr>
          <w:trHeight w:val="103"/>
        </w:trPr>
        <w:tc>
          <w:tcPr>
            <w:tcW w:w="4305" w:type="dxa"/>
          </w:tcPr>
          <w:p w14:paraId="6B8BFC8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(220-229) </w:t>
            </w:r>
          </w:p>
        </w:tc>
        <w:tc>
          <w:tcPr>
            <w:tcW w:w="3912" w:type="dxa"/>
          </w:tcPr>
          <w:p w14:paraId="7464739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800 Ft/perc </w:t>
            </w:r>
          </w:p>
        </w:tc>
      </w:tr>
      <w:tr w:rsidR="002B7D3E" w14:paraId="38F600EA" w14:textId="77777777" w:rsidTr="002B7D3E">
        <w:tblPrEx>
          <w:tblLook w:val="04A0" w:firstRow="1" w:lastRow="0" w:firstColumn="1" w:lastColumn="0" w:noHBand="0" w:noVBand="1"/>
        </w:tblPrEx>
        <w:trPr>
          <w:trHeight w:val="103"/>
        </w:trPr>
        <w:tc>
          <w:tcPr>
            <w:tcW w:w="4305" w:type="dxa"/>
          </w:tcPr>
          <w:p w14:paraId="05E8BCD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(230-239) </w:t>
            </w:r>
          </w:p>
        </w:tc>
        <w:tc>
          <w:tcPr>
            <w:tcW w:w="3912" w:type="dxa"/>
          </w:tcPr>
          <w:p w14:paraId="4CA033F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850 Ft/perc </w:t>
            </w:r>
          </w:p>
        </w:tc>
      </w:tr>
      <w:tr w:rsidR="002B7D3E" w14:paraId="0B6C94C7" w14:textId="77777777" w:rsidTr="002B7D3E">
        <w:tblPrEx>
          <w:tblLook w:val="04A0" w:firstRow="1" w:lastRow="0" w:firstColumn="1" w:lastColumn="0" w:noHBand="0" w:noVBand="1"/>
        </w:tblPrEx>
        <w:trPr>
          <w:trHeight w:val="103"/>
        </w:trPr>
        <w:tc>
          <w:tcPr>
            <w:tcW w:w="4305" w:type="dxa"/>
          </w:tcPr>
          <w:p w14:paraId="508DF2B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(240-249) </w:t>
            </w:r>
          </w:p>
        </w:tc>
        <w:tc>
          <w:tcPr>
            <w:tcW w:w="3912" w:type="dxa"/>
          </w:tcPr>
          <w:p w14:paraId="70A52AE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900 Ft/perc </w:t>
            </w:r>
          </w:p>
        </w:tc>
      </w:tr>
      <w:tr w:rsidR="002B7D3E" w14:paraId="703200DB" w14:textId="77777777" w:rsidTr="002B7D3E">
        <w:tblPrEx>
          <w:tblLook w:val="04A0" w:firstRow="1" w:lastRow="0" w:firstColumn="1" w:lastColumn="0" w:noHBand="0" w:noVBand="1"/>
        </w:tblPrEx>
        <w:trPr>
          <w:trHeight w:val="103"/>
        </w:trPr>
        <w:tc>
          <w:tcPr>
            <w:tcW w:w="4305" w:type="dxa"/>
          </w:tcPr>
          <w:p w14:paraId="5F943F4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(250-259) </w:t>
            </w:r>
          </w:p>
        </w:tc>
        <w:tc>
          <w:tcPr>
            <w:tcW w:w="3912" w:type="dxa"/>
          </w:tcPr>
          <w:p w14:paraId="554C6E5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950 Ft/perc </w:t>
            </w:r>
          </w:p>
        </w:tc>
      </w:tr>
      <w:tr w:rsidR="002B7D3E" w14:paraId="50CA557B" w14:textId="77777777" w:rsidTr="002B7D3E">
        <w:tblPrEx>
          <w:tblLook w:val="04A0" w:firstRow="1" w:lastRow="0" w:firstColumn="1" w:lastColumn="0" w:noHBand="0" w:noVBand="1"/>
        </w:tblPrEx>
        <w:trPr>
          <w:trHeight w:val="103"/>
        </w:trPr>
        <w:tc>
          <w:tcPr>
            <w:tcW w:w="4305" w:type="dxa"/>
          </w:tcPr>
          <w:p w14:paraId="4957B80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(260-269) </w:t>
            </w:r>
          </w:p>
        </w:tc>
        <w:tc>
          <w:tcPr>
            <w:tcW w:w="3912" w:type="dxa"/>
          </w:tcPr>
          <w:p w14:paraId="453D03D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1000 Ft/perc </w:t>
            </w:r>
          </w:p>
        </w:tc>
      </w:tr>
      <w:tr w:rsidR="002B7D3E" w14:paraId="563AB59F" w14:textId="77777777" w:rsidTr="002B7D3E">
        <w:tblPrEx>
          <w:tblLook w:val="04A0" w:firstRow="1" w:lastRow="0" w:firstColumn="1" w:lastColumn="0" w:noHBand="0" w:noVBand="1"/>
        </w:tblPrEx>
        <w:trPr>
          <w:trHeight w:val="103"/>
        </w:trPr>
        <w:tc>
          <w:tcPr>
            <w:tcW w:w="4305" w:type="dxa"/>
          </w:tcPr>
          <w:p w14:paraId="7D3E36D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(270-279) </w:t>
            </w:r>
          </w:p>
        </w:tc>
        <w:tc>
          <w:tcPr>
            <w:tcW w:w="3912" w:type="dxa"/>
          </w:tcPr>
          <w:p w14:paraId="56CB745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1100 Ft/perc </w:t>
            </w:r>
          </w:p>
        </w:tc>
      </w:tr>
      <w:tr w:rsidR="002B7D3E" w14:paraId="0C955369" w14:textId="77777777" w:rsidTr="002B7D3E">
        <w:tblPrEx>
          <w:tblLook w:val="04A0" w:firstRow="1" w:lastRow="0" w:firstColumn="1" w:lastColumn="0" w:noHBand="0" w:noVBand="1"/>
        </w:tblPrEx>
        <w:trPr>
          <w:trHeight w:val="103"/>
        </w:trPr>
        <w:tc>
          <w:tcPr>
            <w:tcW w:w="4305" w:type="dxa"/>
          </w:tcPr>
          <w:p w14:paraId="25567F5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(280-289) </w:t>
            </w:r>
          </w:p>
        </w:tc>
        <w:tc>
          <w:tcPr>
            <w:tcW w:w="3912" w:type="dxa"/>
          </w:tcPr>
          <w:p w14:paraId="025EDE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1200 Ft/perc </w:t>
            </w:r>
          </w:p>
        </w:tc>
      </w:tr>
      <w:tr w:rsidR="002B7D3E" w14:paraId="42CBD5FF" w14:textId="77777777" w:rsidTr="002B7D3E">
        <w:tblPrEx>
          <w:tblLook w:val="04A0" w:firstRow="1" w:lastRow="0" w:firstColumn="1" w:lastColumn="0" w:noHBand="0" w:noVBand="1"/>
        </w:tblPrEx>
        <w:trPr>
          <w:trHeight w:val="103"/>
        </w:trPr>
        <w:tc>
          <w:tcPr>
            <w:tcW w:w="4305" w:type="dxa"/>
          </w:tcPr>
          <w:p w14:paraId="57AD91D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(290-299) </w:t>
            </w:r>
          </w:p>
        </w:tc>
        <w:tc>
          <w:tcPr>
            <w:tcW w:w="3912" w:type="dxa"/>
          </w:tcPr>
          <w:p w14:paraId="38C042B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1500 Ft/perc </w:t>
            </w:r>
          </w:p>
        </w:tc>
      </w:tr>
      <w:tr w:rsidR="002B7D3E" w14:paraId="49FFFD7A" w14:textId="77777777" w:rsidTr="002B7D3E">
        <w:tblPrEx>
          <w:tblLook w:val="04A0" w:firstRow="1" w:lastRow="0" w:firstColumn="1" w:lastColumn="0" w:noHBand="0" w:noVBand="1"/>
        </w:tblPrEx>
        <w:trPr>
          <w:trHeight w:val="103"/>
        </w:trPr>
        <w:tc>
          <w:tcPr>
            <w:tcW w:w="4305" w:type="dxa"/>
          </w:tcPr>
          <w:p w14:paraId="20DD72F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0690/555 (300-309) </w:t>
            </w:r>
          </w:p>
        </w:tc>
        <w:tc>
          <w:tcPr>
            <w:tcW w:w="3912" w:type="dxa"/>
          </w:tcPr>
          <w:p w14:paraId="6A90A46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2000 Ft/perc </w:t>
            </w:r>
          </w:p>
        </w:tc>
      </w:tr>
      <w:tr w:rsidR="002B7D3E" w14:paraId="2C9CD528" w14:textId="77777777" w:rsidTr="002B7D3E">
        <w:tblPrEx>
          <w:tblLook w:val="04A0" w:firstRow="1" w:lastRow="0" w:firstColumn="1" w:lastColumn="0" w:noHBand="0" w:noVBand="1"/>
        </w:tblPrEx>
        <w:trPr>
          <w:trHeight w:val="103"/>
        </w:trPr>
        <w:tc>
          <w:tcPr>
            <w:tcW w:w="4305" w:type="dxa"/>
          </w:tcPr>
          <w:p w14:paraId="7CAC070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(100-199); 0691/300 (100-199); </w:t>
            </w:r>
          </w:p>
        </w:tc>
        <w:tc>
          <w:tcPr>
            <w:tcW w:w="3912" w:type="dxa"/>
          </w:tcPr>
          <w:p w14:paraId="6E96DCA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160 Ft/perc </w:t>
            </w:r>
          </w:p>
        </w:tc>
      </w:tr>
      <w:tr w:rsidR="002B7D3E" w14:paraId="034CC034" w14:textId="77777777" w:rsidTr="002B7D3E">
        <w:tblPrEx>
          <w:tblLook w:val="04A0" w:firstRow="1" w:lastRow="0" w:firstColumn="1" w:lastColumn="0" w:noHBand="0" w:noVBand="1"/>
        </w:tblPrEx>
        <w:trPr>
          <w:trHeight w:val="103"/>
        </w:trPr>
        <w:tc>
          <w:tcPr>
            <w:tcW w:w="4305" w:type="dxa"/>
          </w:tcPr>
          <w:p w14:paraId="17AA203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0691/300 (200-299); </w:t>
            </w:r>
          </w:p>
        </w:tc>
        <w:tc>
          <w:tcPr>
            <w:tcW w:w="3912" w:type="dxa"/>
          </w:tcPr>
          <w:p w14:paraId="74A1EEA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195 Ft/perc </w:t>
            </w:r>
          </w:p>
        </w:tc>
      </w:tr>
      <w:tr w:rsidR="002B7D3E" w14:paraId="4DB58648" w14:textId="77777777" w:rsidTr="002B7D3E">
        <w:tblPrEx>
          <w:tblLook w:val="04A0" w:firstRow="1" w:lastRow="0" w:firstColumn="1" w:lastColumn="0" w:noHBand="0" w:noVBand="1"/>
        </w:tblPrEx>
        <w:trPr>
          <w:trHeight w:val="103"/>
        </w:trPr>
        <w:tc>
          <w:tcPr>
            <w:tcW w:w="4305" w:type="dxa"/>
          </w:tcPr>
          <w:p w14:paraId="32764E6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(200-299); 0691/300 (300-399); </w:t>
            </w:r>
          </w:p>
        </w:tc>
        <w:tc>
          <w:tcPr>
            <w:tcW w:w="3912" w:type="dxa"/>
          </w:tcPr>
          <w:p w14:paraId="7FAA922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 Ft/perc </w:t>
            </w:r>
          </w:p>
        </w:tc>
      </w:tr>
      <w:tr w:rsidR="002B7D3E" w14:paraId="0311AA0B" w14:textId="77777777" w:rsidTr="002B7D3E">
        <w:tblPrEx>
          <w:tblLook w:val="04A0" w:firstRow="1" w:lastRow="0" w:firstColumn="1" w:lastColumn="0" w:noHBand="0" w:noVBand="1"/>
        </w:tblPrEx>
        <w:trPr>
          <w:trHeight w:val="103"/>
        </w:trPr>
        <w:tc>
          <w:tcPr>
            <w:tcW w:w="4305" w:type="dxa"/>
          </w:tcPr>
          <w:p w14:paraId="47ED674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(300-399); 0691/300 (400-499); </w:t>
            </w:r>
          </w:p>
        </w:tc>
        <w:tc>
          <w:tcPr>
            <w:tcW w:w="3912" w:type="dxa"/>
          </w:tcPr>
          <w:p w14:paraId="799FD09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330 Ft/perc </w:t>
            </w:r>
          </w:p>
        </w:tc>
      </w:tr>
      <w:tr w:rsidR="002B7D3E" w14:paraId="7652DC66" w14:textId="77777777" w:rsidTr="002B7D3E">
        <w:tblPrEx>
          <w:tblLook w:val="04A0" w:firstRow="1" w:lastRow="0" w:firstColumn="1" w:lastColumn="0" w:noHBand="0" w:noVBand="1"/>
        </w:tblPrEx>
        <w:trPr>
          <w:trHeight w:val="103"/>
        </w:trPr>
        <w:tc>
          <w:tcPr>
            <w:tcW w:w="4305" w:type="dxa"/>
          </w:tcPr>
          <w:p w14:paraId="57B5073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(400-499); 0691/300 (500-599); </w:t>
            </w:r>
          </w:p>
        </w:tc>
        <w:tc>
          <w:tcPr>
            <w:tcW w:w="3912" w:type="dxa"/>
          </w:tcPr>
          <w:p w14:paraId="56E3A58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381 Ft/perc </w:t>
            </w:r>
          </w:p>
        </w:tc>
      </w:tr>
      <w:tr w:rsidR="002B7D3E" w14:paraId="0E1DBD69" w14:textId="77777777" w:rsidTr="002B7D3E">
        <w:tblPrEx>
          <w:tblLook w:val="04A0" w:firstRow="1" w:lastRow="0" w:firstColumn="1" w:lastColumn="0" w:noHBand="0" w:noVBand="1"/>
        </w:tblPrEx>
        <w:trPr>
          <w:trHeight w:val="103"/>
        </w:trPr>
        <w:tc>
          <w:tcPr>
            <w:tcW w:w="4305" w:type="dxa"/>
          </w:tcPr>
          <w:p w14:paraId="63DE2E8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0691/300 (600-699); </w:t>
            </w:r>
          </w:p>
        </w:tc>
        <w:tc>
          <w:tcPr>
            <w:tcW w:w="3912" w:type="dxa"/>
          </w:tcPr>
          <w:p w14:paraId="5DAB425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Ft/perc </w:t>
            </w:r>
          </w:p>
        </w:tc>
      </w:tr>
      <w:tr w:rsidR="002B7D3E" w14:paraId="08B90CE6" w14:textId="77777777" w:rsidTr="002B7D3E">
        <w:tblPrEx>
          <w:tblLook w:val="04A0" w:firstRow="1" w:lastRow="0" w:firstColumn="1" w:lastColumn="0" w:noHBand="0" w:noVBand="1"/>
        </w:tblPrEx>
        <w:trPr>
          <w:trHeight w:val="103"/>
        </w:trPr>
        <w:tc>
          <w:tcPr>
            <w:tcW w:w="4305" w:type="dxa"/>
          </w:tcPr>
          <w:p w14:paraId="25F80D8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(500-599); 0690/603 (700-799); 0690/603 (800-899); </w:t>
            </w:r>
          </w:p>
        </w:tc>
        <w:tc>
          <w:tcPr>
            <w:tcW w:w="3912" w:type="dxa"/>
          </w:tcPr>
          <w:p w14:paraId="382BF09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508Ft/perc </w:t>
            </w:r>
          </w:p>
        </w:tc>
      </w:tr>
      <w:tr w:rsidR="002B7D3E" w14:paraId="7612D60C" w14:textId="77777777" w:rsidTr="002B7D3E">
        <w:tblPrEx>
          <w:tblLook w:val="04A0" w:firstRow="1" w:lastRow="0" w:firstColumn="1" w:lastColumn="0" w:noHBand="0" w:noVBand="1"/>
        </w:tblPrEx>
        <w:trPr>
          <w:trHeight w:val="103"/>
        </w:trPr>
        <w:tc>
          <w:tcPr>
            <w:tcW w:w="4305" w:type="dxa"/>
          </w:tcPr>
          <w:p w14:paraId="3E3090B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0690/603 (600-699); 0690/603 (900-999); </w:t>
            </w:r>
          </w:p>
        </w:tc>
        <w:tc>
          <w:tcPr>
            <w:tcW w:w="3912" w:type="dxa"/>
          </w:tcPr>
          <w:p w14:paraId="682BDEE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635 Ft/perc </w:t>
            </w:r>
          </w:p>
        </w:tc>
      </w:tr>
    </w:tbl>
    <w:p w14:paraId="4BAA88EA" w14:textId="77777777" w:rsidR="001A28E9" w:rsidRPr="001672B5" w:rsidRDefault="001A28E9" w:rsidP="001A28E9">
      <w:pPr>
        <w:pStyle w:val="Listaszerbekezds"/>
        <w:spacing w:after="0"/>
        <w:rPr>
          <w:rFonts w:ascii="Museo Sans Cond 300" w:hAnsi="Museo Sans Cond 300"/>
          <w:sz w:val="24"/>
        </w:rPr>
      </w:pPr>
    </w:p>
    <w:p w14:paraId="68534AE7" w14:textId="77777777" w:rsidR="001A28E9" w:rsidRPr="001672B5" w:rsidRDefault="001A28E9" w:rsidP="001672B5">
      <w:pPr>
        <w:pStyle w:val="Listaszerbekezds"/>
        <w:spacing w:after="0"/>
        <w:ind w:left="0"/>
        <w:outlineLvl w:val="0"/>
        <w:rPr>
          <w:rFonts w:ascii="Museo Sans Cond 300" w:hAnsi="Museo Sans Cond 300"/>
          <w:b/>
          <w:sz w:val="24"/>
        </w:rPr>
      </w:pPr>
      <w:r w:rsidRPr="001672B5">
        <w:rPr>
          <w:rFonts w:ascii="Museo Sans Cond 300" w:hAnsi="Museo Sans Cond 300"/>
          <w:b/>
          <w:sz w:val="24"/>
        </w:rPr>
        <w:t>Emeltdíjas eseménydíjas hangszolgáltatás</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3"/>
        <w:gridCol w:w="3884"/>
      </w:tblGrid>
      <w:tr w:rsidR="001A28E9" w14:paraId="0FC92C59" w14:textId="77777777" w:rsidTr="002B7D3E">
        <w:trPr>
          <w:trHeight w:val="103"/>
        </w:trPr>
        <w:tc>
          <w:tcPr>
            <w:tcW w:w="4333" w:type="dxa"/>
          </w:tcPr>
          <w:p w14:paraId="5E6D6E3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(000-049); 0691/999 (000-049); 0690/900 (400-449) </w:t>
            </w:r>
          </w:p>
        </w:tc>
        <w:tc>
          <w:tcPr>
            <w:tcW w:w="3884" w:type="dxa"/>
          </w:tcPr>
          <w:p w14:paraId="2729F5D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100 Ft/hívás</w:t>
            </w:r>
          </w:p>
        </w:tc>
      </w:tr>
      <w:tr w:rsidR="001A28E9" w14:paraId="0F6BDF11" w14:textId="77777777" w:rsidTr="002B7D3E">
        <w:trPr>
          <w:trHeight w:val="103"/>
        </w:trPr>
        <w:tc>
          <w:tcPr>
            <w:tcW w:w="4333" w:type="dxa"/>
          </w:tcPr>
          <w:p w14:paraId="33B713B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0690/180 (500-999); 0691/180 (050-099) </w:t>
            </w:r>
          </w:p>
        </w:tc>
        <w:tc>
          <w:tcPr>
            <w:tcW w:w="3884" w:type="dxa"/>
          </w:tcPr>
          <w:p w14:paraId="117D4FD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115 Ft/hívás</w:t>
            </w:r>
          </w:p>
        </w:tc>
      </w:tr>
      <w:tr w:rsidR="001A28E9" w14:paraId="420EF63D" w14:textId="77777777" w:rsidTr="002B7D3E">
        <w:trPr>
          <w:trHeight w:val="103"/>
        </w:trPr>
        <w:tc>
          <w:tcPr>
            <w:tcW w:w="4333" w:type="dxa"/>
          </w:tcPr>
          <w:p w14:paraId="3859565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0691/180 (250-299); </w:t>
            </w:r>
          </w:p>
        </w:tc>
        <w:tc>
          <w:tcPr>
            <w:tcW w:w="3884" w:type="dxa"/>
          </w:tcPr>
          <w:p w14:paraId="5652D05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 Ft/hívás </w:t>
            </w:r>
          </w:p>
        </w:tc>
      </w:tr>
      <w:tr w:rsidR="001A28E9" w14:paraId="2A820A01" w14:textId="77777777" w:rsidTr="002B7D3E">
        <w:trPr>
          <w:trHeight w:val="103"/>
        </w:trPr>
        <w:tc>
          <w:tcPr>
            <w:tcW w:w="4333" w:type="dxa"/>
          </w:tcPr>
          <w:p w14:paraId="5309663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0691/999 (050-099); 0690/900 (450-499) </w:t>
            </w:r>
          </w:p>
        </w:tc>
        <w:tc>
          <w:tcPr>
            <w:tcW w:w="3884" w:type="dxa"/>
          </w:tcPr>
          <w:p w14:paraId="2AA22C1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150 Ft/hívás</w:t>
            </w:r>
          </w:p>
        </w:tc>
      </w:tr>
      <w:tr w:rsidR="001A28E9" w14:paraId="1AE9AC48" w14:textId="77777777" w:rsidTr="002B7D3E">
        <w:trPr>
          <w:trHeight w:val="103"/>
        </w:trPr>
        <w:tc>
          <w:tcPr>
            <w:tcW w:w="4333" w:type="dxa"/>
          </w:tcPr>
          <w:p w14:paraId="59C6A32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(500-599); 0691/180 (150-199); 0691/125 (300-399); 0690/900 (050-099) </w:t>
            </w:r>
          </w:p>
        </w:tc>
        <w:tc>
          <w:tcPr>
            <w:tcW w:w="3884" w:type="dxa"/>
          </w:tcPr>
          <w:p w14:paraId="346ED4E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155 Ft/hívás </w:t>
            </w:r>
          </w:p>
        </w:tc>
      </w:tr>
      <w:tr w:rsidR="001A28E9" w14:paraId="79E7B4ED" w14:textId="77777777" w:rsidTr="002B7D3E">
        <w:trPr>
          <w:trHeight w:val="103"/>
        </w:trPr>
        <w:tc>
          <w:tcPr>
            <w:tcW w:w="4333" w:type="dxa"/>
          </w:tcPr>
          <w:p w14:paraId="1183194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(600-699); </w:t>
            </w:r>
          </w:p>
        </w:tc>
        <w:tc>
          <w:tcPr>
            <w:tcW w:w="3884" w:type="dxa"/>
          </w:tcPr>
          <w:p w14:paraId="6D6C96F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115 Ft/hívás </w:t>
            </w:r>
          </w:p>
        </w:tc>
      </w:tr>
      <w:tr w:rsidR="001A28E9" w14:paraId="57E79C42" w14:textId="77777777" w:rsidTr="002B7D3E">
        <w:trPr>
          <w:trHeight w:val="103"/>
        </w:trPr>
        <w:tc>
          <w:tcPr>
            <w:tcW w:w="4333" w:type="dxa"/>
          </w:tcPr>
          <w:p w14:paraId="4914E16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(700-799); </w:t>
            </w:r>
          </w:p>
        </w:tc>
        <w:tc>
          <w:tcPr>
            <w:tcW w:w="3884" w:type="dxa"/>
          </w:tcPr>
          <w:p w14:paraId="41182F9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205 Ft/hívás </w:t>
            </w:r>
          </w:p>
        </w:tc>
      </w:tr>
      <w:tr w:rsidR="001A28E9" w14:paraId="53865C44" w14:textId="77777777" w:rsidTr="002B7D3E">
        <w:trPr>
          <w:trHeight w:val="103"/>
        </w:trPr>
        <w:tc>
          <w:tcPr>
            <w:tcW w:w="4333" w:type="dxa"/>
          </w:tcPr>
          <w:p w14:paraId="6B62845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(800-899); </w:t>
            </w:r>
          </w:p>
        </w:tc>
        <w:tc>
          <w:tcPr>
            <w:tcW w:w="3884" w:type="dxa"/>
          </w:tcPr>
          <w:p w14:paraId="3D7BDAD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305 Ft/hívás </w:t>
            </w:r>
          </w:p>
        </w:tc>
      </w:tr>
      <w:tr w:rsidR="001A28E9" w14:paraId="27A3EC60" w14:textId="77777777" w:rsidTr="002B7D3E">
        <w:trPr>
          <w:trHeight w:val="103"/>
        </w:trPr>
        <w:tc>
          <w:tcPr>
            <w:tcW w:w="4333" w:type="dxa"/>
          </w:tcPr>
          <w:p w14:paraId="648E7C7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0690/181 (900-999); </w:t>
            </w:r>
          </w:p>
        </w:tc>
        <w:tc>
          <w:tcPr>
            <w:tcW w:w="3884" w:type="dxa"/>
          </w:tcPr>
          <w:p w14:paraId="494999F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 Ft/hívás </w:t>
            </w:r>
          </w:p>
        </w:tc>
      </w:tr>
      <w:tr w:rsidR="001A28E9" w14:paraId="49566D4C" w14:textId="77777777" w:rsidTr="002B7D3E">
        <w:trPr>
          <w:trHeight w:val="103"/>
        </w:trPr>
        <w:tc>
          <w:tcPr>
            <w:tcW w:w="4333" w:type="dxa"/>
          </w:tcPr>
          <w:p w14:paraId="56AFE45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 (000-099); 0691/636 (000-099) </w:t>
            </w:r>
          </w:p>
        </w:tc>
        <w:tc>
          <w:tcPr>
            <w:tcW w:w="3884" w:type="dxa"/>
          </w:tcPr>
          <w:p w14:paraId="34D7795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160 Ft/hívás </w:t>
            </w:r>
          </w:p>
        </w:tc>
      </w:tr>
      <w:tr w:rsidR="001A28E9" w14:paraId="6FA683DE" w14:textId="77777777" w:rsidTr="002B7D3E">
        <w:trPr>
          <w:trHeight w:val="103"/>
        </w:trPr>
        <w:tc>
          <w:tcPr>
            <w:tcW w:w="4333" w:type="dxa"/>
          </w:tcPr>
          <w:p w14:paraId="13ABD80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 (100-199); </w:t>
            </w:r>
          </w:p>
        </w:tc>
        <w:tc>
          <w:tcPr>
            <w:tcW w:w="3884" w:type="dxa"/>
          </w:tcPr>
          <w:p w14:paraId="428B28B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195 Ft/hívás </w:t>
            </w:r>
          </w:p>
        </w:tc>
      </w:tr>
      <w:tr w:rsidR="001A28E9" w14:paraId="2A7E4E61" w14:textId="77777777" w:rsidTr="002B7D3E">
        <w:trPr>
          <w:trHeight w:val="103"/>
        </w:trPr>
        <w:tc>
          <w:tcPr>
            <w:tcW w:w="4333" w:type="dxa"/>
          </w:tcPr>
          <w:p w14:paraId="621DD81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(150-199); 0691/999 (100-149) </w:t>
            </w:r>
          </w:p>
        </w:tc>
        <w:tc>
          <w:tcPr>
            <w:tcW w:w="3884" w:type="dxa"/>
          </w:tcPr>
          <w:p w14:paraId="2DF8526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 Ft/hívás </w:t>
            </w:r>
          </w:p>
        </w:tc>
      </w:tr>
      <w:tr w:rsidR="001A28E9" w14:paraId="4B485BDF" w14:textId="77777777" w:rsidTr="002B7D3E">
        <w:trPr>
          <w:trHeight w:val="103"/>
        </w:trPr>
        <w:tc>
          <w:tcPr>
            <w:tcW w:w="4333" w:type="dxa"/>
          </w:tcPr>
          <w:p w14:paraId="4A91969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0691/180 (200-249); </w:t>
            </w:r>
          </w:p>
        </w:tc>
        <w:tc>
          <w:tcPr>
            <w:tcW w:w="3884" w:type="dxa"/>
          </w:tcPr>
          <w:p w14:paraId="4E4BC16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205 Ft/hívás </w:t>
            </w:r>
          </w:p>
        </w:tc>
      </w:tr>
      <w:tr w:rsidR="001A28E9" w14:paraId="3206C38F" w14:textId="77777777" w:rsidTr="002B7D3E">
        <w:trPr>
          <w:trHeight w:val="103"/>
        </w:trPr>
        <w:tc>
          <w:tcPr>
            <w:tcW w:w="4333" w:type="dxa"/>
          </w:tcPr>
          <w:p w14:paraId="31F95BB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 91/180 (750 – 799) </w:t>
            </w:r>
          </w:p>
        </w:tc>
        <w:tc>
          <w:tcPr>
            <w:tcW w:w="3884" w:type="dxa"/>
          </w:tcPr>
          <w:p w14:paraId="4640764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 Ft/hívás </w:t>
            </w:r>
          </w:p>
        </w:tc>
      </w:tr>
      <w:tr w:rsidR="001A28E9" w14:paraId="44E01F00" w14:textId="77777777" w:rsidTr="002B7D3E">
        <w:trPr>
          <w:trHeight w:val="103"/>
        </w:trPr>
        <w:tc>
          <w:tcPr>
            <w:tcW w:w="4333" w:type="dxa"/>
          </w:tcPr>
          <w:p w14:paraId="4889142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0691/125 (400-499); 0691/999 (150-199) </w:t>
            </w:r>
          </w:p>
        </w:tc>
        <w:tc>
          <w:tcPr>
            <w:tcW w:w="3884" w:type="dxa"/>
          </w:tcPr>
          <w:p w14:paraId="4DD6CF6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300 Ft/hívás </w:t>
            </w:r>
          </w:p>
        </w:tc>
      </w:tr>
      <w:tr w:rsidR="001A28E9" w14:paraId="457CB14C" w14:textId="77777777" w:rsidTr="002B7D3E">
        <w:tblPrEx>
          <w:tblLook w:val="04A0" w:firstRow="1" w:lastRow="0" w:firstColumn="1" w:lastColumn="0" w:noHBand="0" w:noVBand="1"/>
        </w:tblPrEx>
        <w:trPr>
          <w:trHeight w:val="103"/>
        </w:trPr>
        <w:tc>
          <w:tcPr>
            <w:tcW w:w="4333" w:type="dxa"/>
          </w:tcPr>
          <w:p w14:paraId="651228C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0691/180 (300-399); 0690/900 (100-149) </w:t>
            </w:r>
          </w:p>
        </w:tc>
        <w:tc>
          <w:tcPr>
            <w:tcW w:w="3884" w:type="dxa"/>
          </w:tcPr>
          <w:p w14:paraId="04B2413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305 Ft/hívás </w:t>
            </w:r>
          </w:p>
        </w:tc>
      </w:tr>
      <w:tr w:rsidR="001A28E9" w14:paraId="64F41A2B" w14:textId="77777777" w:rsidTr="002B7D3E">
        <w:tblPrEx>
          <w:tblLook w:val="04A0" w:firstRow="1" w:lastRow="0" w:firstColumn="1" w:lastColumn="0" w:noHBand="0" w:noVBand="1"/>
        </w:tblPrEx>
        <w:trPr>
          <w:trHeight w:val="103"/>
        </w:trPr>
        <w:tc>
          <w:tcPr>
            <w:tcW w:w="4333" w:type="dxa"/>
          </w:tcPr>
          <w:p w14:paraId="5BAA940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 (300-399); 0691/636 (300-399) </w:t>
            </w:r>
          </w:p>
        </w:tc>
        <w:tc>
          <w:tcPr>
            <w:tcW w:w="3884" w:type="dxa"/>
          </w:tcPr>
          <w:p w14:paraId="39FE1EE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330 Ft/hívás </w:t>
            </w:r>
          </w:p>
        </w:tc>
      </w:tr>
      <w:tr w:rsidR="001A28E9" w14:paraId="7836097E" w14:textId="77777777" w:rsidTr="002B7D3E">
        <w:tblPrEx>
          <w:tblLook w:val="04A0" w:firstRow="1" w:lastRow="0" w:firstColumn="1" w:lastColumn="0" w:noHBand="0" w:noVBand="1"/>
        </w:tblPrEx>
        <w:trPr>
          <w:trHeight w:val="103"/>
        </w:trPr>
        <w:tc>
          <w:tcPr>
            <w:tcW w:w="4333" w:type="dxa"/>
          </w:tcPr>
          <w:p w14:paraId="039CE1C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 (400-499); 0691/636 (400-499) </w:t>
            </w:r>
          </w:p>
        </w:tc>
        <w:tc>
          <w:tcPr>
            <w:tcW w:w="3884" w:type="dxa"/>
          </w:tcPr>
          <w:p w14:paraId="348F4AD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381 Ft/hívás </w:t>
            </w:r>
          </w:p>
        </w:tc>
      </w:tr>
      <w:tr w:rsidR="001A28E9" w14:paraId="368DA4BE" w14:textId="77777777" w:rsidTr="002B7D3E">
        <w:tblPrEx>
          <w:tblLook w:val="04A0" w:firstRow="1" w:lastRow="0" w:firstColumn="1" w:lastColumn="0" w:noHBand="0" w:noVBand="1"/>
        </w:tblPrEx>
        <w:trPr>
          <w:trHeight w:val="103"/>
        </w:trPr>
        <w:tc>
          <w:tcPr>
            <w:tcW w:w="4333" w:type="dxa"/>
          </w:tcPr>
          <w:p w14:paraId="4C17113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(200-249); 0691/999 (200-249) </w:t>
            </w:r>
          </w:p>
        </w:tc>
        <w:tc>
          <w:tcPr>
            <w:tcW w:w="3884" w:type="dxa"/>
          </w:tcPr>
          <w:p w14:paraId="2BFD7C1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400 Ft/hívás </w:t>
            </w:r>
          </w:p>
        </w:tc>
      </w:tr>
      <w:tr w:rsidR="001A28E9" w14:paraId="4A1FAF1A" w14:textId="77777777" w:rsidTr="002B7D3E">
        <w:tblPrEx>
          <w:tblLook w:val="04A0" w:firstRow="1" w:lastRow="0" w:firstColumn="1" w:lastColumn="0" w:noHBand="0" w:noVBand="1"/>
        </w:tblPrEx>
        <w:trPr>
          <w:trHeight w:val="103"/>
        </w:trPr>
        <w:tc>
          <w:tcPr>
            <w:tcW w:w="4333" w:type="dxa"/>
          </w:tcPr>
          <w:p w14:paraId="72F5DD9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(250-299); 0691/999 (250-299) </w:t>
            </w:r>
          </w:p>
        </w:tc>
        <w:tc>
          <w:tcPr>
            <w:tcW w:w="3884" w:type="dxa"/>
          </w:tcPr>
          <w:p w14:paraId="5D420DF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Ft/hívás </w:t>
            </w:r>
          </w:p>
        </w:tc>
      </w:tr>
      <w:tr w:rsidR="001A28E9" w14:paraId="5CD3339C" w14:textId="77777777" w:rsidTr="002B7D3E">
        <w:tblPrEx>
          <w:tblLook w:val="04A0" w:firstRow="1" w:lastRow="0" w:firstColumn="1" w:lastColumn="0" w:noHBand="0" w:noVBand="1"/>
        </w:tblPrEx>
        <w:trPr>
          <w:trHeight w:val="103"/>
        </w:trPr>
        <w:tc>
          <w:tcPr>
            <w:tcW w:w="4333" w:type="dxa"/>
          </w:tcPr>
          <w:p w14:paraId="3C8D4C8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lastRenderedPageBreak/>
              <w:t xml:space="preserve">0691/180 (400-499); 0690/636 (500-599); 0691/636 (500-599); 0691/125 (500-599) </w:t>
            </w:r>
          </w:p>
        </w:tc>
        <w:tc>
          <w:tcPr>
            <w:tcW w:w="3884" w:type="dxa"/>
          </w:tcPr>
          <w:p w14:paraId="13BD362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 Ft/hívás </w:t>
            </w:r>
          </w:p>
        </w:tc>
      </w:tr>
      <w:tr w:rsidR="001A28E9" w14:paraId="647A9ECA" w14:textId="77777777" w:rsidTr="002B7D3E">
        <w:tblPrEx>
          <w:tblLook w:val="04A0" w:firstRow="1" w:lastRow="0" w:firstColumn="1" w:lastColumn="0" w:noHBand="0" w:noVBand="1"/>
        </w:tblPrEx>
        <w:trPr>
          <w:trHeight w:val="103"/>
        </w:trPr>
        <w:tc>
          <w:tcPr>
            <w:tcW w:w="4333" w:type="dxa"/>
          </w:tcPr>
          <w:p w14:paraId="2D6FBF6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 (600-699); 0691/636 (600-699); </w:t>
            </w:r>
          </w:p>
        </w:tc>
        <w:tc>
          <w:tcPr>
            <w:tcW w:w="3884" w:type="dxa"/>
          </w:tcPr>
          <w:p w14:paraId="330F13E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575 Ft/hívás </w:t>
            </w:r>
          </w:p>
        </w:tc>
      </w:tr>
      <w:tr w:rsidR="001A28E9" w14:paraId="5EC8FDE6" w14:textId="77777777" w:rsidTr="002B7D3E">
        <w:tblPrEx>
          <w:tblLook w:val="04A0" w:firstRow="1" w:lastRow="0" w:firstColumn="1" w:lastColumn="0" w:noHBand="0" w:noVBand="1"/>
        </w:tblPrEx>
        <w:trPr>
          <w:trHeight w:val="103"/>
        </w:trPr>
        <w:tc>
          <w:tcPr>
            <w:tcW w:w="4333" w:type="dxa"/>
          </w:tcPr>
          <w:p w14:paraId="4F2A957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(300-349); 0691/999 (300-349) </w:t>
            </w:r>
          </w:p>
        </w:tc>
        <w:tc>
          <w:tcPr>
            <w:tcW w:w="3884" w:type="dxa"/>
          </w:tcPr>
          <w:p w14:paraId="2FB5715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600 Ft/hívás </w:t>
            </w:r>
          </w:p>
        </w:tc>
      </w:tr>
      <w:tr w:rsidR="001A28E9" w14:paraId="45FBDD79" w14:textId="77777777" w:rsidTr="002B7D3E">
        <w:tblPrEx>
          <w:tblLook w:val="04A0" w:firstRow="1" w:lastRow="0" w:firstColumn="1" w:lastColumn="0" w:noHBand="0" w:noVBand="1"/>
        </w:tblPrEx>
        <w:trPr>
          <w:trHeight w:val="103"/>
        </w:trPr>
        <w:tc>
          <w:tcPr>
            <w:tcW w:w="4333" w:type="dxa"/>
          </w:tcPr>
          <w:p w14:paraId="5FC159B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0690/636 (700-799); 0691/636 (700-799) </w:t>
            </w:r>
          </w:p>
        </w:tc>
        <w:tc>
          <w:tcPr>
            <w:tcW w:w="3884" w:type="dxa"/>
          </w:tcPr>
          <w:p w14:paraId="179B904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635 Ft/hívás </w:t>
            </w:r>
          </w:p>
        </w:tc>
      </w:tr>
      <w:tr w:rsidR="001A28E9" w14:paraId="76C06F66" w14:textId="77777777" w:rsidTr="002B7D3E">
        <w:tblPrEx>
          <w:tblLook w:val="04A0" w:firstRow="1" w:lastRow="0" w:firstColumn="1" w:lastColumn="0" w:noHBand="0" w:noVBand="1"/>
        </w:tblPrEx>
        <w:trPr>
          <w:trHeight w:val="103"/>
        </w:trPr>
        <w:tc>
          <w:tcPr>
            <w:tcW w:w="4333" w:type="dxa"/>
          </w:tcPr>
          <w:p w14:paraId="6A6C3C5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0691/180 (500-599); 0691/125 (000-299); 0691/999 (350-399) </w:t>
            </w:r>
          </w:p>
        </w:tc>
        <w:tc>
          <w:tcPr>
            <w:tcW w:w="3884" w:type="dxa"/>
          </w:tcPr>
          <w:p w14:paraId="5553466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762 Ft/hívás </w:t>
            </w:r>
          </w:p>
        </w:tc>
      </w:tr>
      <w:tr w:rsidR="001A28E9" w14:paraId="7FA4CD4E" w14:textId="77777777" w:rsidTr="002B7D3E">
        <w:tblPrEx>
          <w:tblLook w:val="04A0" w:firstRow="1" w:lastRow="0" w:firstColumn="1" w:lastColumn="0" w:noHBand="0" w:noVBand="1"/>
        </w:tblPrEx>
        <w:trPr>
          <w:trHeight w:val="103"/>
        </w:trPr>
        <w:tc>
          <w:tcPr>
            <w:tcW w:w="4333" w:type="dxa"/>
          </w:tcPr>
          <w:p w14:paraId="4F7E8CA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0691/125 (600-799); </w:t>
            </w:r>
          </w:p>
        </w:tc>
        <w:tc>
          <w:tcPr>
            <w:tcW w:w="3884" w:type="dxa"/>
          </w:tcPr>
          <w:p w14:paraId="44E77CA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800 Ft/hívás </w:t>
            </w:r>
          </w:p>
        </w:tc>
      </w:tr>
      <w:tr w:rsidR="001A28E9" w14:paraId="1ABC70E2" w14:textId="77777777" w:rsidTr="002B7D3E">
        <w:tblPrEx>
          <w:tblLook w:val="04A0" w:firstRow="1" w:lastRow="0" w:firstColumn="1" w:lastColumn="0" w:noHBand="0" w:noVBand="1"/>
        </w:tblPrEx>
        <w:trPr>
          <w:trHeight w:val="103"/>
        </w:trPr>
        <w:tc>
          <w:tcPr>
            <w:tcW w:w="4333" w:type="dxa"/>
          </w:tcPr>
          <w:p w14:paraId="7065189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0690/900 (350-399); 0691/999 (400-449) </w:t>
            </w:r>
          </w:p>
        </w:tc>
        <w:tc>
          <w:tcPr>
            <w:tcW w:w="3884" w:type="dxa"/>
          </w:tcPr>
          <w:p w14:paraId="716DC21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900 Ft/hívás </w:t>
            </w:r>
          </w:p>
        </w:tc>
      </w:tr>
      <w:tr w:rsidR="001A28E9" w14:paraId="093D425F" w14:textId="77777777" w:rsidTr="002B7D3E">
        <w:tblPrEx>
          <w:tblLook w:val="04A0" w:firstRow="1" w:lastRow="0" w:firstColumn="1" w:lastColumn="0" w:noHBand="0" w:noVBand="1"/>
        </w:tblPrEx>
        <w:trPr>
          <w:trHeight w:val="103"/>
        </w:trPr>
        <w:tc>
          <w:tcPr>
            <w:tcW w:w="4333" w:type="dxa"/>
          </w:tcPr>
          <w:p w14:paraId="4A43574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0691/125 (800-999); 0691/999 (400-499); 0691/180 (700-749) </w:t>
            </w:r>
          </w:p>
        </w:tc>
        <w:tc>
          <w:tcPr>
            <w:tcW w:w="3884" w:type="dxa"/>
          </w:tcPr>
          <w:p w14:paraId="147936F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1000 Ft/hívás </w:t>
            </w:r>
          </w:p>
        </w:tc>
      </w:tr>
      <w:tr w:rsidR="001A28E9" w14:paraId="2C3825E4" w14:textId="77777777" w:rsidTr="002B7D3E">
        <w:tblPrEx>
          <w:tblLook w:val="04A0" w:firstRow="1" w:lastRow="0" w:firstColumn="1" w:lastColumn="0" w:noHBand="0" w:noVBand="1"/>
        </w:tblPrEx>
        <w:trPr>
          <w:trHeight w:val="103"/>
        </w:trPr>
        <w:tc>
          <w:tcPr>
            <w:tcW w:w="4333" w:type="dxa"/>
          </w:tcPr>
          <w:p w14:paraId="0E27FE4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0690/985 (300-399) </w:t>
            </w:r>
          </w:p>
        </w:tc>
        <w:tc>
          <w:tcPr>
            <w:tcW w:w="3884" w:type="dxa"/>
          </w:tcPr>
          <w:p w14:paraId="2F535D8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3500 Ft/hívás </w:t>
            </w:r>
          </w:p>
        </w:tc>
      </w:tr>
      <w:tr w:rsidR="001A28E9" w14:paraId="335C33E0" w14:textId="77777777" w:rsidTr="002B7D3E">
        <w:tblPrEx>
          <w:tblLook w:val="04A0" w:firstRow="1" w:lastRow="0" w:firstColumn="1" w:lastColumn="0" w:noHBand="0" w:noVBand="1"/>
        </w:tblPrEx>
        <w:trPr>
          <w:trHeight w:val="103"/>
        </w:trPr>
        <w:tc>
          <w:tcPr>
            <w:tcW w:w="4333" w:type="dxa"/>
          </w:tcPr>
          <w:p w14:paraId="01125C7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0690/985 (400-499); </w:t>
            </w:r>
          </w:p>
        </w:tc>
        <w:tc>
          <w:tcPr>
            <w:tcW w:w="3884" w:type="dxa"/>
          </w:tcPr>
          <w:p w14:paraId="38731E3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3000 Ft/hívás </w:t>
            </w:r>
          </w:p>
        </w:tc>
      </w:tr>
      <w:tr w:rsidR="001A28E9" w14:paraId="30F3F106" w14:textId="77777777" w:rsidTr="002B7D3E">
        <w:tblPrEx>
          <w:tblLook w:val="04A0" w:firstRow="1" w:lastRow="0" w:firstColumn="1" w:lastColumn="0" w:noHBand="0" w:noVBand="1"/>
        </w:tblPrEx>
        <w:trPr>
          <w:trHeight w:val="103"/>
        </w:trPr>
        <w:tc>
          <w:tcPr>
            <w:tcW w:w="4333" w:type="dxa"/>
          </w:tcPr>
          <w:p w14:paraId="733EE74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0690/985 (500-599); </w:t>
            </w:r>
          </w:p>
        </w:tc>
        <w:tc>
          <w:tcPr>
            <w:tcW w:w="3884" w:type="dxa"/>
          </w:tcPr>
          <w:p w14:paraId="4F3B4C8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1500 Ft/hívás </w:t>
            </w:r>
          </w:p>
        </w:tc>
      </w:tr>
      <w:tr w:rsidR="001A28E9" w14:paraId="16926D96" w14:textId="77777777" w:rsidTr="002B7D3E">
        <w:tblPrEx>
          <w:tblLook w:val="04A0" w:firstRow="1" w:lastRow="0" w:firstColumn="1" w:lastColumn="0" w:noHBand="0" w:noVBand="1"/>
        </w:tblPrEx>
        <w:trPr>
          <w:trHeight w:val="103"/>
        </w:trPr>
        <w:tc>
          <w:tcPr>
            <w:tcW w:w="4333" w:type="dxa"/>
          </w:tcPr>
          <w:p w14:paraId="1972311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0690/187 (500-999); </w:t>
            </w:r>
          </w:p>
        </w:tc>
        <w:tc>
          <w:tcPr>
            <w:tcW w:w="3884" w:type="dxa"/>
          </w:tcPr>
          <w:p w14:paraId="4CD15AB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1905 Ft/hívás </w:t>
            </w:r>
          </w:p>
        </w:tc>
      </w:tr>
      <w:tr w:rsidR="001A28E9" w14:paraId="7E237287" w14:textId="77777777" w:rsidTr="002B7D3E">
        <w:tblPrEx>
          <w:tblLook w:val="04A0" w:firstRow="1" w:lastRow="0" w:firstColumn="1" w:lastColumn="0" w:noHBand="0" w:noVBand="1"/>
        </w:tblPrEx>
        <w:trPr>
          <w:trHeight w:val="103"/>
        </w:trPr>
        <w:tc>
          <w:tcPr>
            <w:tcW w:w="4333" w:type="dxa"/>
          </w:tcPr>
          <w:p w14:paraId="0A82C91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0690/985 (600-699); </w:t>
            </w:r>
          </w:p>
        </w:tc>
        <w:tc>
          <w:tcPr>
            <w:tcW w:w="3884" w:type="dxa"/>
          </w:tcPr>
          <w:p w14:paraId="5668662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2000 Ft/hívás </w:t>
            </w:r>
          </w:p>
        </w:tc>
      </w:tr>
      <w:tr w:rsidR="001A28E9" w14:paraId="424B99FB" w14:textId="77777777" w:rsidTr="002B7D3E">
        <w:tblPrEx>
          <w:tblLook w:val="04A0" w:firstRow="1" w:lastRow="0" w:firstColumn="1" w:lastColumn="0" w:noHBand="0" w:noVBand="1"/>
        </w:tblPrEx>
        <w:trPr>
          <w:trHeight w:val="103"/>
        </w:trPr>
        <w:tc>
          <w:tcPr>
            <w:tcW w:w="4333" w:type="dxa"/>
          </w:tcPr>
          <w:p w14:paraId="30EDA41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0690/985 (700-799); </w:t>
            </w:r>
          </w:p>
        </w:tc>
        <w:tc>
          <w:tcPr>
            <w:tcW w:w="3884" w:type="dxa"/>
          </w:tcPr>
          <w:p w14:paraId="27BE158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2500 Ft/hívás </w:t>
            </w:r>
          </w:p>
        </w:tc>
      </w:tr>
      <w:tr w:rsidR="001A28E9" w14:paraId="408C48BC" w14:textId="77777777" w:rsidTr="002B7D3E">
        <w:tblPrEx>
          <w:tblLook w:val="04A0" w:firstRow="1" w:lastRow="0" w:firstColumn="1" w:lastColumn="0" w:noHBand="0" w:noVBand="1"/>
        </w:tblPrEx>
        <w:trPr>
          <w:trHeight w:val="103"/>
        </w:trPr>
        <w:tc>
          <w:tcPr>
            <w:tcW w:w="4333" w:type="dxa"/>
          </w:tcPr>
          <w:p w14:paraId="695EFA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0690/188 (500-599); </w:t>
            </w:r>
          </w:p>
        </w:tc>
        <w:tc>
          <w:tcPr>
            <w:tcW w:w="3884" w:type="dxa"/>
          </w:tcPr>
          <w:p w14:paraId="7BC7F19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2540 Ft/hívás </w:t>
            </w:r>
          </w:p>
        </w:tc>
      </w:tr>
      <w:tr w:rsidR="001A28E9" w14:paraId="4BA8CBF8" w14:textId="77777777" w:rsidTr="002B7D3E">
        <w:tblPrEx>
          <w:tblLook w:val="04A0" w:firstRow="1" w:lastRow="0" w:firstColumn="1" w:lastColumn="0" w:noHBand="0" w:noVBand="1"/>
        </w:tblPrEx>
        <w:trPr>
          <w:trHeight w:val="103"/>
        </w:trPr>
        <w:tc>
          <w:tcPr>
            <w:tcW w:w="4333" w:type="dxa"/>
          </w:tcPr>
          <w:p w14:paraId="60CF192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0690/188 (600-699); </w:t>
            </w:r>
          </w:p>
        </w:tc>
        <w:tc>
          <w:tcPr>
            <w:tcW w:w="3884" w:type="dxa"/>
          </w:tcPr>
          <w:p w14:paraId="0404EA9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762 Ft/hívás </w:t>
            </w:r>
          </w:p>
        </w:tc>
      </w:tr>
      <w:tr w:rsidR="001A28E9" w14:paraId="31FC319B" w14:textId="77777777" w:rsidTr="002B7D3E">
        <w:tblPrEx>
          <w:tblLook w:val="04A0" w:firstRow="1" w:lastRow="0" w:firstColumn="1" w:lastColumn="0" w:noHBand="0" w:noVBand="1"/>
        </w:tblPrEx>
        <w:trPr>
          <w:trHeight w:val="103"/>
        </w:trPr>
        <w:tc>
          <w:tcPr>
            <w:tcW w:w="4333" w:type="dxa"/>
          </w:tcPr>
          <w:p w14:paraId="25A5C18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0690/188 (700-799); </w:t>
            </w:r>
          </w:p>
        </w:tc>
        <w:tc>
          <w:tcPr>
            <w:tcW w:w="3884" w:type="dxa"/>
          </w:tcPr>
          <w:p w14:paraId="62FD7EF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1143 Ft/hívás </w:t>
            </w:r>
          </w:p>
        </w:tc>
      </w:tr>
      <w:tr w:rsidR="001A28E9" w14:paraId="40D3F90B" w14:textId="77777777" w:rsidTr="002B7D3E">
        <w:tblPrEx>
          <w:tblLook w:val="04A0" w:firstRow="1" w:lastRow="0" w:firstColumn="1" w:lastColumn="0" w:noHBand="0" w:noVBand="1"/>
        </w:tblPrEx>
        <w:trPr>
          <w:trHeight w:val="103"/>
        </w:trPr>
        <w:tc>
          <w:tcPr>
            <w:tcW w:w="4333" w:type="dxa"/>
          </w:tcPr>
          <w:p w14:paraId="3307CE6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0690/188 (800-899); </w:t>
            </w:r>
          </w:p>
        </w:tc>
        <w:tc>
          <w:tcPr>
            <w:tcW w:w="3884" w:type="dxa"/>
          </w:tcPr>
          <w:p w14:paraId="4D86A0C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1905 Ft/hívás </w:t>
            </w:r>
          </w:p>
        </w:tc>
      </w:tr>
      <w:tr w:rsidR="001A28E9" w14:paraId="5EF5F693" w14:textId="77777777" w:rsidTr="002B7D3E">
        <w:tblPrEx>
          <w:tblLook w:val="04A0" w:firstRow="1" w:lastRow="0" w:firstColumn="1" w:lastColumn="0" w:noHBand="0" w:noVBand="1"/>
        </w:tblPrEx>
        <w:trPr>
          <w:trHeight w:val="103"/>
        </w:trPr>
        <w:tc>
          <w:tcPr>
            <w:tcW w:w="4333" w:type="dxa"/>
          </w:tcPr>
          <w:p w14:paraId="1F05FEA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0690/188 (900-999); </w:t>
            </w:r>
          </w:p>
        </w:tc>
        <w:tc>
          <w:tcPr>
            <w:tcW w:w="3884" w:type="dxa"/>
          </w:tcPr>
          <w:p w14:paraId="4407167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5080 Ft/hívás </w:t>
            </w:r>
          </w:p>
        </w:tc>
      </w:tr>
      <w:tr w:rsidR="001A28E9" w14:paraId="417503DE" w14:textId="77777777" w:rsidTr="002B7D3E">
        <w:tblPrEx>
          <w:tblLook w:val="04A0" w:firstRow="1" w:lastRow="0" w:firstColumn="1" w:lastColumn="0" w:noHBand="0" w:noVBand="1"/>
        </w:tblPrEx>
        <w:trPr>
          <w:trHeight w:val="103"/>
        </w:trPr>
        <w:tc>
          <w:tcPr>
            <w:tcW w:w="4333" w:type="dxa"/>
          </w:tcPr>
          <w:p w14:paraId="1D013E5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0690/189 (500-999) </w:t>
            </w:r>
          </w:p>
        </w:tc>
        <w:tc>
          <w:tcPr>
            <w:tcW w:w="3884" w:type="dxa"/>
          </w:tcPr>
          <w:p w14:paraId="53C180B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5080 Ft/hívás </w:t>
            </w:r>
          </w:p>
        </w:tc>
      </w:tr>
      <w:tr w:rsidR="00483F59" w14:paraId="5E103EE5" w14:textId="77777777" w:rsidTr="002B7D3E">
        <w:tblPrEx>
          <w:tblLook w:val="04A0" w:firstRow="1" w:lastRow="0" w:firstColumn="1" w:lastColumn="0" w:noHBand="0" w:noVBand="1"/>
        </w:tblPrEx>
        <w:trPr>
          <w:trHeight w:val="103"/>
        </w:trPr>
        <w:tc>
          <w:tcPr>
            <w:tcW w:w="4333" w:type="dxa"/>
          </w:tcPr>
          <w:p w14:paraId="52D5452F" w14:textId="2283A6EA" w:rsidR="00483F59" w:rsidRPr="002B7D3E" w:rsidRDefault="00483F59">
            <w:pPr>
              <w:pStyle w:val="Default"/>
              <w:rPr>
                <w:rFonts w:ascii="Museo Sans Cond 300" w:eastAsia="Calibri" w:hAnsi="Museo Sans Cond 300"/>
                <w:sz w:val="20"/>
                <w:szCs w:val="20"/>
              </w:rPr>
            </w:pPr>
            <w:r>
              <w:rPr>
                <w:rFonts w:ascii="Museo Sans Cond 300" w:eastAsia="Calibri" w:hAnsi="Museo Sans Cond 300"/>
                <w:sz w:val="20"/>
                <w:szCs w:val="20"/>
              </w:rPr>
              <w:t>16416 emelt díjas (eseménydíjas) szolgáltatás rövid szám</w:t>
            </w:r>
          </w:p>
        </w:tc>
        <w:tc>
          <w:tcPr>
            <w:tcW w:w="3884" w:type="dxa"/>
          </w:tcPr>
          <w:p w14:paraId="5ACBF8AF" w14:textId="2D7087EA" w:rsidR="00483F59" w:rsidRPr="002B7D3E" w:rsidRDefault="00483F59">
            <w:pPr>
              <w:pStyle w:val="Default"/>
              <w:rPr>
                <w:rFonts w:ascii="Museo Sans Cond 300" w:eastAsia="Calibri" w:hAnsi="Museo Sans Cond 300"/>
                <w:sz w:val="20"/>
                <w:szCs w:val="20"/>
              </w:rPr>
            </w:pPr>
            <w:r>
              <w:rPr>
                <w:rFonts w:ascii="Museo Sans Cond 300" w:eastAsia="Calibri" w:hAnsi="Museo Sans Cond 300"/>
                <w:sz w:val="20"/>
                <w:szCs w:val="20"/>
              </w:rPr>
              <w:t>508 Ft/hívás</w:t>
            </w:r>
          </w:p>
        </w:tc>
      </w:tr>
    </w:tbl>
    <w:p w14:paraId="41222561" w14:textId="77777777" w:rsidR="007E39B6" w:rsidRDefault="007E39B6" w:rsidP="001672B5">
      <w:pPr>
        <w:spacing w:after="0"/>
        <w:outlineLvl w:val="0"/>
        <w:rPr>
          <w:rFonts w:ascii="Museo Sans Cond 300" w:hAnsi="Museo Sans Cond 300"/>
          <w:b/>
          <w:sz w:val="24"/>
        </w:rPr>
      </w:pPr>
    </w:p>
    <w:p w14:paraId="5600C9E3" w14:textId="77777777" w:rsidR="001A28E9" w:rsidRPr="001672B5" w:rsidRDefault="001A28E9" w:rsidP="001672B5">
      <w:pPr>
        <w:spacing w:after="0"/>
        <w:outlineLvl w:val="0"/>
        <w:rPr>
          <w:rFonts w:ascii="Museo Sans Cond 300" w:hAnsi="Museo Sans Cond 300"/>
          <w:b/>
          <w:sz w:val="24"/>
        </w:rPr>
      </w:pPr>
      <w:r w:rsidRPr="001672B5">
        <w:rPr>
          <w:rFonts w:ascii="Museo Sans Cond 300" w:hAnsi="Museo Sans Cond 300"/>
          <w:b/>
          <w:sz w:val="24"/>
        </w:rPr>
        <w:t>Lakossági adománygyűjtő szolgáltatások</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1"/>
        <w:gridCol w:w="4266"/>
      </w:tblGrid>
      <w:tr w:rsidR="001A28E9" w14:paraId="25D2647E" w14:textId="77777777" w:rsidTr="002B7D3E">
        <w:trPr>
          <w:trHeight w:val="103"/>
        </w:trPr>
        <w:tc>
          <w:tcPr>
            <w:tcW w:w="3951" w:type="dxa"/>
          </w:tcPr>
          <w:p w14:paraId="774DE68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1350 – Magyar Máltai Szeretetszolgálat Egyesület </w:t>
            </w:r>
          </w:p>
        </w:tc>
        <w:tc>
          <w:tcPr>
            <w:tcW w:w="4266" w:type="dxa"/>
          </w:tcPr>
          <w:p w14:paraId="0291937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 hívás </w:t>
            </w:r>
          </w:p>
        </w:tc>
      </w:tr>
      <w:tr w:rsidR="001A28E9" w14:paraId="0054B1B2" w14:textId="77777777" w:rsidTr="002B7D3E">
        <w:trPr>
          <w:trHeight w:val="103"/>
        </w:trPr>
        <w:tc>
          <w:tcPr>
            <w:tcW w:w="3951" w:type="dxa"/>
          </w:tcPr>
          <w:p w14:paraId="1365F4B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1353 – Magyar Ökumenikus Segélyszervezet </w:t>
            </w:r>
          </w:p>
        </w:tc>
        <w:tc>
          <w:tcPr>
            <w:tcW w:w="4266" w:type="dxa"/>
          </w:tcPr>
          <w:p w14:paraId="4969F12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 hívás </w:t>
            </w:r>
          </w:p>
        </w:tc>
      </w:tr>
      <w:tr w:rsidR="001A28E9" w14:paraId="2B80369C" w14:textId="77777777" w:rsidTr="002B7D3E">
        <w:trPr>
          <w:trHeight w:val="103"/>
        </w:trPr>
        <w:tc>
          <w:tcPr>
            <w:tcW w:w="3951" w:type="dxa"/>
          </w:tcPr>
          <w:p w14:paraId="4C31B54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1355 – Baptista Szeretetszolgálat Alapítvány </w:t>
            </w:r>
          </w:p>
        </w:tc>
        <w:tc>
          <w:tcPr>
            <w:tcW w:w="4266" w:type="dxa"/>
          </w:tcPr>
          <w:p w14:paraId="2A0561A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300 Ft/ hívás </w:t>
            </w:r>
          </w:p>
        </w:tc>
      </w:tr>
      <w:tr w:rsidR="001A28E9" w14:paraId="01BE5312" w14:textId="77777777" w:rsidTr="002B7D3E">
        <w:trPr>
          <w:trHeight w:val="103"/>
        </w:trPr>
        <w:tc>
          <w:tcPr>
            <w:tcW w:w="3951" w:type="dxa"/>
          </w:tcPr>
          <w:p w14:paraId="70BBCA9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1356 – Katolikus Karitász </w:t>
            </w:r>
          </w:p>
        </w:tc>
        <w:tc>
          <w:tcPr>
            <w:tcW w:w="4266" w:type="dxa"/>
          </w:tcPr>
          <w:p w14:paraId="6F57435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 hívás </w:t>
            </w:r>
          </w:p>
        </w:tc>
      </w:tr>
      <w:tr w:rsidR="001A28E9" w14:paraId="6E477EA6" w14:textId="77777777" w:rsidTr="002B7D3E">
        <w:trPr>
          <w:trHeight w:val="103"/>
        </w:trPr>
        <w:tc>
          <w:tcPr>
            <w:tcW w:w="3951" w:type="dxa"/>
          </w:tcPr>
          <w:p w14:paraId="7D85888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1359 – Magyar Vöröskereszt </w:t>
            </w:r>
          </w:p>
        </w:tc>
        <w:tc>
          <w:tcPr>
            <w:tcW w:w="4266" w:type="dxa"/>
          </w:tcPr>
          <w:p w14:paraId="06D32BE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 hívás </w:t>
            </w:r>
          </w:p>
        </w:tc>
      </w:tr>
      <w:tr w:rsidR="001A28E9" w14:paraId="021F41C7" w14:textId="77777777" w:rsidTr="002B7D3E">
        <w:trPr>
          <w:trHeight w:val="224"/>
        </w:trPr>
        <w:tc>
          <w:tcPr>
            <w:tcW w:w="3951" w:type="dxa"/>
          </w:tcPr>
          <w:p w14:paraId="47D2A8A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13600 – Nonprofit Információs és Oktató Központ (ADHAT adományvonal) </w:t>
            </w:r>
          </w:p>
        </w:tc>
        <w:tc>
          <w:tcPr>
            <w:tcW w:w="4266" w:type="dxa"/>
          </w:tcPr>
          <w:p w14:paraId="779DF72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 hívás </w:t>
            </w:r>
          </w:p>
        </w:tc>
      </w:tr>
      <w:tr w:rsidR="001A28E9" w14:paraId="4C26126B" w14:textId="77777777" w:rsidTr="002B7D3E">
        <w:trPr>
          <w:trHeight w:val="103"/>
        </w:trPr>
        <w:tc>
          <w:tcPr>
            <w:tcW w:w="3951" w:type="dxa"/>
          </w:tcPr>
          <w:p w14:paraId="042B222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13666 - UNICEF </w:t>
            </w:r>
          </w:p>
        </w:tc>
        <w:tc>
          <w:tcPr>
            <w:tcW w:w="4266" w:type="dxa"/>
          </w:tcPr>
          <w:p w14:paraId="05CAB24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 / hívás </w:t>
            </w:r>
          </w:p>
        </w:tc>
      </w:tr>
      <w:tr w:rsidR="001A28E9" w14:paraId="6EA2BA6A" w14:textId="77777777" w:rsidTr="008B0DD5">
        <w:trPr>
          <w:trHeight w:val="249"/>
        </w:trPr>
        <w:tc>
          <w:tcPr>
            <w:tcW w:w="3951" w:type="dxa"/>
          </w:tcPr>
          <w:p w14:paraId="6B9D6C2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13611 - Minden Gyerek Lakjon Jól Alapítvány </w:t>
            </w:r>
          </w:p>
        </w:tc>
        <w:tc>
          <w:tcPr>
            <w:tcW w:w="4266" w:type="dxa"/>
          </w:tcPr>
          <w:p w14:paraId="114A68C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 hívás </w:t>
            </w:r>
          </w:p>
        </w:tc>
      </w:tr>
      <w:tr w:rsidR="001A28E9" w14:paraId="4FB7EE89" w14:textId="77777777" w:rsidTr="002B7D3E">
        <w:trPr>
          <w:trHeight w:val="103"/>
        </w:trPr>
        <w:tc>
          <w:tcPr>
            <w:tcW w:w="3951" w:type="dxa"/>
          </w:tcPr>
          <w:p w14:paraId="73D654B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13655 - WWF </w:t>
            </w:r>
          </w:p>
        </w:tc>
        <w:tc>
          <w:tcPr>
            <w:tcW w:w="4266" w:type="dxa"/>
          </w:tcPr>
          <w:p w14:paraId="007CD30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500 Ft/hívás </w:t>
            </w:r>
          </w:p>
        </w:tc>
      </w:tr>
      <w:tr w:rsidR="001A28E9" w14:paraId="64C22CDC" w14:textId="77777777" w:rsidTr="002B7D3E">
        <w:trPr>
          <w:trHeight w:val="103"/>
        </w:trPr>
        <w:tc>
          <w:tcPr>
            <w:tcW w:w="3951" w:type="dxa"/>
          </w:tcPr>
          <w:p w14:paraId="5E46CC7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1357 - Nemzeti Összefogás Vonala* </w:t>
            </w:r>
          </w:p>
        </w:tc>
        <w:tc>
          <w:tcPr>
            <w:tcW w:w="4266" w:type="dxa"/>
          </w:tcPr>
          <w:p w14:paraId="5D1E0C1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Ft/hívás </w:t>
            </w:r>
          </w:p>
        </w:tc>
      </w:tr>
      <w:tr w:rsidR="001A28E9" w14:paraId="25EBE6D3" w14:textId="77777777" w:rsidTr="002B7D3E">
        <w:trPr>
          <w:trHeight w:val="103"/>
        </w:trPr>
        <w:tc>
          <w:tcPr>
            <w:tcW w:w="3951" w:type="dxa"/>
          </w:tcPr>
          <w:p w14:paraId="083FECB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1358 – Református Szeretetszolgálat </w:t>
            </w:r>
          </w:p>
        </w:tc>
        <w:tc>
          <w:tcPr>
            <w:tcW w:w="4266" w:type="dxa"/>
          </w:tcPr>
          <w:p w14:paraId="1768AE1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250 Ft/ hívás </w:t>
            </w:r>
          </w:p>
        </w:tc>
      </w:tr>
    </w:tbl>
    <w:p w14:paraId="6602FC26" w14:textId="77777777" w:rsidR="001A28E9" w:rsidRDefault="001A28E9" w:rsidP="001A28E9">
      <w:pPr>
        <w:pStyle w:val="Default"/>
        <w:rPr>
          <w:rFonts w:ascii="Museo Sans Cond 300" w:hAnsi="Museo Sans Cond 300"/>
          <w:sz w:val="20"/>
          <w:szCs w:val="20"/>
        </w:rPr>
      </w:pPr>
      <w:r w:rsidRPr="002B7D3E">
        <w:rPr>
          <w:rFonts w:ascii="Museo Sans Cond 300" w:hAnsi="Museo Sans Cond 300"/>
          <w:sz w:val="20"/>
          <w:szCs w:val="20"/>
        </w:rPr>
        <w:t xml:space="preserve">*A „Nemzeti Összefogás Vonala” a Kormány által kihirdetett veszélyhelyzet esetén elinduló adományvonal. Az egyéb, 135d számon üzemelő számmezők elérhetősége a veszélyhelyzet időtartama alatt felfüggesztésre kerül. </w:t>
      </w:r>
    </w:p>
    <w:p w14:paraId="1B90334B" w14:textId="77777777" w:rsidR="007E39B6" w:rsidRPr="002B7D3E" w:rsidRDefault="007E39B6" w:rsidP="001A28E9">
      <w:pPr>
        <w:pStyle w:val="Default"/>
        <w:rPr>
          <w:rFonts w:ascii="Museo Sans Cond 300" w:hAnsi="Museo Sans Cond 300"/>
          <w:sz w:val="20"/>
          <w:szCs w:val="20"/>
        </w:rPr>
      </w:pPr>
    </w:p>
    <w:p w14:paraId="060C96E5" w14:textId="77777777" w:rsidR="001A28E9" w:rsidRPr="001672B5" w:rsidRDefault="0089055F" w:rsidP="001672B5">
      <w:pPr>
        <w:spacing w:after="0"/>
        <w:outlineLvl w:val="0"/>
        <w:rPr>
          <w:rFonts w:ascii="Museo Sans Cond 300" w:hAnsi="Museo Sans Cond 300"/>
          <w:b/>
          <w:sz w:val="24"/>
        </w:rPr>
      </w:pPr>
      <w:r>
        <w:rPr>
          <w:rFonts w:ascii="Museo Sans Cond 300" w:hAnsi="Museo Sans Cond 300"/>
          <w:b/>
          <w:sz w:val="24"/>
        </w:rPr>
        <w:t>Díjmentesen hívható l</w:t>
      </w:r>
      <w:r w:rsidR="001A28E9" w:rsidRPr="001672B5">
        <w:rPr>
          <w:rFonts w:ascii="Museo Sans Cond 300" w:hAnsi="Museo Sans Cond 300"/>
          <w:b/>
          <w:sz w:val="24"/>
        </w:rPr>
        <w:t>elki segítő és támogató szolgáltatások</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2"/>
        <w:gridCol w:w="3635"/>
      </w:tblGrid>
      <w:tr w:rsidR="001A28E9" w14:paraId="67716E90" w14:textId="77777777" w:rsidTr="002B7D3E">
        <w:trPr>
          <w:trHeight w:val="103"/>
        </w:trPr>
        <w:tc>
          <w:tcPr>
            <w:tcW w:w="4582" w:type="dxa"/>
          </w:tcPr>
          <w:p w14:paraId="2C05901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Rövidszám </w:t>
            </w:r>
          </w:p>
        </w:tc>
        <w:tc>
          <w:tcPr>
            <w:tcW w:w="3635" w:type="dxa"/>
          </w:tcPr>
          <w:p w14:paraId="6C7534A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Szervezet </w:t>
            </w:r>
          </w:p>
        </w:tc>
      </w:tr>
      <w:tr w:rsidR="001A28E9" w14:paraId="05264992" w14:textId="77777777" w:rsidTr="002B7D3E">
        <w:trPr>
          <w:trHeight w:val="223"/>
        </w:trPr>
        <w:tc>
          <w:tcPr>
            <w:tcW w:w="4582" w:type="dxa"/>
          </w:tcPr>
          <w:p w14:paraId="05AB753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13700 </w:t>
            </w:r>
          </w:p>
        </w:tc>
        <w:tc>
          <w:tcPr>
            <w:tcW w:w="3635" w:type="dxa"/>
          </w:tcPr>
          <w:p w14:paraId="1DBD605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Gyermek és Ifjúsági Telefonos Lelkisegély Szolgálatok Országos Szövetsége (GYITOSZ) </w:t>
            </w:r>
          </w:p>
        </w:tc>
      </w:tr>
      <w:tr w:rsidR="001A28E9" w14:paraId="6F29E7C7" w14:textId="77777777" w:rsidTr="002B7D3E">
        <w:trPr>
          <w:trHeight w:val="103"/>
        </w:trPr>
        <w:tc>
          <w:tcPr>
            <w:tcW w:w="4582" w:type="dxa"/>
          </w:tcPr>
          <w:p w14:paraId="28E1169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13770 </w:t>
            </w:r>
          </w:p>
        </w:tc>
        <w:tc>
          <w:tcPr>
            <w:tcW w:w="3635" w:type="dxa"/>
          </w:tcPr>
          <w:p w14:paraId="5E2C93A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Drog-Stop Budapest Egyesület </w:t>
            </w:r>
          </w:p>
        </w:tc>
      </w:tr>
      <w:tr w:rsidR="001A28E9" w14:paraId="58A432BA" w14:textId="77777777" w:rsidTr="002B7D3E">
        <w:tblPrEx>
          <w:tblLook w:val="04A0" w:firstRow="1" w:lastRow="0" w:firstColumn="1" w:lastColumn="0" w:noHBand="0" w:noVBand="1"/>
        </w:tblPrEx>
        <w:trPr>
          <w:trHeight w:val="103"/>
        </w:trPr>
        <w:tc>
          <w:tcPr>
            <w:tcW w:w="4582" w:type="dxa"/>
          </w:tcPr>
          <w:p w14:paraId="35ADA34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13777 </w:t>
            </w:r>
          </w:p>
        </w:tc>
        <w:tc>
          <w:tcPr>
            <w:tcW w:w="3635" w:type="dxa"/>
          </w:tcPr>
          <w:p w14:paraId="615D7025"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DélUtán</w:t>
            </w:r>
            <w:proofErr w:type="spellEnd"/>
            <w:r w:rsidRPr="002B7D3E">
              <w:rPr>
                <w:rFonts w:ascii="Museo Sans Cond 300" w:eastAsia="Calibri" w:hAnsi="Museo Sans Cond 300"/>
                <w:sz w:val="20"/>
                <w:szCs w:val="20"/>
              </w:rPr>
              <w:t xml:space="preserve"> Alapítvány </w:t>
            </w:r>
          </w:p>
        </w:tc>
      </w:tr>
      <w:tr w:rsidR="001A28E9" w14:paraId="3C8105B2" w14:textId="77777777" w:rsidTr="002B7D3E">
        <w:tblPrEx>
          <w:tblLook w:val="04A0" w:firstRow="1" w:lastRow="0" w:firstColumn="1" w:lastColumn="0" w:noHBand="0" w:noVBand="1"/>
        </w:tblPrEx>
        <w:trPr>
          <w:trHeight w:val="103"/>
        </w:trPr>
        <w:tc>
          <w:tcPr>
            <w:tcW w:w="4582" w:type="dxa"/>
          </w:tcPr>
          <w:p w14:paraId="2E3AEA0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13737 </w:t>
            </w:r>
          </w:p>
        </w:tc>
        <w:tc>
          <w:tcPr>
            <w:tcW w:w="3635" w:type="dxa"/>
          </w:tcPr>
          <w:p w14:paraId="252FF97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Háttér Társaság </w:t>
            </w:r>
          </w:p>
        </w:tc>
      </w:tr>
    </w:tbl>
    <w:p w14:paraId="3CC4467F" w14:textId="77777777" w:rsidR="001A28E9" w:rsidRPr="001672B5" w:rsidRDefault="001A28E9" w:rsidP="001A28E9">
      <w:pPr>
        <w:spacing w:after="0"/>
        <w:rPr>
          <w:rFonts w:ascii="Museo Sans Cond 300" w:hAnsi="Museo Sans Cond 300"/>
          <w:sz w:val="24"/>
        </w:rPr>
      </w:pPr>
    </w:p>
    <w:p w14:paraId="50D13EE4" w14:textId="77777777" w:rsidR="001A28E9" w:rsidRPr="008A1ADB" w:rsidRDefault="001A28E9" w:rsidP="008A1ADB">
      <w:pPr>
        <w:spacing w:after="0"/>
        <w:outlineLvl w:val="0"/>
        <w:rPr>
          <w:rFonts w:ascii="Museo Sans Cond 300" w:hAnsi="Museo Sans Cond 300"/>
          <w:b/>
          <w:sz w:val="24"/>
        </w:rPr>
      </w:pPr>
      <w:r w:rsidRPr="001672B5">
        <w:rPr>
          <w:rFonts w:ascii="Museo Sans Cond 300" w:hAnsi="Museo Sans Cond 300"/>
          <w:b/>
          <w:sz w:val="24"/>
        </w:rPr>
        <w:t>Rövid számok és külön hívószámon elérhető szolgáltatások</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118"/>
        <w:gridCol w:w="2439"/>
      </w:tblGrid>
      <w:tr w:rsidR="001A28E9" w14:paraId="57645FAB" w14:textId="77777777" w:rsidTr="007E39B6">
        <w:trPr>
          <w:trHeight w:val="103"/>
        </w:trPr>
        <w:tc>
          <w:tcPr>
            <w:tcW w:w="2660" w:type="dxa"/>
          </w:tcPr>
          <w:p w14:paraId="066698F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Számok </w:t>
            </w:r>
          </w:p>
        </w:tc>
        <w:tc>
          <w:tcPr>
            <w:tcW w:w="3118" w:type="dxa"/>
          </w:tcPr>
          <w:p w14:paraId="29079B1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Társszolgáltató megnevezése </w:t>
            </w:r>
          </w:p>
        </w:tc>
        <w:tc>
          <w:tcPr>
            <w:tcW w:w="2439" w:type="dxa"/>
          </w:tcPr>
          <w:p w14:paraId="23D5AD4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Díjazási mód </w:t>
            </w:r>
          </w:p>
        </w:tc>
      </w:tr>
      <w:tr w:rsidR="001A28E9" w14:paraId="3E5656BF" w14:textId="77777777" w:rsidTr="007E39B6">
        <w:trPr>
          <w:trHeight w:val="224"/>
        </w:trPr>
        <w:tc>
          <w:tcPr>
            <w:tcW w:w="2660" w:type="dxa"/>
          </w:tcPr>
          <w:p w14:paraId="40B700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185 </w:t>
            </w:r>
          </w:p>
        </w:tc>
        <w:tc>
          <w:tcPr>
            <w:tcW w:w="3118" w:type="dxa"/>
          </w:tcPr>
          <w:p w14:paraId="47A5D47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Egyszerűsített foglalkoztatást bejelentő vonal. </w:t>
            </w:r>
          </w:p>
        </w:tc>
        <w:tc>
          <w:tcPr>
            <w:tcW w:w="2439" w:type="dxa"/>
          </w:tcPr>
          <w:p w14:paraId="3FD3E07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76224AA9" w14:textId="77777777" w:rsidTr="007E39B6">
        <w:trPr>
          <w:trHeight w:val="103"/>
        </w:trPr>
        <w:tc>
          <w:tcPr>
            <w:tcW w:w="2660" w:type="dxa"/>
          </w:tcPr>
          <w:p w14:paraId="114AB55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1818 </w:t>
            </w:r>
          </w:p>
        </w:tc>
        <w:tc>
          <w:tcPr>
            <w:tcW w:w="3118" w:type="dxa"/>
          </w:tcPr>
          <w:p w14:paraId="7A1C20F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Kormányzati ügyfélvonal </w:t>
            </w:r>
          </w:p>
        </w:tc>
        <w:tc>
          <w:tcPr>
            <w:tcW w:w="2439" w:type="dxa"/>
          </w:tcPr>
          <w:p w14:paraId="2429E42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2A10C04" w14:textId="77777777" w:rsidTr="007E39B6">
        <w:trPr>
          <w:trHeight w:val="103"/>
        </w:trPr>
        <w:tc>
          <w:tcPr>
            <w:tcW w:w="2660" w:type="dxa"/>
          </w:tcPr>
          <w:p w14:paraId="1C9732D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1200 </w:t>
            </w:r>
          </w:p>
        </w:tc>
        <w:tc>
          <w:tcPr>
            <w:tcW w:w="3118" w:type="dxa"/>
          </w:tcPr>
          <w:p w14:paraId="6F85A53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AMTEL Hang és Internet Kommunikáció Magyarország Kft. </w:t>
            </w:r>
          </w:p>
        </w:tc>
        <w:tc>
          <w:tcPr>
            <w:tcW w:w="2439" w:type="dxa"/>
          </w:tcPr>
          <w:p w14:paraId="751F08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6D54B0D" w14:textId="77777777" w:rsidTr="007E39B6">
        <w:tblPrEx>
          <w:tblLook w:val="04A0" w:firstRow="1" w:lastRow="0" w:firstColumn="1" w:lastColumn="0" w:noHBand="0" w:noVBand="1"/>
        </w:tblPrEx>
        <w:trPr>
          <w:trHeight w:val="103"/>
        </w:trPr>
        <w:tc>
          <w:tcPr>
            <w:tcW w:w="2660" w:type="dxa"/>
          </w:tcPr>
          <w:p w14:paraId="3756DF2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1201 </w:t>
            </w:r>
          </w:p>
        </w:tc>
        <w:tc>
          <w:tcPr>
            <w:tcW w:w="3118" w:type="dxa"/>
          </w:tcPr>
          <w:p w14:paraId="1ABCA681"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Externet</w:t>
            </w:r>
            <w:proofErr w:type="spellEnd"/>
            <w:r w:rsidRPr="002B7D3E">
              <w:rPr>
                <w:rFonts w:ascii="Museo Sans Cond 300" w:eastAsia="Calibri" w:hAnsi="Museo Sans Cond 300"/>
                <w:sz w:val="20"/>
                <w:szCs w:val="20"/>
              </w:rPr>
              <w:t xml:space="preserve"> </w:t>
            </w:r>
            <w:proofErr w:type="spellStart"/>
            <w:r w:rsidRPr="002B7D3E">
              <w:rPr>
                <w:rFonts w:ascii="Museo Sans Cond 300" w:eastAsia="Calibri" w:hAnsi="Museo Sans Cond 300"/>
                <w:sz w:val="20"/>
                <w:szCs w:val="20"/>
              </w:rPr>
              <w:t>Nyrt</w:t>
            </w:r>
            <w:proofErr w:type="spellEnd"/>
            <w:r w:rsidRPr="002B7D3E">
              <w:rPr>
                <w:rFonts w:ascii="Museo Sans Cond 300" w:eastAsia="Calibri" w:hAnsi="Museo Sans Cond 300"/>
                <w:sz w:val="20"/>
                <w:szCs w:val="20"/>
              </w:rPr>
              <w:t xml:space="preserve">. </w:t>
            </w:r>
          </w:p>
        </w:tc>
        <w:tc>
          <w:tcPr>
            <w:tcW w:w="2439" w:type="dxa"/>
          </w:tcPr>
          <w:p w14:paraId="524C5E9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7F828741" w14:textId="77777777" w:rsidTr="007E39B6">
        <w:tblPrEx>
          <w:tblLook w:val="04A0" w:firstRow="1" w:lastRow="0" w:firstColumn="1" w:lastColumn="0" w:noHBand="0" w:noVBand="1"/>
        </w:tblPrEx>
        <w:trPr>
          <w:trHeight w:val="103"/>
        </w:trPr>
        <w:tc>
          <w:tcPr>
            <w:tcW w:w="2660" w:type="dxa"/>
          </w:tcPr>
          <w:p w14:paraId="4FAD122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1202 </w:t>
            </w:r>
          </w:p>
        </w:tc>
        <w:tc>
          <w:tcPr>
            <w:tcW w:w="3118" w:type="dxa"/>
          </w:tcPr>
          <w:p w14:paraId="3D9E599B"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KeviWLAN</w:t>
            </w:r>
            <w:proofErr w:type="spellEnd"/>
            <w:r w:rsidRPr="002B7D3E">
              <w:rPr>
                <w:rFonts w:ascii="Museo Sans Cond 300" w:eastAsia="Calibri" w:hAnsi="Museo Sans Cond 300"/>
                <w:sz w:val="20"/>
                <w:szCs w:val="20"/>
              </w:rPr>
              <w:t xml:space="preserve"> Informatikai Kft. </w:t>
            </w:r>
          </w:p>
        </w:tc>
        <w:tc>
          <w:tcPr>
            <w:tcW w:w="2439" w:type="dxa"/>
          </w:tcPr>
          <w:p w14:paraId="7EE0575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D5D6B57" w14:textId="77777777" w:rsidTr="007E39B6">
        <w:tblPrEx>
          <w:tblLook w:val="04A0" w:firstRow="1" w:lastRow="0" w:firstColumn="1" w:lastColumn="0" w:noHBand="0" w:noVBand="1"/>
        </w:tblPrEx>
        <w:trPr>
          <w:trHeight w:val="103"/>
        </w:trPr>
        <w:tc>
          <w:tcPr>
            <w:tcW w:w="2660" w:type="dxa"/>
          </w:tcPr>
          <w:p w14:paraId="4D8BB7B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1203 </w:t>
            </w:r>
          </w:p>
        </w:tc>
        <w:tc>
          <w:tcPr>
            <w:tcW w:w="3118" w:type="dxa"/>
          </w:tcPr>
          <w:p w14:paraId="0414692A"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ViDaNet</w:t>
            </w:r>
            <w:proofErr w:type="spellEnd"/>
            <w:r w:rsidRPr="002B7D3E">
              <w:rPr>
                <w:rFonts w:ascii="Museo Sans Cond 300" w:eastAsia="Calibri" w:hAnsi="Museo Sans Cond 300"/>
                <w:sz w:val="20"/>
                <w:szCs w:val="20"/>
              </w:rPr>
              <w:t xml:space="preserve"> Kábeltelevíziós Szolgáltató Zrt. </w:t>
            </w:r>
          </w:p>
        </w:tc>
        <w:tc>
          <w:tcPr>
            <w:tcW w:w="2439" w:type="dxa"/>
          </w:tcPr>
          <w:p w14:paraId="1E1316C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BFEE33C" w14:textId="77777777" w:rsidTr="007E39B6">
        <w:tblPrEx>
          <w:tblLook w:val="04A0" w:firstRow="1" w:lastRow="0" w:firstColumn="1" w:lastColumn="0" w:noHBand="0" w:noVBand="1"/>
        </w:tblPrEx>
        <w:trPr>
          <w:trHeight w:val="103"/>
        </w:trPr>
        <w:tc>
          <w:tcPr>
            <w:tcW w:w="2660" w:type="dxa"/>
          </w:tcPr>
          <w:p w14:paraId="63EBD86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1210 </w:t>
            </w:r>
          </w:p>
        </w:tc>
        <w:tc>
          <w:tcPr>
            <w:tcW w:w="3118" w:type="dxa"/>
          </w:tcPr>
          <w:p w14:paraId="69D99B3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Timenet Kft. </w:t>
            </w:r>
          </w:p>
        </w:tc>
        <w:tc>
          <w:tcPr>
            <w:tcW w:w="2439" w:type="dxa"/>
          </w:tcPr>
          <w:p w14:paraId="5C23945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31393961" w14:textId="77777777" w:rsidTr="007E39B6">
        <w:tblPrEx>
          <w:tblLook w:val="04A0" w:firstRow="1" w:lastRow="0" w:firstColumn="1" w:lastColumn="0" w:noHBand="0" w:noVBand="1"/>
        </w:tblPrEx>
        <w:trPr>
          <w:trHeight w:val="224"/>
        </w:trPr>
        <w:tc>
          <w:tcPr>
            <w:tcW w:w="2660" w:type="dxa"/>
          </w:tcPr>
          <w:p w14:paraId="5C606AE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1211 </w:t>
            </w:r>
          </w:p>
        </w:tc>
        <w:tc>
          <w:tcPr>
            <w:tcW w:w="3118" w:type="dxa"/>
          </w:tcPr>
          <w:p w14:paraId="79F1442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Antenna Hungária Zrt. </w:t>
            </w:r>
          </w:p>
        </w:tc>
        <w:tc>
          <w:tcPr>
            <w:tcW w:w="2439" w:type="dxa"/>
          </w:tcPr>
          <w:p w14:paraId="37CF92A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29F52479" w14:textId="77777777" w:rsidTr="007E39B6">
        <w:tblPrEx>
          <w:tblLook w:val="04A0" w:firstRow="1" w:lastRow="0" w:firstColumn="1" w:lastColumn="0" w:noHBand="0" w:noVBand="1"/>
        </w:tblPrEx>
        <w:trPr>
          <w:trHeight w:val="103"/>
        </w:trPr>
        <w:tc>
          <w:tcPr>
            <w:tcW w:w="2660" w:type="dxa"/>
          </w:tcPr>
          <w:p w14:paraId="7B5B009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1213 </w:t>
            </w:r>
          </w:p>
        </w:tc>
        <w:tc>
          <w:tcPr>
            <w:tcW w:w="3118" w:type="dxa"/>
          </w:tcPr>
          <w:p w14:paraId="6D33D16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Nemzeti Infokommunikációs Szolgáltató Zrt. </w:t>
            </w:r>
          </w:p>
        </w:tc>
        <w:tc>
          <w:tcPr>
            <w:tcW w:w="2439" w:type="dxa"/>
          </w:tcPr>
          <w:p w14:paraId="77F5C0D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F005097" w14:textId="77777777" w:rsidTr="007E39B6">
        <w:tblPrEx>
          <w:tblLook w:val="04A0" w:firstRow="1" w:lastRow="0" w:firstColumn="1" w:lastColumn="0" w:noHBand="0" w:noVBand="1"/>
        </w:tblPrEx>
        <w:trPr>
          <w:trHeight w:val="223"/>
        </w:trPr>
        <w:tc>
          <w:tcPr>
            <w:tcW w:w="2660" w:type="dxa"/>
          </w:tcPr>
          <w:p w14:paraId="3C84FA5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1214 </w:t>
            </w:r>
          </w:p>
        </w:tc>
        <w:tc>
          <w:tcPr>
            <w:tcW w:w="3118" w:type="dxa"/>
          </w:tcPr>
          <w:p w14:paraId="5485BBC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UPC DTH </w:t>
            </w:r>
            <w:proofErr w:type="spellStart"/>
            <w:r w:rsidRPr="002B7D3E">
              <w:rPr>
                <w:rFonts w:ascii="Museo Sans Cond 300" w:eastAsia="Calibri" w:hAnsi="Museo Sans Cond 300"/>
                <w:sz w:val="20"/>
                <w:szCs w:val="20"/>
              </w:rPr>
              <w:t>S.á.r.l</w:t>
            </w:r>
            <w:proofErr w:type="spellEnd"/>
            <w:r w:rsidRPr="002B7D3E">
              <w:rPr>
                <w:rFonts w:ascii="Museo Sans Cond 300" w:eastAsia="Calibri" w:hAnsi="Museo Sans Cond 300"/>
                <w:sz w:val="20"/>
                <w:szCs w:val="20"/>
              </w:rPr>
              <w:t xml:space="preserve">. </w:t>
            </w:r>
          </w:p>
        </w:tc>
        <w:tc>
          <w:tcPr>
            <w:tcW w:w="2439" w:type="dxa"/>
          </w:tcPr>
          <w:p w14:paraId="2981435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17373D23" w14:textId="77777777" w:rsidTr="007E39B6">
        <w:tblPrEx>
          <w:tblLook w:val="04A0" w:firstRow="1" w:lastRow="0" w:firstColumn="1" w:lastColumn="0" w:noHBand="0" w:noVBand="1"/>
        </w:tblPrEx>
        <w:trPr>
          <w:trHeight w:val="103"/>
        </w:trPr>
        <w:tc>
          <w:tcPr>
            <w:tcW w:w="2660" w:type="dxa"/>
          </w:tcPr>
          <w:p w14:paraId="2A20ACB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1219 </w:t>
            </w:r>
          </w:p>
        </w:tc>
        <w:tc>
          <w:tcPr>
            <w:tcW w:w="3118" w:type="dxa"/>
          </w:tcPr>
          <w:p w14:paraId="428EA59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Dunakanyar-Holding Kft. </w:t>
            </w:r>
          </w:p>
        </w:tc>
        <w:tc>
          <w:tcPr>
            <w:tcW w:w="2439" w:type="dxa"/>
          </w:tcPr>
          <w:p w14:paraId="7574A6F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8CDC780" w14:textId="77777777" w:rsidTr="007E39B6">
        <w:tblPrEx>
          <w:tblLook w:val="04A0" w:firstRow="1" w:lastRow="0" w:firstColumn="1" w:lastColumn="0" w:noHBand="0" w:noVBand="1"/>
        </w:tblPrEx>
        <w:trPr>
          <w:trHeight w:val="103"/>
        </w:trPr>
        <w:tc>
          <w:tcPr>
            <w:tcW w:w="2660" w:type="dxa"/>
          </w:tcPr>
          <w:p w14:paraId="3D3119B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1220 </w:t>
            </w:r>
          </w:p>
        </w:tc>
        <w:tc>
          <w:tcPr>
            <w:tcW w:w="3118" w:type="dxa"/>
          </w:tcPr>
          <w:p w14:paraId="1FB37B10"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Telenor</w:t>
            </w:r>
            <w:proofErr w:type="spellEnd"/>
            <w:r w:rsidRPr="002B7D3E">
              <w:rPr>
                <w:rFonts w:ascii="Museo Sans Cond 300" w:eastAsia="Calibri" w:hAnsi="Museo Sans Cond 300"/>
                <w:sz w:val="20"/>
                <w:szCs w:val="20"/>
              </w:rPr>
              <w:t xml:space="preserve"> Magyarország Zrt. </w:t>
            </w:r>
          </w:p>
        </w:tc>
        <w:tc>
          <w:tcPr>
            <w:tcW w:w="2439" w:type="dxa"/>
          </w:tcPr>
          <w:p w14:paraId="4384CD8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1AA204F7" w14:textId="77777777" w:rsidTr="007E39B6">
        <w:tblPrEx>
          <w:tblLook w:val="04A0" w:firstRow="1" w:lastRow="0" w:firstColumn="1" w:lastColumn="0" w:noHBand="0" w:noVBand="1"/>
        </w:tblPrEx>
        <w:trPr>
          <w:trHeight w:val="223"/>
        </w:trPr>
        <w:tc>
          <w:tcPr>
            <w:tcW w:w="2660" w:type="dxa"/>
          </w:tcPr>
          <w:p w14:paraId="696B655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1221 </w:t>
            </w:r>
          </w:p>
        </w:tc>
        <w:tc>
          <w:tcPr>
            <w:tcW w:w="3118" w:type="dxa"/>
          </w:tcPr>
          <w:p w14:paraId="581AE33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UPC Magyarország Telekommunikációs Kft. </w:t>
            </w:r>
          </w:p>
        </w:tc>
        <w:tc>
          <w:tcPr>
            <w:tcW w:w="2439" w:type="dxa"/>
          </w:tcPr>
          <w:p w14:paraId="1A8C7CF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17A7FA17" w14:textId="77777777" w:rsidTr="007E39B6">
        <w:tblPrEx>
          <w:tblLook w:val="04A0" w:firstRow="1" w:lastRow="0" w:firstColumn="1" w:lastColumn="0" w:noHBand="0" w:noVBand="1"/>
        </w:tblPrEx>
        <w:trPr>
          <w:trHeight w:val="103"/>
        </w:trPr>
        <w:tc>
          <w:tcPr>
            <w:tcW w:w="2660" w:type="dxa"/>
          </w:tcPr>
          <w:p w14:paraId="54A5424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1222 </w:t>
            </w:r>
          </w:p>
        </w:tc>
        <w:tc>
          <w:tcPr>
            <w:tcW w:w="3118" w:type="dxa"/>
          </w:tcPr>
          <w:p w14:paraId="62ECBA17"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Kapulan</w:t>
            </w:r>
            <w:proofErr w:type="spellEnd"/>
            <w:r w:rsidRPr="002B7D3E">
              <w:rPr>
                <w:rFonts w:ascii="Museo Sans Cond 300" w:eastAsia="Calibri" w:hAnsi="Museo Sans Cond 300"/>
                <w:sz w:val="20"/>
                <w:szCs w:val="20"/>
              </w:rPr>
              <w:t xml:space="preserve"> Kft. </w:t>
            </w:r>
          </w:p>
        </w:tc>
        <w:tc>
          <w:tcPr>
            <w:tcW w:w="2439" w:type="dxa"/>
          </w:tcPr>
          <w:p w14:paraId="2EAC00D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A2E2025" w14:textId="77777777" w:rsidTr="007E39B6">
        <w:tblPrEx>
          <w:tblLook w:val="04A0" w:firstRow="1" w:lastRow="0" w:firstColumn="1" w:lastColumn="0" w:noHBand="0" w:noVBand="1"/>
        </w:tblPrEx>
        <w:trPr>
          <w:trHeight w:val="103"/>
        </w:trPr>
        <w:tc>
          <w:tcPr>
            <w:tcW w:w="2660" w:type="dxa"/>
          </w:tcPr>
          <w:p w14:paraId="2232059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1223 </w:t>
            </w:r>
          </w:p>
        </w:tc>
        <w:tc>
          <w:tcPr>
            <w:tcW w:w="3118" w:type="dxa"/>
          </w:tcPr>
          <w:p w14:paraId="740E604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Tarr Építő Szolgáltató és Kereskedelmi Kft. </w:t>
            </w:r>
          </w:p>
        </w:tc>
        <w:tc>
          <w:tcPr>
            <w:tcW w:w="2439" w:type="dxa"/>
          </w:tcPr>
          <w:p w14:paraId="668F7FF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14E95E1A" w14:textId="77777777" w:rsidTr="007E39B6">
        <w:tblPrEx>
          <w:tblLook w:val="04A0" w:firstRow="1" w:lastRow="0" w:firstColumn="1" w:lastColumn="0" w:noHBand="0" w:noVBand="1"/>
        </w:tblPrEx>
        <w:trPr>
          <w:trHeight w:val="223"/>
        </w:trPr>
        <w:tc>
          <w:tcPr>
            <w:tcW w:w="2660" w:type="dxa"/>
          </w:tcPr>
          <w:p w14:paraId="4694025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1225 </w:t>
            </w:r>
          </w:p>
        </w:tc>
        <w:tc>
          <w:tcPr>
            <w:tcW w:w="3118" w:type="dxa"/>
          </w:tcPr>
          <w:p w14:paraId="372B51D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Internet Dunaújváros Kft. </w:t>
            </w:r>
          </w:p>
        </w:tc>
        <w:tc>
          <w:tcPr>
            <w:tcW w:w="2439" w:type="dxa"/>
          </w:tcPr>
          <w:p w14:paraId="13F0B8A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0E527C50" w14:textId="77777777" w:rsidTr="007E39B6">
        <w:tblPrEx>
          <w:tblLook w:val="04A0" w:firstRow="1" w:lastRow="0" w:firstColumn="1" w:lastColumn="0" w:noHBand="0" w:noVBand="1"/>
        </w:tblPrEx>
        <w:trPr>
          <w:trHeight w:val="103"/>
        </w:trPr>
        <w:tc>
          <w:tcPr>
            <w:tcW w:w="2660" w:type="dxa"/>
          </w:tcPr>
          <w:p w14:paraId="57CBC71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1230 </w:t>
            </w:r>
          </w:p>
        </w:tc>
        <w:tc>
          <w:tcPr>
            <w:tcW w:w="3118" w:type="dxa"/>
          </w:tcPr>
          <w:p w14:paraId="3FA1874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32D0C64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53E4B63" w14:textId="77777777" w:rsidTr="007E39B6">
        <w:tblPrEx>
          <w:tblLook w:val="04A0" w:firstRow="1" w:lastRow="0" w:firstColumn="1" w:lastColumn="0" w:noHBand="0" w:noVBand="1"/>
        </w:tblPrEx>
        <w:trPr>
          <w:trHeight w:val="103"/>
        </w:trPr>
        <w:tc>
          <w:tcPr>
            <w:tcW w:w="2660" w:type="dxa"/>
          </w:tcPr>
          <w:p w14:paraId="0D77D49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1232 </w:t>
            </w:r>
          </w:p>
        </w:tc>
        <w:tc>
          <w:tcPr>
            <w:tcW w:w="3118" w:type="dxa"/>
          </w:tcPr>
          <w:p w14:paraId="4923824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NET-TV Zrt. </w:t>
            </w:r>
          </w:p>
        </w:tc>
        <w:tc>
          <w:tcPr>
            <w:tcW w:w="2439" w:type="dxa"/>
          </w:tcPr>
          <w:p w14:paraId="724A3E2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68E55F3E" w14:textId="77777777" w:rsidTr="007E39B6">
        <w:tblPrEx>
          <w:tblLook w:val="04A0" w:firstRow="1" w:lastRow="0" w:firstColumn="1" w:lastColumn="0" w:noHBand="0" w:noVBand="1"/>
        </w:tblPrEx>
        <w:trPr>
          <w:trHeight w:val="103"/>
        </w:trPr>
        <w:tc>
          <w:tcPr>
            <w:tcW w:w="2660" w:type="dxa"/>
          </w:tcPr>
          <w:p w14:paraId="61DECEE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1234 </w:t>
            </w:r>
          </w:p>
        </w:tc>
        <w:tc>
          <w:tcPr>
            <w:tcW w:w="3118" w:type="dxa"/>
          </w:tcPr>
          <w:p w14:paraId="3BB39D9A"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Calgo</w:t>
            </w:r>
            <w:proofErr w:type="spellEnd"/>
            <w:r w:rsidRPr="002B7D3E">
              <w:rPr>
                <w:rFonts w:ascii="Museo Sans Cond 300" w:eastAsia="Calibri" w:hAnsi="Museo Sans Cond 300"/>
                <w:sz w:val="20"/>
                <w:szCs w:val="20"/>
              </w:rPr>
              <w:t xml:space="preserve"> Kft. </w:t>
            </w:r>
          </w:p>
        </w:tc>
        <w:tc>
          <w:tcPr>
            <w:tcW w:w="2439" w:type="dxa"/>
          </w:tcPr>
          <w:p w14:paraId="74B1ED3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306E3578" w14:textId="77777777" w:rsidTr="007E39B6">
        <w:tblPrEx>
          <w:tblLook w:val="04A0" w:firstRow="1" w:lastRow="0" w:firstColumn="1" w:lastColumn="0" w:noHBand="0" w:noVBand="1"/>
        </w:tblPrEx>
        <w:trPr>
          <w:trHeight w:val="223"/>
        </w:trPr>
        <w:tc>
          <w:tcPr>
            <w:tcW w:w="2660" w:type="dxa"/>
          </w:tcPr>
          <w:p w14:paraId="4283C3D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1236 </w:t>
            </w:r>
          </w:p>
        </w:tc>
        <w:tc>
          <w:tcPr>
            <w:tcW w:w="3118" w:type="dxa"/>
          </w:tcPr>
          <w:p w14:paraId="53FCBB50"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Wave</w:t>
            </w:r>
            <w:proofErr w:type="spellEnd"/>
            <w:r w:rsidRPr="002B7D3E">
              <w:rPr>
                <w:rFonts w:ascii="Museo Sans Cond 300" w:eastAsia="Calibri" w:hAnsi="Museo Sans Cond 300"/>
                <w:sz w:val="20"/>
                <w:szCs w:val="20"/>
              </w:rPr>
              <w:t xml:space="preserve"> Com Kft. </w:t>
            </w:r>
          </w:p>
        </w:tc>
        <w:tc>
          <w:tcPr>
            <w:tcW w:w="2439" w:type="dxa"/>
          </w:tcPr>
          <w:p w14:paraId="21AACC5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6E2749E3" w14:textId="77777777" w:rsidTr="007E39B6">
        <w:tblPrEx>
          <w:tblLook w:val="04A0" w:firstRow="1" w:lastRow="0" w:firstColumn="1" w:lastColumn="0" w:noHBand="0" w:noVBand="1"/>
        </w:tblPrEx>
        <w:trPr>
          <w:trHeight w:val="223"/>
        </w:trPr>
        <w:tc>
          <w:tcPr>
            <w:tcW w:w="2660" w:type="dxa"/>
          </w:tcPr>
          <w:p w14:paraId="0F060CD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1240 </w:t>
            </w:r>
          </w:p>
        </w:tc>
        <w:tc>
          <w:tcPr>
            <w:tcW w:w="3118" w:type="dxa"/>
          </w:tcPr>
          <w:p w14:paraId="7627828C"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EuroCable</w:t>
            </w:r>
            <w:proofErr w:type="spellEnd"/>
            <w:r w:rsidRPr="002B7D3E">
              <w:rPr>
                <w:rFonts w:ascii="Museo Sans Cond 300" w:eastAsia="Calibri" w:hAnsi="Museo Sans Cond 300"/>
                <w:sz w:val="20"/>
                <w:szCs w:val="20"/>
              </w:rPr>
              <w:t xml:space="preserve"> Magyarország Kft. </w:t>
            </w:r>
          </w:p>
        </w:tc>
        <w:tc>
          <w:tcPr>
            <w:tcW w:w="2439" w:type="dxa"/>
          </w:tcPr>
          <w:p w14:paraId="64C82B0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73A98697" w14:textId="77777777" w:rsidTr="007E39B6">
        <w:tblPrEx>
          <w:tblLook w:val="04A0" w:firstRow="1" w:lastRow="0" w:firstColumn="1" w:lastColumn="0" w:noHBand="0" w:noVBand="1"/>
        </w:tblPrEx>
        <w:trPr>
          <w:trHeight w:val="223"/>
        </w:trPr>
        <w:tc>
          <w:tcPr>
            <w:tcW w:w="2660" w:type="dxa"/>
          </w:tcPr>
          <w:p w14:paraId="744A78F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1242 </w:t>
            </w:r>
          </w:p>
        </w:tc>
        <w:tc>
          <w:tcPr>
            <w:tcW w:w="3118" w:type="dxa"/>
          </w:tcPr>
          <w:p w14:paraId="680F33A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42NETMedia </w:t>
            </w:r>
          </w:p>
        </w:tc>
        <w:tc>
          <w:tcPr>
            <w:tcW w:w="2439" w:type="dxa"/>
          </w:tcPr>
          <w:p w14:paraId="2A3CA59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710E4860" w14:textId="77777777" w:rsidTr="007E39B6">
        <w:tblPrEx>
          <w:tblLook w:val="04A0" w:firstRow="1" w:lastRow="0" w:firstColumn="1" w:lastColumn="0" w:noHBand="0" w:noVBand="1"/>
        </w:tblPrEx>
        <w:trPr>
          <w:trHeight w:val="223"/>
        </w:trPr>
        <w:tc>
          <w:tcPr>
            <w:tcW w:w="2660" w:type="dxa"/>
          </w:tcPr>
          <w:p w14:paraId="499D4EE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1244 </w:t>
            </w:r>
          </w:p>
        </w:tc>
        <w:tc>
          <w:tcPr>
            <w:tcW w:w="3118" w:type="dxa"/>
          </w:tcPr>
          <w:p w14:paraId="32E9047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i-TV </w:t>
            </w:r>
            <w:proofErr w:type="gramStart"/>
            <w:r w:rsidRPr="002B7D3E">
              <w:rPr>
                <w:rFonts w:ascii="Museo Sans Cond 300" w:eastAsia="Calibri" w:hAnsi="Museo Sans Cond 300"/>
                <w:sz w:val="20"/>
                <w:szCs w:val="20"/>
              </w:rPr>
              <w:t>Zrt..</w:t>
            </w:r>
            <w:proofErr w:type="gramEnd"/>
            <w:r w:rsidRPr="002B7D3E">
              <w:rPr>
                <w:rFonts w:ascii="Museo Sans Cond 300" w:eastAsia="Calibri" w:hAnsi="Museo Sans Cond 300"/>
                <w:sz w:val="20"/>
                <w:szCs w:val="20"/>
              </w:rPr>
              <w:t xml:space="preserve"> </w:t>
            </w:r>
          </w:p>
        </w:tc>
        <w:tc>
          <w:tcPr>
            <w:tcW w:w="2439" w:type="dxa"/>
          </w:tcPr>
          <w:p w14:paraId="305CBEB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1F3F84BA" w14:textId="77777777" w:rsidTr="007E39B6">
        <w:tblPrEx>
          <w:tblLook w:val="04A0" w:firstRow="1" w:lastRow="0" w:firstColumn="1" w:lastColumn="0" w:noHBand="0" w:noVBand="1"/>
        </w:tblPrEx>
        <w:trPr>
          <w:trHeight w:val="223"/>
        </w:trPr>
        <w:tc>
          <w:tcPr>
            <w:tcW w:w="2660" w:type="dxa"/>
          </w:tcPr>
          <w:p w14:paraId="4BFB846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1245 </w:t>
            </w:r>
          </w:p>
        </w:tc>
        <w:tc>
          <w:tcPr>
            <w:tcW w:w="3118" w:type="dxa"/>
          </w:tcPr>
          <w:p w14:paraId="0B137B9A"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Naracom</w:t>
            </w:r>
            <w:proofErr w:type="spellEnd"/>
            <w:r w:rsidRPr="002B7D3E">
              <w:rPr>
                <w:rFonts w:ascii="Museo Sans Cond 300" w:eastAsia="Calibri" w:hAnsi="Museo Sans Cond 300"/>
                <w:sz w:val="20"/>
                <w:szCs w:val="20"/>
              </w:rPr>
              <w:t xml:space="preserve"> Informatikai Kft. </w:t>
            </w:r>
          </w:p>
        </w:tc>
        <w:tc>
          <w:tcPr>
            <w:tcW w:w="2439" w:type="dxa"/>
          </w:tcPr>
          <w:p w14:paraId="0579730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51342459" w14:textId="77777777" w:rsidTr="007E39B6">
        <w:tblPrEx>
          <w:tblLook w:val="04A0" w:firstRow="1" w:lastRow="0" w:firstColumn="1" w:lastColumn="0" w:noHBand="0" w:noVBand="1"/>
        </w:tblPrEx>
        <w:trPr>
          <w:trHeight w:val="103"/>
        </w:trPr>
        <w:tc>
          <w:tcPr>
            <w:tcW w:w="2660" w:type="dxa"/>
          </w:tcPr>
          <w:p w14:paraId="62D3A69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1248 </w:t>
            </w:r>
          </w:p>
        </w:tc>
        <w:tc>
          <w:tcPr>
            <w:tcW w:w="3118" w:type="dxa"/>
          </w:tcPr>
          <w:p w14:paraId="6CAAD29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ACE Telekom </w:t>
            </w:r>
          </w:p>
        </w:tc>
        <w:tc>
          <w:tcPr>
            <w:tcW w:w="2439" w:type="dxa"/>
          </w:tcPr>
          <w:p w14:paraId="705D954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F4C5509" w14:textId="77777777" w:rsidTr="007E39B6">
        <w:tblPrEx>
          <w:tblLook w:val="04A0" w:firstRow="1" w:lastRow="0" w:firstColumn="1" w:lastColumn="0" w:noHBand="0" w:noVBand="1"/>
        </w:tblPrEx>
        <w:trPr>
          <w:trHeight w:val="224"/>
        </w:trPr>
        <w:tc>
          <w:tcPr>
            <w:tcW w:w="2660" w:type="dxa"/>
          </w:tcPr>
          <w:p w14:paraId="586351A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1250 </w:t>
            </w:r>
          </w:p>
        </w:tc>
        <w:tc>
          <w:tcPr>
            <w:tcW w:w="3118" w:type="dxa"/>
          </w:tcPr>
          <w:p w14:paraId="75408660"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Netfone</w:t>
            </w:r>
            <w:proofErr w:type="spellEnd"/>
            <w:r w:rsidRPr="002B7D3E">
              <w:rPr>
                <w:rFonts w:ascii="Museo Sans Cond 300" w:eastAsia="Calibri" w:hAnsi="Museo Sans Cond 300"/>
                <w:sz w:val="20"/>
                <w:szCs w:val="20"/>
              </w:rPr>
              <w:t xml:space="preserve"> Telecom Kft. </w:t>
            </w:r>
          </w:p>
        </w:tc>
        <w:tc>
          <w:tcPr>
            <w:tcW w:w="2439" w:type="dxa"/>
          </w:tcPr>
          <w:p w14:paraId="477003B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2BC4C6B2" w14:textId="77777777" w:rsidTr="007E39B6">
        <w:tblPrEx>
          <w:tblLook w:val="04A0" w:firstRow="1" w:lastRow="0" w:firstColumn="1" w:lastColumn="0" w:noHBand="0" w:noVBand="1"/>
        </w:tblPrEx>
        <w:trPr>
          <w:trHeight w:val="103"/>
        </w:trPr>
        <w:tc>
          <w:tcPr>
            <w:tcW w:w="2660" w:type="dxa"/>
          </w:tcPr>
          <w:p w14:paraId="1E66F8E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1252 </w:t>
            </w:r>
          </w:p>
        </w:tc>
        <w:tc>
          <w:tcPr>
            <w:tcW w:w="3118" w:type="dxa"/>
          </w:tcPr>
          <w:p w14:paraId="6F67D6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Broadband Media Hungary Kft. </w:t>
            </w:r>
          </w:p>
        </w:tc>
        <w:tc>
          <w:tcPr>
            <w:tcW w:w="2439" w:type="dxa"/>
          </w:tcPr>
          <w:p w14:paraId="7DA7DC8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2ED438E" w14:textId="77777777" w:rsidTr="007E39B6">
        <w:tblPrEx>
          <w:tblLook w:val="04A0" w:firstRow="1" w:lastRow="0" w:firstColumn="1" w:lastColumn="0" w:noHBand="0" w:noVBand="1"/>
        </w:tblPrEx>
        <w:trPr>
          <w:trHeight w:val="224"/>
        </w:trPr>
        <w:tc>
          <w:tcPr>
            <w:tcW w:w="2660" w:type="dxa"/>
          </w:tcPr>
          <w:p w14:paraId="37075A6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1255 </w:t>
            </w:r>
          </w:p>
        </w:tc>
        <w:tc>
          <w:tcPr>
            <w:tcW w:w="3118" w:type="dxa"/>
          </w:tcPr>
          <w:p w14:paraId="3024F78B"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Income</w:t>
            </w:r>
            <w:proofErr w:type="spellEnd"/>
            <w:r w:rsidRPr="002B7D3E">
              <w:rPr>
                <w:rFonts w:ascii="Museo Sans Cond 300" w:eastAsia="Calibri" w:hAnsi="Museo Sans Cond 300"/>
                <w:sz w:val="20"/>
                <w:szCs w:val="20"/>
              </w:rPr>
              <w:t xml:space="preserve"> Technologies </w:t>
            </w:r>
          </w:p>
        </w:tc>
        <w:tc>
          <w:tcPr>
            <w:tcW w:w="2439" w:type="dxa"/>
          </w:tcPr>
          <w:p w14:paraId="1539513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0AB7397E" w14:textId="77777777" w:rsidTr="007E39B6">
        <w:tblPrEx>
          <w:tblLook w:val="04A0" w:firstRow="1" w:lastRow="0" w:firstColumn="1" w:lastColumn="0" w:noHBand="0" w:noVBand="1"/>
        </w:tblPrEx>
        <w:trPr>
          <w:trHeight w:val="103"/>
        </w:trPr>
        <w:tc>
          <w:tcPr>
            <w:tcW w:w="2660" w:type="dxa"/>
          </w:tcPr>
          <w:p w14:paraId="73458E9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1256 </w:t>
            </w:r>
          </w:p>
        </w:tc>
        <w:tc>
          <w:tcPr>
            <w:tcW w:w="3118" w:type="dxa"/>
          </w:tcPr>
          <w:p w14:paraId="4E7C98F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Net-</w:t>
            </w:r>
            <w:proofErr w:type="spellStart"/>
            <w:r w:rsidRPr="002B7D3E">
              <w:rPr>
                <w:rFonts w:ascii="Museo Sans Cond 300" w:eastAsia="Calibri" w:hAnsi="Museo Sans Cond 300"/>
                <w:sz w:val="20"/>
                <w:szCs w:val="20"/>
              </w:rPr>
              <w:t>Portal</w:t>
            </w:r>
            <w:proofErr w:type="spellEnd"/>
            <w:r w:rsidRPr="002B7D3E">
              <w:rPr>
                <w:rFonts w:ascii="Museo Sans Cond 300" w:eastAsia="Calibri" w:hAnsi="Museo Sans Cond 300"/>
                <w:sz w:val="20"/>
                <w:szCs w:val="20"/>
              </w:rPr>
              <w:t xml:space="preserve"> Távközlési, Kereskedelmi és Szolgáltató Kft. </w:t>
            </w:r>
          </w:p>
        </w:tc>
        <w:tc>
          <w:tcPr>
            <w:tcW w:w="2439" w:type="dxa"/>
          </w:tcPr>
          <w:p w14:paraId="1D06033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5392866" w14:textId="77777777" w:rsidTr="007E39B6">
        <w:tblPrEx>
          <w:tblLook w:val="04A0" w:firstRow="1" w:lastRow="0" w:firstColumn="1" w:lastColumn="0" w:noHBand="0" w:noVBand="1"/>
        </w:tblPrEx>
        <w:trPr>
          <w:trHeight w:val="223"/>
        </w:trPr>
        <w:tc>
          <w:tcPr>
            <w:tcW w:w="2660" w:type="dxa"/>
          </w:tcPr>
          <w:p w14:paraId="322553B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1260 </w:t>
            </w:r>
          </w:p>
        </w:tc>
        <w:tc>
          <w:tcPr>
            <w:tcW w:w="3118" w:type="dxa"/>
          </w:tcPr>
          <w:p w14:paraId="5D087AA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GERGI HÁLÓ Kft. </w:t>
            </w:r>
          </w:p>
        </w:tc>
        <w:tc>
          <w:tcPr>
            <w:tcW w:w="2439" w:type="dxa"/>
          </w:tcPr>
          <w:p w14:paraId="2955375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4AA020F7" w14:textId="77777777" w:rsidTr="007E39B6">
        <w:tblPrEx>
          <w:tblLook w:val="04A0" w:firstRow="1" w:lastRow="0" w:firstColumn="1" w:lastColumn="0" w:noHBand="0" w:noVBand="1"/>
        </w:tblPrEx>
        <w:trPr>
          <w:trHeight w:val="223"/>
        </w:trPr>
        <w:tc>
          <w:tcPr>
            <w:tcW w:w="2660" w:type="dxa"/>
          </w:tcPr>
          <w:p w14:paraId="3CCFAD7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lastRenderedPageBreak/>
              <w:t xml:space="preserve">1266 </w:t>
            </w:r>
          </w:p>
        </w:tc>
        <w:tc>
          <w:tcPr>
            <w:tcW w:w="3118" w:type="dxa"/>
          </w:tcPr>
          <w:p w14:paraId="063DA07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Antenna Kft. </w:t>
            </w:r>
          </w:p>
        </w:tc>
        <w:tc>
          <w:tcPr>
            <w:tcW w:w="2439" w:type="dxa"/>
          </w:tcPr>
          <w:p w14:paraId="0541DBF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w:t>
            </w:r>
            <w:proofErr w:type="gramStart"/>
            <w:r w:rsidRPr="002B7D3E">
              <w:rPr>
                <w:rFonts w:ascii="Museo Sans Cond 300" w:eastAsia="Calibri" w:hAnsi="Museo Sans Cond 300"/>
                <w:sz w:val="20"/>
                <w:szCs w:val="20"/>
              </w:rPr>
              <w:t>hálózatba</w:t>
            </w:r>
            <w:r w:rsidR="003C0CA4">
              <w:rPr>
                <w:rFonts w:ascii="Museo Sans Cond 300" w:eastAsia="Calibri" w:hAnsi="Museo Sans Cond 300"/>
                <w:sz w:val="20"/>
                <w:szCs w:val="20"/>
              </w:rPr>
              <w:t xml:space="preserve"> </w:t>
            </w:r>
            <w:r w:rsidRPr="002B7D3E">
              <w:rPr>
                <w:rFonts w:ascii="Museo Sans Cond 300" w:eastAsia="Calibri" w:hAnsi="Museo Sans Cond 300"/>
                <w:sz w:val="20"/>
                <w:szCs w:val="20"/>
              </w:rPr>
              <w:t xml:space="preserve"> irányuló</w:t>
            </w:r>
            <w:proofErr w:type="gramEnd"/>
            <w:r w:rsidRPr="002B7D3E">
              <w:rPr>
                <w:rFonts w:ascii="Museo Sans Cond 300" w:eastAsia="Calibri" w:hAnsi="Museo Sans Cond 300"/>
                <w:sz w:val="20"/>
                <w:szCs w:val="20"/>
              </w:rPr>
              <w:t xml:space="preserve"> hívás szerint díjazott </w:t>
            </w:r>
          </w:p>
        </w:tc>
      </w:tr>
      <w:tr w:rsidR="001A28E9" w14:paraId="044AD495" w14:textId="77777777" w:rsidTr="007E39B6">
        <w:tblPrEx>
          <w:tblLook w:val="04A0" w:firstRow="1" w:lastRow="0" w:firstColumn="1" w:lastColumn="0" w:noHBand="0" w:noVBand="1"/>
        </w:tblPrEx>
        <w:trPr>
          <w:trHeight w:val="103"/>
        </w:trPr>
        <w:tc>
          <w:tcPr>
            <w:tcW w:w="2660" w:type="dxa"/>
          </w:tcPr>
          <w:p w14:paraId="7C1D913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1267 </w:t>
            </w:r>
          </w:p>
        </w:tc>
        <w:tc>
          <w:tcPr>
            <w:tcW w:w="3118" w:type="dxa"/>
          </w:tcPr>
          <w:p w14:paraId="155839D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GTS-Hungary Kft. </w:t>
            </w:r>
          </w:p>
        </w:tc>
        <w:tc>
          <w:tcPr>
            <w:tcW w:w="2439" w:type="dxa"/>
          </w:tcPr>
          <w:p w14:paraId="74AF4DD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5BF22B8" w14:textId="77777777" w:rsidTr="007E39B6">
        <w:tblPrEx>
          <w:tblLook w:val="04A0" w:firstRow="1" w:lastRow="0" w:firstColumn="1" w:lastColumn="0" w:noHBand="0" w:noVBand="1"/>
        </w:tblPrEx>
        <w:trPr>
          <w:trHeight w:val="103"/>
        </w:trPr>
        <w:tc>
          <w:tcPr>
            <w:tcW w:w="2660" w:type="dxa"/>
          </w:tcPr>
          <w:p w14:paraId="45C9FBB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1270 </w:t>
            </w:r>
          </w:p>
        </w:tc>
        <w:tc>
          <w:tcPr>
            <w:tcW w:w="3118" w:type="dxa"/>
          </w:tcPr>
          <w:p w14:paraId="70CAA66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Vodafone Magyarország Mobil Távközlési Zrt. </w:t>
            </w:r>
          </w:p>
        </w:tc>
        <w:tc>
          <w:tcPr>
            <w:tcW w:w="2439" w:type="dxa"/>
          </w:tcPr>
          <w:p w14:paraId="295E67C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6B3D99CA" w14:textId="77777777" w:rsidTr="007E39B6">
        <w:tblPrEx>
          <w:tblLook w:val="04A0" w:firstRow="1" w:lastRow="0" w:firstColumn="1" w:lastColumn="0" w:noHBand="0" w:noVBand="1"/>
        </w:tblPrEx>
        <w:trPr>
          <w:trHeight w:val="223"/>
        </w:trPr>
        <w:tc>
          <w:tcPr>
            <w:tcW w:w="2660" w:type="dxa"/>
          </w:tcPr>
          <w:p w14:paraId="30A3AAE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1271 </w:t>
            </w:r>
          </w:p>
        </w:tc>
        <w:tc>
          <w:tcPr>
            <w:tcW w:w="3118" w:type="dxa"/>
          </w:tcPr>
          <w:p w14:paraId="11DF893B"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Fonio</w:t>
            </w:r>
            <w:proofErr w:type="spellEnd"/>
            <w:r w:rsidRPr="002B7D3E">
              <w:rPr>
                <w:rFonts w:ascii="Museo Sans Cond 300" w:eastAsia="Calibri" w:hAnsi="Museo Sans Cond 300"/>
                <w:sz w:val="20"/>
                <w:szCs w:val="20"/>
              </w:rPr>
              <w:t xml:space="preserve"> </w:t>
            </w:r>
            <w:proofErr w:type="spellStart"/>
            <w:r w:rsidRPr="002B7D3E">
              <w:rPr>
                <w:rFonts w:ascii="Museo Sans Cond 300" w:eastAsia="Calibri" w:hAnsi="Museo Sans Cond 300"/>
                <w:sz w:val="20"/>
                <w:szCs w:val="20"/>
              </w:rPr>
              <w:t>Voip</w:t>
            </w:r>
            <w:proofErr w:type="spellEnd"/>
            <w:r w:rsidRPr="002B7D3E">
              <w:rPr>
                <w:rFonts w:ascii="Museo Sans Cond 300" w:eastAsia="Calibri" w:hAnsi="Museo Sans Cond 300"/>
                <w:sz w:val="20"/>
                <w:szCs w:val="20"/>
              </w:rPr>
              <w:t xml:space="preserve"> Kft. </w:t>
            </w:r>
          </w:p>
        </w:tc>
        <w:tc>
          <w:tcPr>
            <w:tcW w:w="2439" w:type="dxa"/>
          </w:tcPr>
          <w:p w14:paraId="47A049D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7877E049" w14:textId="77777777" w:rsidTr="007E39B6">
        <w:tblPrEx>
          <w:tblLook w:val="04A0" w:firstRow="1" w:lastRow="0" w:firstColumn="1" w:lastColumn="0" w:noHBand="0" w:noVBand="1"/>
        </w:tblPrEx>
        <w:trPr>
          <w:trHeight w:val="223"/>
        </w:trPr>
        <w:tc>
          <w:tcPr>
            <w:tcW w:w="2660" w:type="dxa"/>
          </w:tcPr>
          <w:p w14:paraId="3541CEA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1272 </w:t>
            </w:r>
          </w:p>
        </w:tc>
        <w:tc>
          <w:tcPr>
            <w:tcW w:w="3118" w:type="dxa"/>
          </w:tcPr>
          <w:p w14:paraId="38A272B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DIGI Távközlési és Szolgáltató Kft. </w:t>
            </w:r>
          </w:p>
        </w:tc>
        <w:tc>
          <w:tcPr>
            <w:tcW w:w="2439" w:type="dxa"/>
          </w:tcPr>
          <w:p w14:paraId="4B18260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3C0CA4" w14:paraId="3D0EFEF0" w14:textId="77777777" w:rsidTr="007E39B6">
        <w:tblPrEx>
          <w:tblLook w:val="04A0" w:firstRow="1" w:lastRow="0" w:firstColumn="1" w:lastColumn="0" w:noHBand="0" w:noVBand="1"/>
        </w:tblPrEx>
        <w:trPr>
          <w:trHeight w:val="223"/>
        </w:trPr>
        <w:tc>
          <w:tcPr>
            <w:tcW w:w="2660" w:type="dxa"/>
          </w:tcPr>
          <w:p w14:paraId="29E4597D" w14:textId="77777777" w:rsidR="003C0CA4" w:rsidRPr="002B7D3E" w:rsidRDefault="003C0CA4">
            <w:pPr>
              <w:pStyle w:val="Default"/>
              <w:rPr>
                <w:rFonts w:ascii="Museo Sans Cond 300" w:eastAsia="Calibri" w:hAnsi="Museo Sans Cond 300"/>
                <w:sz w:val="20"/>
                <w:szCs w:val="20"/>
              </w:rPr>
            </w:pPr>
            <w:r>
              <w:rPr>
                <w:rFonts w:ascii="Museo Sans Cond 300" w:eastAsia="Calibri" w:hAnsi="Museo Sans Cond 300"/>
                <w:sz w:val="20"/>
                <w:szCs w:val="20"/>
              </w:rPr>
              <w:t>1275</w:t>
            </w:r>
          </w:p>
        </w:tc>
        <w:tc>
          <w:tcPr>
            <w:tcW w:w="3118" w:type="dxa"/>
          </w:tcPr>
          <w:p w14:paraId="3849EBC0" w14:textId="77777777" w:rsidR="003C0CA4" w:rsidRPr="002B7D3E" w:rsidRDefault="003C0CA4">
            <w:pPr>
              <w:pStyle w:val="Default"/>
              <w:rPr>
                <w:rFonts w:ascii="Museo Sans Cond 300" w:eastAsia="Calibri" w:hAnsi="Museo Sans Cond 300"/>
                <w:sz w:val="20"/>
                <w:szCs w:val="20"/>
              </w:rPr>
            </w:pPr>
            <w:proofErr w:type="spellStart"/>
            <w:r w:rsidRPr="003C0CA4">
              <w:rPr>
                <w:rFonts w:ascii="Museo Sans Cond 300" w:eastAsia="Calibri" w:hAnsi="Museo Sans Cond 300"/>
                <w:sz w:val="20"/>
                <w:szCs w:val="20"/>
              </w:rPr>
              <w:t>Satelit</w:t>
            </w:r>
            <w:proofErr w:type="spellEnd"/>
            <w:r w:rsidRPr="003C0CA4">
              <w:rPr>
                <w:rFonts w:ascii="Museo Sans Cond 300" w:eastAsia="Calibri" w:hAnsi="Museo Sans Cond 300"/>
                <w:sz w:val="20"/>
                <w:szCs w:val="20"/>
              </w:rPr>
              <w:t xml:space="preserve"> Híradástechnikai Kft</w:t>
            </w:r>
            <w:r>
              <w:rPr>
                <w:rFonts w:ascii="Museo Sans Cond 300" w:eastAsia="Calibri" w:hAnsi="Museo Sans Cond 300"/>
                <w:sz w:val="20"/>
                <w:szCs w:val="20"/>
              </w:rPr>
              <w:t>.</w:t>
            </w:r>
          </w:p>
        </w:tc>
        <w:tc>
          <w:tcPr>
            <w:tcW w:w="2439" w:type="dxa"/>
          </w:tcPr>
          <w:p w14:paraId="06E5E857" w14:textId="77777777" w:rsidR="003C0CA4" w:rsidRPr="002B7D3E" w:rsidRDefault="003C0CA4">
            <w:pPr>
              <w:pStyle w:val="Default"/>
              <w:rPr>
                <w:rFonts w:ascii="Museo Sans Cond 300" w:eastAsia="Calibri" w:hAnsi="Museo Sans Cond 300"/>
                <w:sz w:val="20"/>
                <w:szCs w:val="20"/>
              </w:rPr>
            </w:pPr>
            <w:r w:rsidRPr="002B7D3E">
              <w:rPr>
                <w:rFonts w:ascii="Museo Sans Cond 300" w:eastAsia="Calibri" w:hAnsi="Museo Sans Cond 300"/>
                <w:sz w:val="20"/>
                <w:szCs w:val="20"/>
              </w:rPr>
              <w:t>Belföldi más hálózatba irányuló hívás szerint díjazott</w:t>
            </w:r>
          </w:p>
        </w:tc>
      </w:tr>
      <w:tr w:rsidR="001A28E9" w14:paraId="0A3DEB97" w14:textId="77777777" w:rsidTr="007E39B6">
        <w:tblPrEx>
          <w:tblLook w:val="04A0" w:firstRow="1" w:lastRow="0" w:firstColumn="1" w:lastColumn="0" w:noHBand="0" w:noVBand="1"/>
        </w:tblPrEx>
        <w:trPr>
          <w:trHeight w:val="224"/>
        </w:trPr>
        <w:tc>
          <w:tcPr>
            <w:tcW w:w="2660" w:type="dxa"/>
          </w:tcPr>
          <w:p w14:paraId="035712E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1276 </w:t>
            </w:r>
          </w:p>
        </w:tc>
        <w:tc>
          <w:tcPr>
            <w:tcW w:w="3118" w:type="dxa"/>
          </w:tcPr>
          <w:p w14:paraId="3E7D205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OPTICON Telekommunikációs Hálózati Szolgáltató Kft. </w:t>
            </w:r>
          </w:p>
        </w:tc>
        <w:tc>
          <w:tcPr>
            <w:tcW w:w="2439" w:type="dxa"/>
          </w:tcPr>
          <w:p w14:paraId="614E0C6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02521337" w14:textId="77777777" w:rsidTr="007E39B6">
        <w:tblPrEx>
          <w:tblLook w:val="04A0" w:firstRow="1" w:lastRow="0" w:firstColumn="1" w:lastColumn="0" w:noHBand="0" w:noVBand="1"/>
        </w:tblPrEx>
        <w:trPr>
          <w:trHeight w:val="224"/>
        </w:trPr>
        <w:tc>
          <w:tcPr>
            <w:tcW w:w="2660" w:type="dxa"/>
          </w:tcPr>
          <w:p w14:paraId="0483A71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1277 </w:t>
            </w:r>
          </w:p>
        </w:tc>
        <w:tc>
          <w:tcPr>
            <w:tcW w:w="3118" w:type="dxa"/>
          </w:tcPr>
          <w:p w14:paraId="49AF0AA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ZNET-MIKRONET Kft. </w:t>
            </w:r>
          </w:p>
        </w:tc>
        <w:tc>
          <w:tcPr>
            <w:tcW w:w="2439" w:type="dxa"/>
          </w:tcPr>
          <w:p w14:paraId="5B37AF6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5D0C7C35" w14:textId="77777777" w:rsidTr="007E39B6">
        <w:tblPrEx>
          <w:tblLook w:val="04A0" w:firstRow="1" w:lastRow="0" w:firstColumn="1" w:lastColumn="0" w:noHBand="0" w:noVBand="1"/>
        </w:tblPrEx>
        <w:trPr>
          <w:trHeight w:val="223"/>
        </w:trPr>
        <w:tc>
          <w:tcPr>
            <w:tcW w:w="2660" w:type="dxa"/>
          </w:tcPr>
          <w:p w14:paraId="21B7C8F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1280 </w:t>
            </w:r>
          </w:p>
        </w:tc>
        <w:tc>
          <w:tcPr>
            <w:tcW w:w="3118" w:type="dxa"/>
          </w:tcPr>
          <w:p w14:paraId="22A4CCF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Rendszerinformatika Zrt. </w:t>
            </w:r>
          </w:p>
        </w:tc>
        <w:tc>
          <w:tcPr>
            <w:tcW w:w="2439" w:type="dxa"/>
          </w:tcPr>
          <w:p w14:paraId="2757596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Belföldi más hálózatba irányuló hívás szerint díjazott</w:t>
            </w:r>
          </w:p>
        </w:tc>
      </w:tr>
      <w:tr w:rsidR="001A28E9" w14:paraId="72467332" w14:textId="77777777" w:rsidTr="007E39B6">
        <w:tblPrEx>
          <w:tblLook w:val="04A0" w:firstRow="1" w:lastRow="0" w:firstColumn="1" w:lastColumn="0" w:noHBand="0" w:noVBand="1"/>
        </w:tblPrEx>
        <w:trPr>
          <w:trHeight w:val="103"/>
        </w:trPr>
        <w:tc>
          <w:tcPr>
            <w:tcW w:w="2660" w:type="dxa"/>
          </w:tcPr>
          <w:p w14:paraId="4305F04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1288 </w:t>
            </w:r>
          </w:p>
        </w:tc>
        <w:tc>
          <w:tcPr>
            <w:tcW w:w="3118" w:type="dxa"/>
          </w:tcPr>
          <w:p w14:paraId="55DF59F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748A21F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7DA49A6D" w14:textId="77777777" w:rsidTr="007E39B6">
        <w:tblPrEx>
          <w:tblLook w:val="04A0" w:firstRow="1" w:lastRow="0" w:firstColumn="1" w:lastColumn="0" w:noHBand="0" w:noVBand="1"/>
        </w:tblPrEx>
        <w:trPr>
          <w:trHeight w:val="224"/>
        </w:trPr>
        <w:tc>
          <w:tcPr>
            <w:tcW w:w="2660" w:type="dxa"/>
          </w:tcPr>
          <w:p w14:paraId="13BE3D4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1290 </w:t>
            </w:r>
          </w:p>
        </w:tc>
        <w:tc>
          <w:tcPr>
            <w:tcW w:w="3118" w:type="dxa"/>
          </w:tcPr>
          <w:p w14:paraId="044186DE"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Deltakon</w:t>
            </w:r>
            <w:proofErr w:type="spellEnd"/>
            <w:r w:rsidRPr="002B7D3E">
              <w:rPr>
                <w:rFonts w:ascii="Museo Sans Cond 300" w:eastAsia="Calibri" w:hAnsi="Museo Sans Cond 300"/>
                <w:sz w:val="20"/>
                <w:szCs w:val="20"/>
              </w:rPr>
              <w:t xml:space="preserve"> Kft. </w:t>
            </w:r>
          </w:p>
        </w:tc>
        <w:tc>
          <w:tcPr>
            <w:tcW w:w="2439" w:type="dxa"/>
          </w:tcPr>
          <w:p w14:paraId="60DF9D5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3D6BAC94" w14:textId="77777777" w:rsidTr="007E39B6">
        <w:tblPrEx>
          <w:tblLook w:val="04A0" w:firstRow="1" w:lastRow="0" w:firstColumn="1" w:lastColumn="0" w:noHBand="0" w:noVBand="1"/>
        </w:tblPrEx>
        <w:trPr>
          <w:trHeight w:val="223"/>
        </w:trPr>
        <w:tc>
          <w:tcPr>
            <w:tcW w:w="2660" w:type="dxa"/>
          </w:tcPr>
          <w:p w14:paraId="2EC536C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1298 </w:t>
            </w:r>
          </w:p>
        </w:tc>
        <w:tc>
          <w:tcPr>
            <w:tcW w:w="3118" w:type="dxa"/>
          </w:tcPr>
          <w:p w14:paraId="5ED3D280"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Dougnet</w:t>
            </w:r>
            <w:proofErr w:type="spellEnd"/>
            <w:r w:rsidRPr="002B7D3E">
              <w:rPr>
                <w:rFonts w:ascii="Museo Sans Cond 300" w:eastAsia="Calibri" w:hAnsi="Museo Sans Cond 300"/>
                <w:sz w:val="20"/>
                <w:szCs w:val="20"/>
              </w:rPr>
              <w:t xml:space="preserve"> Kft. </w:t>
            </w:r>
          </w:p>
        </w:tc>
        <w:tc>
          <w:tcPr>
            <w:tcW w:w="2439" w:type="dxa"/>
          </w:tcPr>
          <w:p w14:paraId="7F3F60A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szerint díjazott </w:t>
            </w:r>
          </w:p>
        </w:tc>
      </w:tr>
      <w:tr w:rsidR="001A28E9" w14:paraId="412D4EE1" w14:textId="77777777" w:rsidTr="007E39B6">
        <w:tblPrEx>
          <w:tblLook w:val="04A0" w:firstRow="1" w:lastRow="0" w:firstColumn="1" w:lastColumn="0" w:noHBand="0" w:noVBand="1"/>
        </w:tblPrEx>
        <w:trPr>
          <w:trHeight w:val="103"/>
        </w:trPr>
        <w:tc>
          <w:tcPr>
            <w:tcW w:w="2660" w:type="dxa"/>
          </w:tcPr>
          <w:p w14:paraId="66C86F5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1400</w:t>
            </w:r>
          </w:p>
        </w:tc>
        <w:tc>
          <w:tcPr>
            <w:tcW w:w="3118" w:type="dxa"/>
          </w:tcPr>
          <w:p w14:paraId="326585E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Magyar Telekom Nyrt., vállalati ügyfelek ügyfélszolgálat</w:t>
            </w:r>
          </w:p>
        </w:tc>
        <w:tc>
          <w:tcPr>
            <w:tcW w:w="2439" w:type="dxa"/>
          </w:tcPr>
          <w:p w14:paraId="7BCEA21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2590244B" w14:textId="77777777" w:rsidTr="007E39B6">
        <w:tblPrEx>
          <w:tblLook w:val="04A0" w:firstRow="1" w:lastRow="0" w:firstColumn="1" w:lastColumn="0" w:noHBand="0" w:noVBand="1"/>
        </w:tblPrEx>
        <w:trPr>
          <w:trHeight w:val="103"/>
        </w:trPr>
        <w:tc>
          <w:tcPr>
            <w:tcW w:w="2660" w:type="dxa"/>
          </w:tcPr>
          <w:p w14:paraId="0237F7C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1401 </w:t>
            </w:r>
          </w:p>
        </w:tc>
        <w:tc>
          <w:tcPr>
            <w:tcW w:w="3118" w:type="dxa"/>
          </w:tcPr>
          <w:p w14:paraId="3828CE8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Vodafone Telefonos Értékesítés Vonal </w:t>
            </w:r>
          </w:p>
        </w:tc>
        <w:tc>
          <w:tcPr>
            <w:tcW w:w="2439" w:type="dxa"/>
          </w:tcPr>
          <w:p w14:paraId="1086FC7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0F190639" w14:textId="77777777" w:rsidTr="007E39B6">
        <w:tblPrEx>
          <w:tblLook w:val="04A0" w:firstRow="1" w:lastRow="0" w:firstColumn="1" w:lastColumn="0" w:noHBand="0" w:noVBand="1"/>
        </w:tblPrEx>
        <w:trPr>
          <w:trHeight w:val="103"/>
        </w:trPr>
        <w:tc>
          <w:tcPr>
            <w:tcW w:w="2660" w:type="dxa"/>
          </w:tcPr>
          <w:p w14:paraId="25CD1A8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1402 </w:t>
            </w:r>
          </w:p>
        </w:tc>
        <w:tc>
          <w:tcPr>
            <w:tcW w:w="3118" w:type="dxa"/>
          </w:tcPr>
          <w:p w14:paraId="487F793F"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Telenor</w:t>
            </w:r>
            <w:proofErr w:type="spellEnd"/>
            <w:r w:rsidRPr="002B7D3E">
              <w:rPr>
                <w:rFonts w:ascii="Museo Sans Cond 300" w:eastAsia="Calibri" w:hAnsi="Museo Sans Cond 300"/>
                <w:sz w:val="20"/>
                <w:szCs w:val="20"/>
              </w:rPr>
              <w:t xml:space="preserve"> Magyarország Zrt. </w:t>
            </w:r>
          </w:p>
        </w:tc>
        <w:tc>
          <w:tcPr>
            <w:tcW w:w="2439" w:type="dxa"/>
          </w:tcPr>
          <w:p w14:paraId="5D5B354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08883835" w14:textId="77777777" w:rsidTr="007E39B6">
        <w:tblPrEx>
          <w:tblLook w:val="04A0" w:firstRow="1" w:lastRow="0" w:firstColumn="1" w:lastColumn="0" w:noHBand="0" w:noVBand="1"/>
        </w:tblPrEx>
        <w:trPr>
          <w:trHeight w:val="103"/>
        </w:trPr>
        <w:tc>
          <w:tcPr>
            <w:tcW w:w="2660" w:type="dxa"/>
          </w:tcPr>
          <w:p w14:paraId="4E10691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1404 </w:t>
            </w:r>
          </w:p>
        </w:tc>
        <w:tc>
          <w:tcPr>
            <w:tcW w:w="3118" w:type="dxa"/>
          </w:tcPr>
          <w:p w14:paraId="669D3E0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DIGI Távközlési és Szolgáltató Kft. </w:t>
            </w:r>
          </w:p>
        </w:tc>
        <w:tc>
          <w:tcPr>
            <w:tcW w:w="2439" w:type="dxa"/>
          </w:tcPr>
          <w:p w14:paraId="39623B4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6BABBC48" w14:textId="77777777" w:rsidTr="007E39B6">
        <w:tblPrEx>
          <w:tblLook w:val="04A0" w:firstRow="1" w:lastRow="0" w:firstColumn="1" w:lastColumn="0" w:noHBand="0" w:noVBand="1"/>
        </w:tblPrEx>
        <w:trPr>
          <w:trHeight w:val="103"/>
        </w:trPr>
        <w:tc>
          <w:tcPr>
            <w:tcW w:w="2660" w:type="dxa"/>
          </w:tcPr>
          <w:p w14:paraId="6CE10BF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1405 </w:t>
            </w:r>
          </w:p>
        </w:tc>
        <w:tc>
          <w:tcPr>
            <w:tcW w:w="3118" w:type="dxa"/>
          </w:tcPr>
          <w:p w14:paraId="1093E95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Unix </w:t>
            </w:r>
            <w:proofErr w:type="spellStart"/>
            <w:r w:rsidRPr="002B7D3E">
              <w:rPr>
                <w:rFonts w:ascii="Museo Sans Cond 300" w:eastAsia="Calibri" w:hAnsi="Museo Sans Cond 300"/>
                <w:sz w:val="20"/>
                <w:szCs w:val="20"/>
              </w:rPr>
              <w:t>Auto</w:t>
            </w:r>
            <w:proofErr w:type="spellEnd"/>
            <w:r w:rsidRPr="002B7D3E">
              <w:rPr>
                <w:rFonts w:ascii="Museo Sans Cond 300" w:eastAsia="Calibri" w:hAnsi="Museo Sans Cond 300"/>
                <w:sz w:val="20"/>
                <w:szCs w:val="20"/>
              </w:rPr>
              <w:t xml:space="preserve"> (információs vonal) </w:t>
            </w:r>
          </w:p>
        </w:tc>
        <w:tc>
          <w:tcPr>
            <w:tcW w:w="2439" w:type="dxa"/>
          </w:tcPr>
          <w:p w14:paraId="156C029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2FD69EF" w14:textId="77777777" w:rsidTr="007E39B6">
        <w:tblPrEx>
          <w:tblLook w:val="04A0" w:firstRow="1" w:lastRow="0" w:firstColumn="1" w:lastColumn="0" w:noHBand="0" w:noVBand="1"/>
        </w:tblPrEx>
        <w:trPr>
          <w:trHeight w:val="103"/>
        </w:trPr>
        <w:tc>
          <w:tcPr>
            <w:tcW w:w="2660" w:type="dxa"/>
          </w:tcPr>
          <w:p w14:paraId="3663122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1410 </w:t>
            </w:r>
          </w:p>
        </w:tc>
        <w:tc>
          <w:tcPr>
            <w:tcW w:w="3118" w:type="dxa"/>
          </w:tcPr>
          <w:p w14:paraId="11BCA06A"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TvNetwork</w:t>
            </w:r>
            <w:proofErr w:type="spellEnd"/>
            <w:r w:rsidRPr="002B7D3E">
              <w:rPr>
                <w:rFonts w:ascii="Museo Sans Cond 300" w:eastAsia="Calibri" w:hAnsi="Museo Sans Cond 300"/>
                <w:sz w:val="20"/>
                <w:szCs w:val="20"/>
              </w:rPr>
              <w:t xml:space="preserve"> </w:t>
            </w:r>
            <w:proofErr w:type="spellStart"/>
            <w:r w:rsidRPr="002B7D3E">
              <w:rPr>
                <w:rFonts w:ascii="Museo Sans Cond 300" w:eastAsia="Calibri" w:hAnsi="Museo Sans Cond 300"/>
                <w:sz w:val="20"/>
                <w:szCs w:val="20"/>
              </w:rPr>
              <w:t>Telekommunkációs</w:t>
            </w:r>
            <w:proofErr w:type="spellEnd"/>
            <w:r w:rsidRPr="002B7D3E">
              <w:rPr>
                <w:rFonts w:ascii="Museo Sans Cond 300" w:eastAsia="Calibri" w:hAnsi="Museo Sans Cond 300"/>
                <w:sz w:val="20"/>
                <w:szCs w:val="20"/>
              </w:rPr>
              <w:t xml:space="preserve"> Zrt. </w:t>
            </w:r>
          </w:p>
        </w:tc>
        <w:tc>
          <w:tcPr>
            <w:tcW w:w="2439" w:type="dxa"/>
          </w:tcPr>
          <w:p w14:paraId="0C62BD1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D9E5369" w14:textId="77777777" w:rsidTr="007E39B6">
        <w:tblPrEx>
          <w:tblLook w:val="04A0" w:firstRow="1" w:lastRow="0" w:firstColumn="1" w:lastColumn="0" w:noHBand="0" w:noVBand="1"/>
        </w:tblPrEx>
        <w:trPr>
          <w:trHeight w:val="103"/>
        </w:trPr>
        <w:tc>
          <w:tcPr>
            <w:tcW w:w="2660" w:type="dxa"/>
          </w:tcPr>
          <w:p w14:paraId="0ED5C75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1411 </w:t>
            </w:r>
          </w:p>
        </w:tc>
        <w:tc>
          <w:tcPr>
            <w:tcW w:w="3118" w:type="dxa"/>
          </w:tcPr>
          <w:p w14:paraId="3A4D6CC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4753317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0FC3B1E4" w14:textId="77777777" w:rsidTr="007E39B6">
        <w:tblPrEx>
          <w:tblLook w:val="04A0" w:firstRow="1" w:lastRow="0" w:firstColumn="1" w:lastColumn="0" w:noHBand="0" w:noVBand="1"/>
        </w:tblPrEx>
        <w:trPr>
          <w:trHeight w:val="103"/>
        </w:trPr>
        <w:tc>
          <w:tcPr>
            <w:tcW w:w="2660" w:type="dxa"/>
          </w:tcPr>
          <w:p w14:paraId="1DF2DC8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1412 </w:t>
            </w:r>
          </w:p>
        </w:tc>
        <w:tc>
          <w:tcPr>
            <w:tcW w:w="3118" w:type="dxa"/>
          </w:tcPr>
          <w:p w14:paraId="09030AC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54C11EB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01F2D2B5" w14:textId="77777777" w:rsidTr="007E39B6">
        <w:tblPrEx>
          <w:tblLook w:val="04A0" w:firstRow="1" w:lastRow="0" w:firstColumn="1" w:lastColumn="0" w:noHBand="0" w:noVBand="1"/>
        </w:tblPrEx>
        <w:trPr>
          <w:trHeight w:val="103"/>
        </w:trPr>
        <w:tc>
          <w:tcPr>
            <w:tcW w:w="2660" w:type="dxa"/>
          </w:tcPr>
          <w:p w14:paraId="618C2AC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1415 </w:t>
            </w:r>
          </w:p>
        </w:tc>
        <w:tc>
          <w:tcPr>
            <w:tcW w:w="3118" w:type="dxa"/>
          </w:tcPr>
          <w:p w14:paraId="595201E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GTS Hungary Kft. </w:t>
            </w:r>
          </w:p>
        </w:tc>
        <w:tc>
          <w:tcPr>
            <w:tcW w:w="2439" w:type="dxa"/>
          </w:tcPr>
          <w:p w14:paraId="3A203DE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36D18AA4" w14:textId="77777777" w:rsidTr="007E39B6">
        <w:tblPrEx>
          <w:tblLook w:val="04A0" w:firstRow="1" w:lastRow="0" w:firstColumn="1" w:lastColumn="0" w:noHBand="0" w:noVBand="1"/>
        </w:tblPrEx>
        <w:trPr>
          <w:trHeight w:val="103"/>
        </w:trPr>
        <w:tc>
          <w:tcPr>
            <w:tcW w:w="2660" w:type="dxa"/>
          </w:tcPr>
          <w:p w14:paraId="5B8A27C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1418 </w:t>
            </w:r>
          </w:p>
        </w:tc>
        <w:tc>
          <w:tcPr>
            <w:tcW w:w="3118" w:type="dxa"/>
          </w:tcPr>
          <w:p w14:paraId="5E257FD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5FA778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360E42AE" w14:textId="77777777" w:rsidTr="007E39B6">
        <w:tblPrEx>
          <w:tblLook w:val="04A0" w:firstRow="1" w:lastRow="0" w:firstColumn="1" w:lastColumn="0" w:noHBand="0" w:noVBand="1"/>
        </w:tblPrEx>
        <w:trPr>
          <w:trHeight w:val="103"/>
        </w:trPr>
        <w:tc>
          <w:tcPr>
            <w:tcW w:w="2660" w:type="dxa"/>
          </w:tcPr>
          <w:p w14:paraId="1FC0845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1420 </w:t>
            </w:r>
          </w:p>
        </w:tc>
        <w:tc>
          <w:tcPr>
            <w:tcW w:w="3118" w:type="dxa"/>
          </w:tcPr>
          <w:p w14:paraId="37A160A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UPC Magyarország Kft. </w:t>
            </w:r>
          </w:p>
        </w:tc>
        <w:tc>
          <w:tcPr>
            <w:tcW w:w="2439" w:type="dxa"/>
          </w:tcPr>
          <w:p w14:paraId="4506EF1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546DFDA3" w14:textId="77777777" w:rsidTr="007E39B6">
        <w:tblPrEx>
          <w:tblLook w:val="04A0" w:firstRow="1" w:lastRow="0" w:firstColumn="1" w:lastColumn="0" w:noHBand="0" w:noVBand="1"/>
        </w:tblPrEx>
        <w:trPr>
          <w:trHeight w:val="103"/>
        </w:trPr>
        <w:tc>
          <w:tcPr>
            <w:tcW w:w="2660" w:type="dxa"/>
          </w:tcPr>
          <w:p w14:paraId="5C20EF7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1421 </w:t>
            </w:r>
          </w:p>
        </w:tc>
        <w:tc>
          <w:tcPr>
            <w:tcW w:w="3118" w:type="dxa"/>
          </w:tcPr>
          <w:p w14:paraId="768EA0E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UPC Magyarország Kft. </w:t>
            </w:r>
          </w:p>
        </w:tc>
        <w:tc>
          <w:tcPr>
            <w:tcW w:w="2439" w:type="dxa"/>
          </w:tcPr>
          <w:p w14:paraId="58BFE2D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08ECA33C" w14:textId="77777777" w:rsidTr="007E39B6">
        <w:tblPrEx>
          <w:tblLook w:val="04A0" w:firstRow="1" w:lastRow="0" w:firstColumn="1" w:lastColumn="0" w:noHBand="0" w:noVBand="1"/>
        </w:tblPrEx>
        <w:trPr>
          <w:trHeight w:val="103"/>
        </w:trPr>
        <w:tc>
          <w:tcPr>
            <w:tcW w:w="2660" w:type="dxa"/>
          </w:tcPr>
          <w:p w14:paraId="1AA8448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1422 </w:t>
            </w:r>
          </w:p>
        </w:tc>
        <w:tc>
          <w:tcPr>
            <w:tcW w:w="3118" w:type="dxa"/>
          </w:tcPr>
          <w:p w14:paraId="4459177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28E58A0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14AB882" w14:textId="77777777" w:rsidTr="007E39B6">
        <w:tblPrEx>
          <w:tblLook w:val="04A0" w:firstRow="1" w:lastRow="0" w:firstColumn="1" w:lastColumn="0" w:noHBand="0" w:noVBand="1"/>
        </w:tblPrEx>
        <w:trPr>
          <w:trHeight w:val="103"/>
        </w:trPr>
        <w:tc>
          <w:tcPr>
            <w:tcW w:w="2660" w:type="dxa"/>
          </w:tcPr>
          <w:p w14:paraId="793ED7D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1423 </w:t>
            </w:r>
          </w:p>
        </w:tc>
        <w:tc>
          <w:tcPr>
            <w:tcW w:w="3118" w:type="dxa"/>
          </w:tcPr>
          <w:p w14:paraId="7AEC136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E-</w:t>
            </w:r>
            <w:proofErr w:type="spellStart"/>
            <w:r w:rsidRPr="002B7D3E">
              <w:rPr>
                <w:rFonts w:ascii="Museo Sans Cond 300" w:eastAsia="Calibri" w:hAnsi="Museo Sans Cond 300"/>
                <w:sz w:val="20"/>
                <w:szCs w:val="20"/>
              </w:rPr>
              <w:t>On</w:t>
            </w:r>
            <w:proofErr w:type="spellEnd"/>
            <w:r w:rsidRPr="002B7D3E">
              <w:rPr>
                <w:rFonts w:ascii="Museo Sans Cond 300" w:eastAsia="Calibri" w:hAnsi="Museo Sans Cond 300"/>
                <w:sz w:val="20"/>
                <w:szCs w:val="20"/>
              </w:rPr>
              <w:t xml:space="preserve"> Ügyfélszolgálati Kft. </w:t>
            </w:r>
          </w:p>
        </w:tc>
        <w:tc>
          <w:tcPr>
            <w:tcW w:w="2439" w:type="dxa"/>
          </w:tcPr>
          <w:p w14:paraId="4DB203D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7650144" w14:textId="77777777" w:rsidTr="007E39B6">
        <w:tblPrEx>
          <w:tblLook w:val="04A0" w:firstRow="1" w:lastRow="0" w:firstColumn="1" w:lastColumn="0" w:noHBand="0" w:noVBand="1"/>
        </w:tblPrEx>
        <w:trPr>
          <w:trHeight w:val="103"/>
        </w:trPr>
        <w:tc>
          <w:tcPr>
            <w:tcW w:w="2660" w:type="dxa"/>
          </w:tcPr>
          <w:p w14:paraId="6A9525C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1424 </w:t>
            </w:r>
          </w:p>
        </w:tc>
        <w:tc>
          <w:tcPr>
            <w:tcW w:w="3118" w:type="dxa"/>
          </w:tcPr>
          <w:p w14:paraId="76D7E36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EURO Gáz Ügyfélszolgálat </w:t>
            </w:r>
          </w:p>
        </w:tc>
        <w:tc>
          <w:tcPr>
            <w:tcW w:w="2439" w:type="dxa"/>
          </w:tcPr>
          <w:p w14:paraId="533B5CD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71A49942" w14:textId="77777777" w:rsidTr="007E39B6">
        <w:tblPrEx>
          <w:tblLook w:val="04A0" w:firstRow="1" w:lastRow="0" w:firstColumn="1" w:lastColumn="0" w:noHBand="0" w:noVBand="1"/>
        </w:tblPrEx>
        <w:trPr>
          <w:trHeight w:val="103"/>
        </w:trPr>
        <w:tc>
          <w:tcPr>
            <w:tcW w:w="2660" w:type="dxa"/>
          </w:tcPr>
          <w:p w14:paraId="68EE55C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1429 </w:t>
            </w:r>
          </w:p>
        </w:tc>
        <w:tc>
          <w:tcPr>
            <w:tcW w:w="3118" w:type="dxa"/>
          </w:tcPr>
          <w:p w14:paraId="1A5DCFD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UPC Magyarország Kft. </w:t>
            </w:r>
          </w:p>
        </w:tc>
        <w:tc>
          <w:tcPr>
            <w:tcW w:w="2439" w:type="dxa"/>
          </w:tcPr>
          <w:p w14:paraId="1BFA6FE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6EFC4DD0" w14:textId="77777777" w:rsidTr="007E39B6">
        <w:tblPrEx>
          <w:tblLook w:val="04A0" w:firstRow="1" w:lastRow="0" w:firstColumn="1" w:lastColumn="0" w:noHBand="0" w:noVBand="1"/>
        </w:tblPrEx>
        <w:trPr>
          <w:trHeight w:val="103"/>
        </w:trPr>
        <w:tc>
          <w:tcPr>
            <w:tcW w:w="2660" w:type="dxa"/>
          </w:tcPr>
          <w:p w14:paraId="529861B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1430</w:t>
            </w:r>
          </w:p>
        </w:tc>
        <w:tc>
          <w:tcPr>
            <w:tcW w:w="3118" w:type="dxa"/>
          </w:tcPr>
          <w:p w14:paraId="3AE9F40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Magyar Telekom Nyrt., lakossági ügyfélszolgálat</w:t>
            </w:r>
          </w:p>
        </w:tc>
        <w:tc>
          <w:tcPr>
            <w:tcW w:w="2439" w:type="dxa"/>
          </w:tcPr>
          <w:p w14:paraId="3C42EFF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D67EDC" w14:paraId="3EBE30BE" w14:textId="77777777" w:rsidTr="007E39B6">
        <w:tblPrEx>
          <w:tblLook w:val="04A0" w:firstRow="1" w:lastRow="0" w:firstColumn="1" w:lastColumn="0" w:noHBand="0" w:noVBand="1"/>
        </w:tblPrEx>
        <w:trPr>
          <w:trHeight w:val="103"/>
        </w:trPr>
        <w:tc>
          <w:tcPr>
            <w:tcW w:w="2660" w:type="dxa"/>
          </w:tcPr>
          <w:p w14:paraId="2DB14C8A" w14:textId="2EEC21E0" w:rsidR="00D67EDC" w:rsidRPr="002B7D3E" w:rsidRDefault="00D67EDC">
            <w:pPr>
              <w:pStyle w:val="Default"/>
              <w:rPr>
                <w:rFonts w:ascii="Museo Sans Cond 300" w:eastAsia="Calibri" w:hAnsi="Museo Sans Cond 300"/>
                <w:sz w:val="20"/>
                <w:szCs w:val="20"/>
              </w:rPr>
            </w:pPr>
            <w:r>
              <w:rPr>
                <w:rFonts w:ascii="Museo Sans Cond 300" w:eastAsia="Calibri" w:hAnsi="Museo Sans Cond 300"/>
                <w:sz w:val="20"/>
                <w:szCs w:val="20"/>
              </w:rPr>
              <w:t>1432</w:t>
            </w:r>
          </w:p>
        </w:tc>
        <w:tc>
          <w:tcPr>
            <w:tcW w:w="3118" w:type="dxa"/>
          </w:tcPr>
          <w:p w14:paraId="05D20DCC" w14:textId="7F9B65D2" w:rsidR="00D67EDC" w:rsidRPr="002B7D3E" w:rsidRDefault="00D67EDC">
            <w:pPr>
              <w:pStyle w:val="Default"/>
              <w:rPr>
                <w:rFonts w:ascii="Museo Sans Cond 300" w:eastAsia="Calibri" w:hAnsi="Museo Sans Cond 300"/>
                <w:sz w:val="20"/>
                <w:szCs w:val="20"/>
              </w:rPr>
            </w:pPr>
            <w:r>
              <w:rPr>
                <w:rFonts w:ascii="Museo Sans Cond 300" w:eastAsia="Calibri" w:hAnsi="Museo Sans Cond 300"/>
                <w:sz w:val="20"/>
                <w:szCs w:val="20"/>
              </w:rPr>
              <w:t xml:space="preserve">3C Távközlési Kft. </w:t>
            </w:r>
          </w:p>
        </w:tc>
        <w:tc>
          <w:tcPr>
            <w:tcW w:w="2439" w:type="dxa"/>
          </w:tcPr>
          <w:p w14:paraId="6667FF68" w14:textId="1796A5CF" w:rsidR="00D67EDC" w:rsidRPr="002B7D3E" w:rsidRDefault="00D67EDC">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52D6638E" w14:textId="77777777" w:rsidTr="007E39B6">
        <w:tblPrEx>
          <w:tblLook w:val="04A0" w:firstRow="1" w:lastRow="0" w:firstColumn="1" w:lastColumn="0" w:noHBand="0" w:noVBand="1"/>
        </w:tblPrEx>
        <w:trPr>
          <w:trHeight w:val="103"/>
        </w:trPr>
        <w:tc>
          <w:tcPr>
            <w:tcW w:w="2660" w:type="dxa"/>
          </w:tcPr>
          <w:p w14:paraId="60420D29"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1434 </w:t>
            </w:r>
          </w:p>
        </w:tc>
        <w:tc>
          <w:tcPr>
            <w:tcW w:w="3118" w:type="dxa"/>
          </w:tcPr>
          <w:p w14:paraId="60FFCD9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507FD33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126BE6B6" w14:textId="77777777" w:rsidTr="007E39B6">
        <w:tblPrEx>
          <w:tblLook w:val="04A0" w:firstRow="1" w:lastRow="0" w:firstColumn="1" w:lastColumn="0" w:noHBand="0" w:noVBand="1"/>
        </w:tblPrEx>
        <w:trPr>
          <w:trHeight w:val="103"/>
        </w:trPr>
        <w:tc>
          <w:tcPr>
            <w:tcW w:w="2660" w:type="dxa"/>
          </w:tcPr>
          <w:p w14:paraId="05B62D7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1435</w:t>
            </w:r>
          </w:p>
        </w:tc>
        <w:tc>
          <w:tcPr>
            <w:tcW w:w="3118" w:type="dxa"/>
          </w:tcPr>
          <w:p w14:paraId="38FB9AE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Magyar Telekom Nyrt., üzleti ügyfélszolgálat</w:t>
            </w:r>
          </w:p>
        </w:tc>
        <w:tc>
          <w:tcPr>
            <w:tcW w:w="2439" w:type="dxa"/>
          </w:tcPr>
          <w:p w14:paraId="27736EB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131EA0BE" w14:textId="77777777" w:rsidTr="007E39B6">
        <w:tblPrEx>
          <w:tblLook w:val="04A0" w:firstRow="1" w:lastRow="0" w:firstColumn="1" w:lastColumn="0" w:noHBand="0" w:noVBand="1"/>
        </w:tblPrEx>
        <w:trPr>
          <w:trHeight w:val="103"/>
        </w:trPr>
        <w:tc>
          <w:tcPr>
            <w:tcW w:w="2660" w:type="dxa"/>
          </w:tcPr>
          <w:p w14:paraId="507E816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1440 </w:t>
            </w:r>
          </w:p>
        </w:tc>
        <w:tc>
          <w:tcPr>
            <w:tcW w:w="3118" w:type="dxa"/>
          </w:tcPr>
          <w:p w14:paraId="20360EA0" w14:textId="501621EF" w:rsidR="00FF7E72" w:rsidRDefault="00675577">
            <w:pPr>
              <w:pStyle w:val="Default"/>
              <w:rPr>
                <w:rFonts w:ascii="Museo Sans Cond 300" w:eastAsia="Calibri" w:hAnsi="Museo Sans Cond 300"/>
                <w:sz w:val="20"/>
                <w:szCs w:val="20"/>
              </w:rPr>
            </w:pPr>
            <w:r>
              <w:rPr>
                <w:rFonts w:ascii="Museo Sans Cond 300" w:eastAsia="Calibri" w:hAnsi="Museo Sans Cond 300"/>
                <w:sz w:val="20"/>
                <w:szCs w:val="20"/>
              </w:rPr>
              <w:t>Budapest Bank Zrt.</w:t>
            </w:r>
            <w:r w:rsidR="001A28E9" w:rsidRPr="002B7D3E">
              <w:rPr>
                <w:rFonts w:ascii="Museo Sans Cond 300" w:eastAsia="Calibri" w:hAnsi="Museo Sans Cond 300"/>
                <w:sz w:val="20"/>
                <w:szCs w:val="20"/>
              </w:rPr>
              <w:t xml:space="preserve"> </w:t>
            </w:r>
          </w:p>
        </w:tc>
        <w:tc>
          <w:tcPr>
            <w:tcW w:w="2439" w:type="dxa"/>
          </w:tcPr>
          <w:p w14:paraId="54DBE64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E142442" w14:textId="77777777" w:rsidTr="007E39B6">
        <w:tblPrEx>
          <w:tblLook w:val="04A0" w:firstRow="1" w:lastRow="0" w:firstColumn="1" w:lastColumn="0" w:noHBand="0" w:noVBand="1"/>
        </w:tblPrEx>
        <w:trPr>
          <w:trHeight w:val="103"/>
        </w:trPr>
        <w:tc>
          <w:tcPr>
            <w:tcW w:w="2660" w:type="dxa"/>
          </w:tcPr>
          <w:p w14:paraId="1909562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1443 </w:t>
            </w:r>
          </w:p>
        </w:tc>
        <w:tc>
          <w:tcPr>
            <w:tcW w:w="3118" w:type="dxa"/>
          </w:tcPr>
          <w:p w14:paraId="163B6B7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0097794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14A6042" w14:textId="77777777" w:rsidTr="007E39B6">
        <w:tblPrEx>
          <w:tblLook w:val="04A0" w:firstRow="1" w:lastRow="0" w:firstColumn="1" w:lastColumn="0" w:noHBand="0" w:noVBand="1"/>
        </w:tblPrEx>
        <w:trPr>
          <w:trHeight w:val="103"/>
        </w:trPr>
        <w:tc>
          <w:tcPr>
            <w:tcW w:w="2660" w:type="dxa"/>
          </w:tcPr>
          <w:p w14:paraId="75BFC9C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1444 </w:t>
            </w:r>
          </w:p>
        </w:tc>
        <w:tc>
          <w:tcPr>
            <w:tcW w:w="3118" w:type="dxa"/>
          </w:tcPr>
          <w:p w14:paraId="59AD89E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719020E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C5E13D1" w14:textId="77777777" w:rsidTr="007E39B6">
        <w:tblPrEx>
          <w:tblLook w:val="04A0" w:firstRow="1" w:lastRow="0" w:firstColumn="1" w:lastColumn="0" w:noHBand="0" w:noVBand="1"/>
        </w:tblPrEx>
        <w:trPr>
          <w:trHeight w:val="103"/>
        </w:trPr>
        <w:tc>
          <w:tcPr>
            <w:tcW w:w="2660" w:type="dxa"/>
          </w:tcPr>
          <w:p w14:paraId="5D5B9C0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1445 </w:t>
            </w:r>
          </w:p>
        </w:tc>
        <w:tc>
          <w:tcPr>
            <w:tcW w:w="3118" w:type="dxa"/>
          </w:tcPr>
          <w:p w14:paraId="1E7D2FB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439BD59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02F6866" w14:textId="77777777" w:rsidTr="007E39B6">
        <w:tblPrEx>
          <w:tblLook w:val="04A0" w:firstRow="1" w:lastRow="0" w:firstColumn="1" w:lastColumn="0" w:noHBand="0" w:noVBand="1"/>
        </w:tblPrEx>
        <w:trPr>
          <w:trHeight w:val="103"/>
        </w:trPr>
        <w:tc>
          <w:tcPr>
            <w:tcW w:w="2660" w:type="dxa"/>
          </w:tcPr>
          <w:p w14:paraId="502B0C7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1446</w:t>
            </w:r>
          </w:p>
        </w:tc>
        <w:tc>
          <w:tcPr>
            <w:tcW w:w="3118" w:type="dxa"/>
          </w:tcPr>
          <w:p w14:paraId="1E8A45B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Flip ügyfélszolgálat</w:t>
            </w:r>
          </w:p>
        </w:tc>
        <w:tc>
          <w:tcPr>
            <w:tcW w:w="2439" w:type="dxa"/>
          </w:tcPr>
          <w:p w14:paraId="39A23DF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5D1E7604" w14:textId="77777777" w:rsidTr="007E39B6">
        <w:tblPrEx>
          <w:tblLook w:val="04A0" w:firstRow="1" w:lastRow="0" w:firstColumn="1" w:lastColumn="0" w:noHBand="0" w:noVBand="1"/>
        </w:tblPrEx>
        <w:trPr>
          <w:trHeight w:val="103"/>
        </w:trPr>
        <w:tc>
          <w:tcPr>
            <w:tcW w:w="2660" w:type="dxa"/>
          </w:tcPr>
          <w:p w14:paraId="55C4D1B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1447 </w:t>
            </w:r>
          </w:p>
        </w:tc>
        <w:tc>
          <w:tcPr>
            <w:tcW w:w="3118" w:type="dxa"/>
          </w:tcPr>
          <w:p w14:paraId="7AAE505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G4S Biztonsági Szolgáltatások Zrt. </w:t>
            </w:r>
          </w:p>
        </w:tc>
        <w:tc>
          <w:tcPr>
            <w:tcW w:w="2439" w:type="dxa"/>
          </w:tcPr>
          <w:p w14:paraId="0C4C106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924DE45" w14:textId="77777777" w:rsidTr="007E39B6">
        <w:tblPrEx>
          <w:tblLook w:val="04A0" w:firstRow="1" w:lastRow="0" w:firstColumn="1" w:lastColumn="0" w:noHBand="0" w:noVBand="1"/>
        </w:tblPrEx>
        <w:trPr>
          <w:trHeight w:val="103"/>
        </w:trPr>
        <w:tc>
          <w:tcPr>
            <w:tcW w:w="2660" w:type="dxa"/>
          </w:tcPr>
          <w:p w14:paraId="74A26A8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1448 </w:t>
            </w:r>
          </w:p>
        </w:tc>
        <w:tc>
          <w:tcPr>
            <w:tcW w:w="3118" w:type="dxa"/>
          </w:tcPr>
          <w:p w14:paraId="15DE305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E. On Hungária Zrt. </w:t>
            </w:r>
          </w:p>
        </w:tc>
        <w:tc>
          <w:tcPr>
            <w:tcW w:w="2439" w:type="dxa"/>
          </w:tcPr>
          <w:p w14:paraId="07F124FE"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42DFE38D" w14:textId="77777777" w:rsidTr="007E39B6">
        <w:tblPrEx>
          <w:tblLook w:val="04A0" w:firstRow="1" w:lastRow="0" w:firstColumn="1" w:lastColumn="0" w:noHBand="0" w:noVBand="1"/>
        </w:tblPrEx>
        <w:trPr>
          <w:trHeight w:val="103"/>
        </w:trPr>
        <w:tc>
          <w:tcPr>
            <w:tcW w:w="2660" w:type="dxa"/>
          </w:tcPr>
          <w:p w14:paraId="266FC72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lastRenderedPageBreak/>
              <w:t xml:space="preserve">1748 </w:t>
            </w:r>
          </w:p>
        </w:tc>
        <w:tc>
          <w:tcPr>
            <w:tcW w:w="3118" w:type="dxa"/>
          </w:tcPr>
          <w:p w14:paraId="2938AF1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7EA2B3F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142B2CFE" w14:textId="77777777" w:rsidTr="007E39B6">
        <w:tblPrEx>
          <w:tblLook w:val="04A0" w:firstRow="1" w:lastRow="0" w:firstColumn="1" w:lastColumn="0" w:noHBand="0" w:noVBand="1"/>
        </w:tblPrEx>
        <w:trPr>
          <w:trHeight w:val="103"/>
        </w:trPr>
        <w:tc>
          <w:tcPr>
            <w:tcW w:w="2660" w:type="dxa"/>
          </w:tcPr>
          <w:p w14:paraId="22296EC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1817 </w:t>
            </w:r>
          </w:p>
        </w:tc>
        <w:tc>
          <w:tcPr>
            <w:tcW w:w="3118" w:type="dxa"/>
          </w:tcPr>
          <w:p w14:paraId="2A8B272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376AB83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2D7C01B" w14:textId="77777777" w:rsidTr="007E39B6">
        <w:tblPrEx>
          <w:tblLook w:val="04A0" w:firstRow="1" w:lastRow="0" w:firstColumn="1" w:lastColumn="0" w:noHBand="0" w:noVBand="1"/>
        </w:tblPrEx>
        <w:trPr>
          <w:trHeight w:val="103"/>
        </w:trPr>
        <w:tc>
          <w:tcPr>
            <w:tcW w:w="2660" w:type="dxa"/>
          </w:tcPr>
          <w:p w14:paraId="5769D98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1820 </w:t>
            </w:r>
          </w:p>
        </w:tc>
        <w:tc>
          <w:tcPr>
            <w:tcW w:w="3118" w:type="dxa"/>
          </w:tcPr>
          <w:p w14:paraId="12CACDF0"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Magyar Telekom Nyrt., </w:t>
            </w:r>
          </w:p>
        </w:tc>
        <w:tc>
          <w:tcPr>
            <w:tcW w:w="2439" w:type="dxa"/>
          </w:tcPr>
          <w:p w14:paraId="094B250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24D985B5" w14:textId="77777777" w:rsidTr="007E39B6">
        <w:tblPrEx>
          <w:tblLook w:val="04A0" w:firstRow="1" w:lastRow="0" w:firstColumn="1" w:lastColumn="0" w:noHBand="0" w:noVBand="1"/>
        </w:tblPrEx>
        <w:trPr>
          <w:trHeight w:val="103"/>
        </w:trPr>
        <w:tc>
          <w:tcPr>
            <w:tcW w:w="2660" w:type="dxa"/>
          </w:tcPr>
          <w:p w14:paraId="49F1816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14541 </w:t>
            </w:r>
          </w:p>
        </w:tc>
        <w:tc>
          <w:tcPr>
            <w:tcW w:w="3118" w:type="dxa"/>
          </w:tcPr>
          <w:p w14:paraId="50FD619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Invitel Távközlési Szolgáltató Zrt. </w:t>
            </w:r>
          </w:p>
        </w:tc>
        <w:tc>
          <w:tcPr>
            <w:tcW w:w="2439" w:type="dxa"/>
          </w:tcPr>
          <w:p w14:paraId="2394F722"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7C3E0F3D" w14:textId="77777777" w:rsidTr="007E39B6">
        <w:tblPrEx>
          <w:tblLook w:val="04A0" w:firstRow="1" w:lastRow="0" w:firstColumn="1" w:lastColumn="0" w:noHBand="0" w:noVBand="1"/>
        </w:tblPrEx>
        <w:trPr>
          <w:trHeight w:val="103"/>
        </w:trPr>
        <w:tc>
          <w:tcPr>
            <w:tcW w:w="2660" w:type="dxa"/>
          </w:tcPr>
          <w:p w14:paraId="47EB26A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14567 </w:t>
            </w:r>
          </w:p>
        </w:tc>
        <w:tc>
          <w:tcPr>
            <w:tcW w:w="3118" w:type="dxa"/>
          </w:tcPr>
          <w:p w14:paraId="2335B8F8" w14:textId="77777777" w:rsidR="00FF7E72" w:rsidRDefault="001A28E9">
            <w:pPr>
              <w:pStyle w:val="Default"/>
              <w:rPr>
                <w:rFonts w:ascii="Museo Sans Cond 300" w:eastAsia="Calibri" w:hAnsi="Museo Sans Cond 300"/>
                <w:sz w:val="20"/>
                <w:szCs w:val="20"/>
              </w:rPr>
            </w:pPr>
            <w:proofErr w:type="spellStart"/>
            <w:r w:rsidRPr="002B7D3E">
              <w:rPr>
                <w:rFonts w:ascii="Museo Sans Cond 300" w:eastAsia="Calibri" w:hAnsi="Museo Sans Cond 300"/>
                <w:sz w:val="20"/>
                <w:szCs w:val="20"/>
              </w:rPr>
              <w:t>Europ</w:t>
            </w:r>
            <w:proofErr w:type="spellEnd"/>
            <w:r w:rsidRPr="002B7D3E">
              <w:rPr>
                <w:rFonts w:ascii="Museo Sans Cond 300" w:eastAsia="Calibri" w:hAnsi="Museo Sans Cond 300"/>
                <w:sz w:val="20"/>
                <w:szCs w:val="20"/>
              </w:rPr>
              <w:t xml:space="preserve"> </w:t>
            </w:r>
            <w:proofErr w:type="spellStart"/>
            <w:r w:rsidRPr="002B7D3E">
              <w:rPr>
                <w:rFonts w:ascii="Museo Sans Cond 300" w:eastAsia="Calibri" w:hAnsi="Museo Sans Cond 300"/>
                <w:sz w:val="20"/>
                <w:szCs w:val="20"/>
              </w:rPr>
              <w:t>Assistance</w:t>
            </w:r>
            <w:proofErr w:type="spellEnd"/>
            <w:r w:rsidRPr="002B7D3E">
              <w:rPr>
                <w:rFonts w:ascii="Museo Sans Cond 300" w:eastAsia="Calibri" w:hAnsi="Museo Sans Cond 300"/>
                <w:sz w:val="20"/>
                <w:szCs w:val="20"/>
              </w:rPr>
              <w:t xml:space="preserve"> Kft. </w:t>
            </w:r>
          </w:p>
        </w:tc>
        <w:tc>
          <w:tcPr>
            <w:tcW w:w="2439" w:type="dxa"/>
          </w:tcPr>
          <w:p w14:paraId="5F05CAB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3127428C" w14:textId="77777777" w:rsidTr="007E39B6">
        <w:tblPrEx>
          <w:tblLook w:val="04A0" w:firstRow="1" w:lastRow="0" w:firstColumn="1" w:lastColumn="0" w:noHBand="0" w:noVBand="1"/>
        </w:tblPrEx>
        <w:trPr>
          <w:trHeight w:val="103"/>
        </w:trPr>
        <w:tc>
          <w:tcPr>
            <w:tcW w:w="2660" w:type="dxa"/>
          </w:tcPr>
          <w:p w14:paraId="73DB8BA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14888 </w:t>
            </w:r>
          </w:p>
        </w:tc>
        <w:tc>
          <w:tcPr>
            <w:tcW w:w="3118" w:type="dxa"/>
          </w:tcPr>
          <w:p w14:paraId="488A30B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Vodafone Magyarország Mobil Távközlési Zrt. </w:t>
            </w:r>
          </w:p>
        </w:tc>
        <w:tc>
          <w:tcPr>
            <w:tcW w:w="2439" w:type="dxa"/>
          </w:tcPr>
          <w:p w14:paraId="787B66E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bl>
    <w:p w14:paraId="4A30C94E" w14:textId="119411A7" w:rsidR="001A28E9" w:rsidRDefault="001A28E9" w:rsidP="001A28E9">
      <w:pPr>
        <w:spacing w:after="0"/>
        <w:rPr>
          <w:rFonts w:ascii="Museo Sans Cond 300" w:hAnsi="Museo Sans Cond 300"/>
          <w:sz w:val="24"/>
        </w:rPr>
      </w:pPr>
    </w:p>
    <w:p w14:paraId="5B909994" w14:textId="159E1DCA" w:rsidR="00CA6D6E" w:rsidRDefault="00CA6D6E" w:rsidP="001A28E9">
      <w:pPr>
        <w:spacing w:after="0"/>
        <w:rPr>
          <w:rFonts w:ascii="Museo Sans Cond 300" w:hAnsi="Museo Sans Cond 300" w:cs="Arial"/>
          <w:color w:val="000000"/>
          <w:sz w:val="20"/>
          <w:szCs w:val="20"/>
        </w:rPr>
      </w:pPr>
      <w:r w:rsidRPr="0040002E">
        <w:rPr>
          <w:rFonts w:ascii="Museo Sans Cond 300" w:hAnsi="Museo Sans Cond 300" w:cs="Arial"/>
          <w:color w:val="000000"/>
          <w:sz w:val="20"/>
          <w:szCs w:val="20"/>
        </w:rPr>
        <w:t xml:space="preserve">Magyar Telekom </w:t>
      </w:r>
      <w:proofErr w:type="spellStart"/>
      <w:r w:rsidRPr="0040002E">
        <w:rPr>
          <w:rFonts w:ascii="Museo Sans Cond 300" w:hAnsi="Museo Sans Cond 300" w:cs="Arial"/>
          <w:color w:val="000000"/>
          <w:sz w:val="20"/>
          <w:szCs w:val="20"/>
        </w:rPr>
        <w:t>Nyrt</w:t>
      </w:r>
      <w:proofErr w:type="spellEnd"/>
      <w:r w:rsidRPr="0040002E">
        <w:rPr>
          <w:rFonts w:ascii="Museo Sans Cond 300" w:hAnsi="Museo Sans Cond 300" w:cs="Arial"/>
          <w:color w:val="000000"/>
          <w:sz w:val="20"/>
          <w:szCs w:val="20"/>
        </w:rPr>
        <w:t xml:space="preserve">. üzleti </w:t>
      </w:r>
      <w:proofErr w:type="spellStart"/>
      <w:r w:rsidR="00483F59" w:rsidRPr="0040002E">
        <w:rPr>
          <w:rFonts w:ascii="Museo Sans Cond 300" w:hAnsi="Museo Sans Cond 300" w:cs="Arial"/>
          <w:color w:val="000000"/>
          <w:sz w:val="20"/>
          <w:szCs w:val="20"/>
        </w:rPr>
        <w:t>First</w:t>
      </w:r>
      <w:proofErr w:type="spellEnd"/>
      <w:r w:rsidR="00483F59" w:rsidRPr="0040002E">
        <w:rPr>
          <w:rFonts w:ascii="Museo Sans Cond 300" w:hAnsi="Museo Sans Cond 300" w:cs="Arial"/>
          <w:color w:val="000000"/>
          <w:sz w:val="20"/>
          <w:szCs w:val="20"/>
        </w:rPr>
        <w:t xml:space="preserve"> </w:t>
      </w:r>
      <w:proofErr w:type="spellStart"/>
      <w:r w:rsidRPr="0040002E">
        <w:rPr>
          <w:rFonts w:ascii="Museo Sans Cond 300" w:hAnsi="Museo Sans Cond 300" w:cs="Arial"/>
          <w:color w:val="000000"/>
          <w:sz w:val="20"/>
          <w:szCs w:val="20"/>
        </w:rPr>
        <w:t>Class</w:t>
      </w:r>
      <w:proofErr w:type="spellEnd"/>
      <w:r w:rsidRPr="0040002E">
        <w:rPr>
          <w:rFonts w:ascii="Museo Sans Cond 300" w:hAnsi="Museo Sans Cond 300" w:cs="Arial"/>
          <w:color w:val="000000"/>
          <w:sz w:val="20"/>
          <w:szCs w:val="20"/>
        </w:rPr>
        <w:t xml:space="preserve"> ügyfélszolgálati hívószám</w:t>
      </w:r>
      <w:r w:rsidRPr="00CA6D6E">
        <w:rPr>
          <w:rFonts w:ascii="Museo Sans Cond 300" w:hAnsi="Museo Sans Cond 300" w:cs="Arial"/>
          <w:color w:val="000000"/>
          <w:sz w:val="20"/>
          <w:szCs w:val="20"/>
        </w:rPr>
        <w:t xml:space="preserve">: </w:t>
      </w:r>
      <w:r>
        <w:rPr>
          <w:rFonts w:ascii="Museo Sans Cond 300" w:hAnsi="Museo Sans Cond 300" w:cs="Arial"/>
          <w:color w:val="000000"/>
          <w:sz w:val="20"/>
          <w:szCs w:val="20"/>
        </w:rPr>
        <w:t>+</w:t>
      </w:r>
      <w:r w:rsidR="00483F59" w:rsidRPr="0040002E">
        <w:rPr>
          <w:rFonts w:ascii="Museo Sans Cond 300" w:hAnsi="Museo Sans Cond 300" w:cs="Arial"/>
          <w:color w:val="000000"/>
          <w:sz w:val="20"/>
          <w:szCs w:val="20"/>
        </w:rPr>
        <w:t xml:space="preserve">36 30 230 7070 </w:t>
      </w:r>
    </w:p>
    <w:p w14:paraId="7875FB12" w14:textId="54C150B4" w:rsidR="00483F59" w:rsidRPr="0040002E" w:rsidRDefault="00483F59" w:rsidP="001A28E9">
      <w:pPr>
        <w:spacing w:after="0"/>
        <w:rPr>
          <w:rFonts w:ascii="Museo Sans Cond 300" w:hAnsi="Museo Sans Cond 300" w:cs="Arial"/>
          <w:color w:val="000000"/>
          <w:sz w:val="20"/>
          <w:szCs w:val="20"/>
        </w:rPr>
      </w:pPr>
      <w:r w:rsidRPr="0040002E">
        <w:rPr>
          <w:rFonts w:ascii="Museo Sans Cond 300" w:hAnsi="Museo Sans Cond 300" w:cs="Arial"/>
          <w:color w:val="000000"/>
          <w:sz w:val="20"/>
          <w:szCs w:val="20"/>
        </w:rPr>
        <w:t xml:space="preserve">Díjazása: </w:t>
      </w:r>
      <w:r w:rsidR="00CA6D6E" w:rsidRPr="00CA6D6E">
        <w:rPr>
          <w:rFonts w:ascii="Museo Sans Cond 300" w:hAnsi="Museo Sans Cond 300" w:cs="Arial"/>
          <w:color w:val="000000"/>
          <w:sz w:val="20"/>
          <w:szCs w:val="20"/>
        </w:rPr>
        <w:t>Flip előfizetők, M</w:t>
      </w:r>
      <w:r w:rsidR="00CA6D6E">
        <w:rPr>
          <w:rFonts w:ascii="Museo Sans Cond 300" w:hAnsi="Museo Sans Cond 300" w:cs="Arial"/>
          <w:color w:val="000000"/>
          <w:sz w:val="20"/>
          <w:szCs w:val="20"/>
        </w:rPr>
        <w:t xml:space="preserve">agyar </w:t>
      </w:r>
      <w:r w:rsidR="00CA6D6E" w:rsidRPr="00CA6D6E">
        <w:rPr>
          <w:rFonts w:ascii="Museo Sans Cond 300" w:hAnsi="Museo Sans Cond 300" w:cs="Arial"/>
          <w:color w:val="000000"/>
          <w:sz w:val="20"/>
          <w:szCs w:val="20"/>
        </w:rPr>
        <w:t>T</w:t>
      </w:r>
      <w:r w:rsidR="00CA6D6E">
        <w:rPr>
          <w:rFonts w:ascii="Museo Sans Cond 300" w:hAnsi="Museo Sans Cond 300" w:cs="Arial"/>
          <w:color w:val="000000"/>
          <w:sz w:val="20"/>
          <w:szCs w:val="20"/>
        </w:rPr>
        <w:t>elekom</w:t>
      </w:r>
      <w:r w:rsidR="00CA6D6E" w:rsidRPr="00CA6D6E">
        <w:rPr>
          <w:rFonts w:ascii="Museo Sans Cond 300" w:hAnsi="Museo Sans Cond 300" w:cs="Arial"/>
          <w:color w:val="000000"/>
          <w:sz w:val="20"/>
          <w:szCs w:val="20"/>
        </w:rPr>
        <w:t xml:space="preserve"> vezetékes és mobil irányból díjmentes, más szolgáltató vezetékes, illetve mobiltelefon hálózat</w:t>
      </w:r>
      <w:r w:rsidR="00CA6D6E">
        <w:rPr>
          <w:rFonts w:ascii="Museo Sans Cond 300" w:hAnsi="Museo Sans Cond 300" w:cs="Arial"/>
          <w:color w:val="000000"/>
          <w:sz w:val="20"/>
          <w:szCs w:val="20"/>
        </w:rPr>
        <w:t>á</w:t>
      </w:r>
      <w:r w:rsidR="00CA6D6E" w:rsidRPr="00CA6D6E">
        <w:rPr>
          <w:rFonts w:ascii="Museo Sans Cond 300" w:hAnsi="Museo Sans Cond 300" w:cs="Arial"/>
          <w:color w:val="000000"/>
          <w:sz w:val="20"/>
          <w:szCs w:val="20"/>
        </w:rPr>
        <w:t>ból a Magyar Telekom mobiltelefon hálózatába indított hívás díjazása szerint</w:t>
      </w:r>
      <w:r w:rsidR="00CA6D6E">
        <w:rPr>
          <w:rFonts w:ascii="Museo Sans Cond 300" w:hAnsi="Museo Sans Cond 300" w:cs="Arial"/>
          <w:color w:val="000000"/>
          <w:sz w:val="20"/>
          <w:szCs w:val="20"/>
        </w:rPr>
        <w:t>.</w:t>
      </w:r>
    </w:p>
    <w:p w14:paraId="69A24474" w14:textId="77777777" w:rsidR="00483F59" w:rsidRPr="001672B5" w:rsidRDefault="00483F59" w:rsidP="001A28E9">
      <w:pPr>
        <w:spacing w:after="0"/>
        <w:rPr>
          <w:rFonts w:ascii="Museo Sans Cond 300" w:hAnsi="Museo Sans Cond 300"/>
          <w:sz w:val="24"/>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0"/>
        <w:gridCol w:w="3767"/>
      </w:tblGrid>
      <w:tr w:rsidR="001A28E9" w14:paraId="3EAF8E7F" w14:textId="77777777" w:rsidTr="002B7D3E">
        <w:trPr>
          <w:trHeight w:val="103"/>
        </w:trPr>
        <w:tc>
          <w:tcPr>
            <w:tcW w:w="4450" w:type="dxa"/>
          </w:tcPr>
          <w:p w14:paraId="4CA7840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tudakozó felhívása (11818) </w:t>
            </w:r>
          </w:p>
        </w:tc>
        <w:tc>
          <w:tcPr>
            <w:tcW w:w="3767" w:type="dxa"/>
          </w:tcPr>
          <w:p w14:paraId="5180364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110 Ft/hívás </w:t>
            </w:r>
          </w:p>
        </w:tc>
      </w:tr>
      <w:tr w:rsidR="001A28E9" w14:paraId="7BB19CC0" w14:textId="77777777" w:rsidTr="002B7D3E">
        <w:trPr>
          <w:trHeight w:val="224"/>
        </w:trPr>
        <w:tc>
          <w:tcPr>
            <w:tcW w:w="4450" w:type="dxa"/>
          </w:tcPr>
          <w:p w14:paraId="6FFA814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Belföldi tudakozó gyorshívás szolgáltatása (11818)</w:t>
            </w:r>
          </w:p>
        </w:tc>
        <w:tc>
          <w:tcPr>
            <w:tcW w:w="3767" w:type="dxa"/>
          </w:tcPr>
          <w:p w14:paraId="783DF37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110 Ft/hívás</w:t>
            </w:r>
          </w:p>
        </w:tc>
      </w:tr>
      <w:tr w:rsidR="001A28E9" w14:paraId="04AEF205" w14:textId="77777777" w:rsidTr="002B7D3E">
        <w:trPr>
          <w:trHeight w:val="103"/>
        </w:trPr>
        <w:tc>
          <w:tcPr>
            <w:tcW w:w="4450" w:type="dxa"/>
          </w:tcPr>
          <w:p w14:paraId="67D77C7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Tudakozó Plusz (11824) </w:t>
            </w:r>
          </w:p>
        </w:tc>
        <w:tc>
          <w:tcPr>
            <w:tcW w:w="3767" w:type="dxa"/>
          </w:tcPr>
          <w:p w14:paraId="50CDDD4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 Ft/perc </w:t>
            </w:r>
          </w:p>
        </w:tc>
      </w:tr>
      <w:tr w:rsidR="001A28E9" w14:paraId="3DE5122B" w14:textId="77777777" w:rsidTr="002B7D3E">
        <w:trPr>
          <w:trHeight w:val="223"/>
        </w:trPr>
        <w:tc>
          <w:tcPr>
            <w:tcW w:w="4450" w:type="dxa"/>
          </w:tcPr>
          <w:p w14:paraId="46875BA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Eltűnt gyermekek felkutatására fenntartott forróvonal felhívása 116000 </w:t>
            </w:r>
          </w:p>
        </w:tc>
        <w:tc>
          <w:tcPr>
            <w:tcW w:w="3767" w:type="dxa"/>
          </w:tcPr>
          <w:p w14:paraId="51D39AC3"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4C60A77F" w14:textId="77777777" w:rsidTr="002B7D3E">
        <w:trPr>
          <w:trHeight w:val="103"/>
        </w:trPr>
        <w:tc>
          <w:tcPr>
            <w:tcW w:w="4450" w:type="dxa"/>
          </w:tcPr>
          <w:p w14:paraId="17F6C19B"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Gyermekek segélyvonalának felhívása 116111 </w:t>
            </w:r>
          </w:p>
        </w:tc>
        <w:tc>
          <w:tcPr>
            <w:tcW w:w="3767" w:type="dxa"/>
          </w:tcPr>
          <w:p w14:paraId="706E23C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6BFAF90A" w14:textId="77777777" w:rsidTr="002B7D3E">
        <w:trPr>
          <w:trHeight w:val="103"/>
        </w:trPr>
        <w:tc>
          <w:tcPr>
            <w:tcW w:w="4450" w:type="dxa"/>
          </w:tcPr>
          <w:p w14:paraId="3306912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Lelki segélyvonal felhívása 116123 </w:t>
            </w:r>
          </w:p>
        </w:tc>
        <w:tc>
          <w:tcPr>
            <w:tcW w:w="3767" w:type="dxa"/>
          </w:tcPr>
          <w:p w14:paraId="1DFC1D4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0C3EB337" w14:textId="77777777" w:rsidTr="002B7D3E">
        <w:trPr>
          <w:trHeight w:val="119"/>
        </w:trPr>
        <w:tc>
          <w:tcPr>
            <w:tcW w:w="4450" w:type="dxa"/>
          </w:tcPr>
          <w:p w14:paraId="1630D7D7"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1818-as Kormányzati ügyfélvonal felhívása </w:t>
            </w:r>
          </w:p>
        </w:tc>
        <w:tc>
          <w:tcPr>
            <w:tcW w:w="3767" w:type="dxa"/>
          </w:tcPr>
          <w:p w14:paraId="6AD5197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Díjmentes</w:t>
            </w:r>
          </w:p>
        </w:tc>
      </w:tr>
      <w:tr w:rsidR="001A28E9" w14:paraId="05E5761D" w14:textId="77777777" w:rsidTr="002B7D3E">
        <w:trPr>
          <w:trHeight w:val="103"/>
        </w:trPr>
        <w:tc>
          <w:tcPr>
            <w:tcW w:w="4450" w:type="dxa"/>
          </w:tcPr>
          <w:p w14:paraId="5C6DF57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Zöld szám </w:t>
            </w:r>
          </w:p>
        </w:tc>
        <w:tc>
          <w:tcPr>
            <w:tcW w:w="3767" w:type="dxa"/>
          </w:tcPr>
          <w:p w14:paraId="016E775A"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77E57F3E" w14:textId="77777777" w:rsidTr="002B7D3E">
        <w:trPr>
          <w:trHeight w:val="103"/>
        </w:trPr>
        <w:tc>
          <w:tcPr>
            <w:tcW w:w="4450" w:type="dxa"/>
          </w:tcPr>
          <w:p w14:paraId="4EF0F5C6"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Barangoló kártya szolgáltatás hívószáma (14555) </w:t>
            </w:r>
          </w:p>
        </w:tc>
        <w:tc>
          <w:tcPr>
            <w:tcW w:w="3767" w:type="dxa"/>
          </w:tcPr>
          <w:p w14:paraId="0D119DF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Díjmentes </w:t>
            </w:r>
          </w:p>
        </w:tc>
      </w:tr>
      <w:tr w:rsidR="001A28E9" w14:paraId="6811A4B5" w14:textId="77777777" w:rsidTr="002B7D3E">
        <w:trPr>
          <w:trHeight w:val="344"/>
        </w:trPr>
        <w:tc>
          <w:tcPr>
            <w:tcW w:w="4450" w:type="dxa"/>
          </w:tcPr>
          <w:p w14:paraId="3A4F530D"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Internet alapú hangszolgáltatáshoz tatozó, nem helyhez kötött számok (06-21-xxx-xxxx) hívása</w:t>
            </w:r>
          </w:p>
        </w:tc>
        <w:tc>
          <w:tcPr>
            <w:tcW w:w="3767" w:type="dxa"/>
          </w:tcPr>
          <w:p w14:paraId="1031F85C"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más hálózatba irányuló hívás díja </w:t>
            </w:r>
          </w:p>
        </w:tc>
      </w:tr>
      <w:tr w:rsidR="001A28E9" w14:paraId="5450EEE0" w14:textId="77777777" w:rsidTr="002B7D3E">
        <w:trPr>
          <w:trHeight w:val="103"/>
        </w:trPr>
        <w:tc>
          <w:tcPr>
            <w:tcW w:w="4450" w:type="dxa"/>
          </w:tcPr>
          <w:p w14:paraId="07E891F1"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Egyetemes belföldi tudakozó (Invitel Zrt.) 11800 </w:t>
            </w:r>
          </w:p>
        </w:tc>
        <w:tc>
          <w:tcPr>
            <w:tcW w:w="3767" w:type="dxa"/>
          </w:tcPr>
          <w:p w14:paraId="00338A6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110 Ft/hívás </w:t>
            </w:r>
          </w:p>
        </w:tc>
      </w:tr>
      <w:tr w:rsidR="001A28E9" w14:paraId="3645BA78" w14:textId="77777777" w:rsidTr="002B7D3E">
        <w:trPr>
          <w:trHeight w:val="103"/>
        </w:trPr>
        <w:tc>
          <w:tcPr>
            <w:tcW w:w="4450" w:type="dxa"/>
          </w:tcPr>
          <w:p w14:paraId="3FE8EB55"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tudakozó szolgáltatás (Invitel Zrt.) 11888 </w:t>
            </w:r>
          </w:p>
        </w:tc>
        <w:tc>
          <w:tcPr>
            <w:tcW w:w="3767" w:type="dxa"/>
          </w:tcPr>
          <w:p w14:paraId="6598E994"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110 Ft/hívás </w:t>
            </w:r>
          </w:p>
        </w:tc>
      </w:tr>
      <w:tr w:rsidR="001A28E9" w14:paraId="3E49A824" w14:textId="77777777" w:rsidTr="002B7D3E">
        <w:trPr>
          <w:trHeight w:val="103"/>
        </w:trPr>
        <w:tc>
          <w:tcPr>
            <w:tcW w:w="4450" w:type="dxa"/>
          </w:tcPr>
          <w:p w14:paraId="2C0F500F"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Belföldi tudakozó plusz szolgáltatás (Invitel Zrt.) 11811 </w:t>
            </w:r>
          </w:p>
        </w:tc>
        <w:tc>
          <w:tcPr>
            <w:tcW w:w="3767" w:type="dxa"/>
          </w:tcPr>
          <w:p w14:paraId="627F0758" w14:textId="77777777" w:rsidR="00FF7E72" w:rsidRDefault="001A28E9">
            <w:pPr>
              <w:pStyle w:val="Default"/>
              <w:rPr>
                <w:rFonts w:ascii="Museo Sans Cond 300" w:eastAsia="Calibri" w:hAnsi="Museo Sans Cond 300"/>
                <w:sz w:val="20"/>
                <w:szCs w:val="20"/>
              </w:rPr>
            </w:pPr>
            <w:r w:rsidRPr="002B7D3E">
              <w:rPr>
                <w:rFonts w:ascii="Museo Sans Cond 300" w:eastAsia="Calibri" w:hAnsi="Museo Sans Cond 300"/>
                <w:sz w:val="20"/>
                <w:szCs w:val="20"/>
              </w:rPr>
              <w:t xml:space="preserve">200 Ft/perc </w:t>
            </w:r>
          </w:p>
        </w:tc>
      </w:tr>
    </w:tbl>
    <w:p w14:paraId="2AC43982" w14:textId="77777777" w:rsidR="001A28E9" w:rsidRDefault="001A28E9" w:rsidP="001A28E9">
      <w:pPr>
        <w:spacing w:after="0"/>
        <w:rPr>
          <w:rFonts w:ascii="Museo Sans Cond 300" w:hAnsi="Museo Sans Cond 300"/>
          <w:sz w:val="24"/>
        </w:rPr>
      </w:pPr>
    </w:p>
    <w:p w14:paraId="44DEEE31" w14:textId="77777777" w:rsidR="00F65FDF" w:rsidRDefault="00F65FDF" w:rsidP="001A28E9">
      <w:pPr>
        <w:spacing w:after="0"/>
        <w:rPr>
          <w:rFonts w:ascii="Museo Sans Cond 300" w:hAnsi="Museo Sans Cond 300"/>
          <w:sz w:val="24"/>
        </w:rPr>
      </w:pPr>
    </w:p>
    <w:p w14:paraId="3764AFF5" w14:textId="77777777" w:rsidR="001A28E9" w:rsidRPr="001672B5" w:rsidRDefault="001A28E9" w:rsidP="001672B5">
      <w:pPr>
        <w:outlineLvl w:val="0"/>
        <w:rPr>
          <w:rFonts w:ascii="Museo Sans Cond 300" w:hAnsi="Museo Sans Cond 300"/>
          <w:b/>
          <w:sz w:val="24"/>
        </w:rPr>
      </w:pPr>
      <w:r w:rsidRPr="001672B5">
        <w:rPr>
          <w:rFonts w:ascii="Museo Sans Cond 300" w:hAnsi="Museo Sans Cond 300"/>
          <w:b/>
          <w:sz w:val="24"/>
        </w:rPr>
        <w:t>Külföldre irányuló hívások díjai (+ vagy 00 előhívószámmal)</w:t>
      </w:r>
    </w:p>
    <w:tbl>
      <w:tblPr>
        <w:tblW w:w="6420" w:type="dxa"/>
        <w:tblInd w:w="57" w:type="dxa"/>
        <w:tblCellMar>
          <w:left w:w="70" w:type="dxa"/>
          <w:right w:w="70" w:type="dxa"/>
        </w:tblCellMar>
        <w:tblLook w:val="04A0" w:firstRow="1" w:lastRow="0" w:firstColumn="1" w:lastColumn="0" w:noHBand="0" w:noVBand="1"/>
      </w:tblPr>
      <w:tblGrid>
        <w:gridCol w:w="1720"/>
        <w:gridCol w:w="1520"/>
        <w:gridCol w:w="1240"/>
        <w:gridCol w:w="700"/>
        <w:gridCol w:w="1240"/>
      </w:tblGrid>
      <w:tr w:rsidR="001A28E9" w:rsidRPr="001026D5" w14:paraId="030FF869" w14:textId="77777777" w:rsidTr="001A28E9">
        <w:trPr>
          <w:trHeight w:val="240"/>
        </w:trPr>
        <w:tc>
          <w:tcPr>
            <w:tcW w:w="1720" w:type="dxa"/>
            <w:tcBorders>
              <w:top w:val="single" w:sz="4" w:space="0" w:color="auto"/>
              <w:left w:val="single" w:sz="4" w:space="0" w:color="auto"/>
              <w:bottom w:val="single" w:sz="4" w:space="0" w:color="auto"/>
              <w:right w:val="single" w:sz="4" w:space="0" w:color="auto"/>
            </w:tcBorders>
            <w:shd w:val="clear" w:color="auto" w:fill="auto"/>
            <w:hideMark/>
          </w:tcPr>
          <w:p w14:paraId="2CBF21E5"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520" w:type="dxa"/>
            <w:tcBorders>
              <w:top w:val="single" w:sz="4" w:space="0" w:color="auto"/>
              <w:left w:val="nil"/>
              <w:bottom w:val="single" w:sz="4" w:space="0" w:color="auto"/>
              <w:right w:val="single" w:sz="4" w:space="0" w:color="auto"/>
            </w:tcBorders>
            <w:shd w:val="clear" w:color="auto" w:fill="auto"/>
            <w:noWrap/>
            <w:hideMark/>
          </w:tcPr>
          <w:p w14:paraId="3B842A81"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240" w:type="dxa"/>
            <w:tcBorders>
              <w:top w:val="single" w:sz="4" w:space="0" w:color="auto"/>
              <w:left w:val="nil"/>
              <w:bottom w:val="single" w:sz="4" w:space="0" w:color="auto"/>
              <w:right w:val="single" w:sz="4" w:space="0" w:color="auto"/>
            </w:tcBorders>
            <w:shd w:val="clear" w:color="auto" w:fill="auto"/>
            <w:hideMark/>
          </w:tcPr>
          <w:p w14:paraId="585F684F"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0" w:type="dxa"/>
            <w:tcBorders>
              <w:top w:val="single" w:sz="4" w:space="0" w:color="auto"/>
              <w:left w:val="nil"/>
              <w:bottom w:val="single" w:sz="4" w:space="0" w:color="auto"/>
              <w:right w:val="single" w:sz="4" w:space="0" w:color="auto"/>
            </w:tcBorders>
            <w:shd w:val="clear" w:color="auto" w:fill="auto"/>
            <w:hideMark/>
          </w:tcPr>
          <w:p w14:paraId="5F31898C"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40" w:type="dxa"/>
            <w:tcBorders>
              <w:top w:val="single" w:sz="4" w:space="0" w:color="auto"/>
              <w:left w:val="nil"/>
              <w:bottom w:val="single" w:sz="4" w:space="0" w:color="auto"/>
              <w:right w:val="single" w:sz="4" w:space="0" w:color="auto"/>
            </w:tcBorders>
            <w:shd w:val="clear" w:color="auto" w:fill="auto"/>
            <w:hideMark/>
          </w:tcPr>
          <w:p w14:paraId="0A769A74"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1A28E9" w:rsidRPr="001026D5" w14:paraId="36BCD571" w14:textId="77777777" w:rsidTr="001A28E9">
        <w:trPr>
          <w:trHeight w:val="240"/>
        </w:trPr>
        <w:tc>
          <w:tcPr>
            <w:tcW w:w="1720" w:type="dxa"/>
            <w:tcBorders>
              <w:top w:val="nil"/>
              <w:left w:val="single" w:sz="4" w:space="0" w:color="auto"/>
              <w:bottom w:val="single" w:sz="4" w:space="0" w:color="auto"/>
              <w:right w:val="single" w:sz="4" w:space="0" w:color="auto"/>
            </w:tcBorders>
            <w:shd w:val="clear" w:color="auto" w:fill="auto"/>
            <w:hideMark/>
          </w:tcPr>
          <w:p w14:paraId="16B98454" w14:textId="77777777" w:rsidR="001A28E9" w:rsidRPr="00F67A8B" w:rsidRDefault="001A28E9" w:rsidP="001A28E9">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 díjzóna</w:t>
            </w:r>
          </w:p>
        </w:tc>
        <w:tc>
          <w:tcPr>
            <w:tcW w:w="1520" w:type="dxa"/>
            <w:tcBorders>
              <w:top w:val="nil"/>
              <w:left w:val="nil"/>
              <w:bottom w:val="single" w:sz="4" w:space="0" w:color="auto"/>
              <w:right w:val="single" w:sz="4" w:space="0" w:color="auto"/>
            </w:tcBorders>
            <w:shd w:val="clear" w:color="auto" w:fill="auto"/>
            <w:noWrap/>
            <w:hideMark/>
          </w:tcPr>
          <w:p w14:paraId="66163620" w14:textId="77777777" w:rsidR="001A28E9" w:rsidRPr="00F67A8B" w:rsidRDefault="009D3437"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7D274F86" w14:textId="77777777" w:rsidR="001A28E9" w:rsidRPr="00F67A8B" w:rsidRDefault="001A28E9"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78,7402 Ft</w:t>
            </w:r>
          </w:p>
        </w:tc>
        <w:tc>
          <w:tcPr>
            <w:tcW w:w="700" w:type="dxa"/>
            <w:tcBorders>
              <w:top w:val="nil"/>
              <w:left w:val="nil"/>
              <w:bottom w:val="single" w:sz="4" w:space="0" w:color="auto"/>
              <w:right w:val="single" w:sz="4" w:space="0" w:color="auto"/>
            </w:tcBorders>
            <w:shd w:val="clear" w:color="auto" w:fill="auto"/>
            <w:hideMark/>
          </w:tcPr>
          <w:p w14:paraId="6822C914" w14:textId="77777777" w:rsidR="001A28E9" w:rsidRPr="00F67A8B" w:rsidRDefault="001A28E9"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1988F8C8" w14:textId="77777777" w:rsidR="001A28E9" w:rsidRPr="00F67A8B" w:rsidRDefault="001A28E9"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100 Ft</w:t>
            </w:r>
          </w:p>
        </w:tc>
      </w:tr>
      <w:tr w:rsidR="009D3437" w:rsidRPr="001026D5" w14:paraId="7101333E" w14:textId="77777777" w:rsidTr="001A28E9">
        <w:trPr>
          <w:trHeight w:val="240"/>
        </w:trPr>
        <w:tc>
          <w:tcPr>
            <w:tcW w:w="1720" w:type="dxa"/>
            <w:tcBorders>
              <w:top w:val="nil"/>
              <w:left w:val="single" w:sz="4" w:space="0" w:color="auto"/>
              <w:bottom w:val="single" w:sz="4" w:space="0" w:color="auto"/>
              <w:right w:val="single" w:sz="4" w:space="0" w:color="auto"/>
            </w:tcBorders>
            <w:shd w:val="clear" w:color="auto" w:fill="auto"/>
            <w:hideMark/>
          </w:tcPr>
          <w:p w14:paraId="05552027"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 díjzóna</w:t>
            </w:r>
          </w:p>
        </w:tc>
        <w:tc>
          <w:tcPr>
            <w:tcW w:w="1520" w:type="dxa"/>
            <w:tcBorders>
              <w:top w:val="nil"/>
              <w:left w:val="nil"/>
              <w:bottom w:val="single" w:sz="4" w:space="0" w:color="auto"/>
              <w:right w:val="single" w:sz="4" w:space="0" w:color="auto"/>
            </w:tcBorders>
            <w:shd w:val="clear" w:color="auto" w:fill="auto"/>
            <w:noWrap/>
            <w:hideMark/>
          </w:tcPr>
          <w:p w14:paraId="2DBF3250"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1AF9FF1B"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196,8504 Ft</w:t>
            </w:r>
          </w:p>
        </w:tc>
        <w:tc>
          <w:tcPr>
            <w:tcW w:w="700" w:type="dxa"/>
            <w:tcBorders>
              <w:top w:val="nil"/>
              <w:left w:val="nil"/>
              <w:bottom w:val="single" w:sz="4" w:space="0" w:color="auto"/>
              <w:right w:val="single" w:sz="4" w:space="0" w:color="auto"/>
            </w:tcBorders>
            <w:shd w:val="clear" w:color="auto" w:fill="auto"/>
            <w:hideMark/>
          </w:tcPr>
          <w:p w14:paraId="03BC72B3"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6F88DFDE"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250 Ft</w:t>
            </w:r>
          </w:p>
        </w:tc>
      </w:tr>
      <w:tr w:rsidR="009D3437" w:rsidRPr="001026D5" w14:paraId="1AEF794D" w14:textId="77777777" w:rsidTr="001A28E9">
        <w:trPr>
          <w:trHeight w:val="240"/>
        </w:trPr>
        <w:tc>
          <w:tcPr>
            <w:tcW w:w="1720" w:type="dxa"/>
            <w:tcBorders>
              <w:top w:val="nil"/>
              <w:left w:val="single" w:sz="4" w:space="0" w:color="auto"/>
              <w:bottom w:val="single" w:sz="4" w:space="0" w:color="auto"/>
              <w:right w:val="single" w:sz="4" w:space="0" w:color="auto"/>
            </w:tcBorders>
            <w:shd w:val="clear" w:color="auto" w:fill="auto"/>
            <w:hideMark/>
          </w:tcPr>
          <w:p w14:paraId="5617CB6E"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3. díjzóna</w:t>
            </w:r>
          </w:p>
        </w:tc>
        <w:tc>
          <w:tcPr>
            <w:tcW w:w="1520" w:type="dxa"/>
            <w:tcBorders>
              <w:top w:val="nil"/>
              <w:left w:val="nil"/>
              <w:bottom w:val="single" w:sz="4" w:space="0" w:color="auto"/>
              <w:right w:val="single" w:sz="4" w:space="0" w:color="auto"/>
            </w:tcBorders>
            <w:shd w:val="clear" w:color="auto" w:fill="auto"/>
            <w:noWrap/>
            <w:hideMark/>
          </w:tcPr>
          <w:p w14:paraId="69E4292E"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710CAAF7"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393,7008 Ft</w:t>
            </w:r>
          </w:p>
        </w:tc>
        <w:tc>
          <w:tcPr>
            <w:tcW w:w="700" w:type="dxa"/>
            <w:tcBorders>
              <w:top w:val="nil"/>
              <w:left w:val="nil"/>
              <w:bottom w:val="single" w:sz="4" w:space="0" w:color="auto"/>
              <w:right w:val="single" w:sz="4" w:space="0" w:color="auto"/>
            </w:tcBorders>
            <w:shd w:val="clear" w:color="auto" w:fill="auto"/>
            <w:hideMark/>
          </w:tcPr>
          <w:p w14:paraId="0E07BD18"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59EE02D5"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500 Ft</w:t>
            </w:r>
          </w:p>
        </w:tc>
      </w:tr>
      <w:tr w:rsidR="009D3437" w:rsidRPr="001026D5" w14:paraId="27E308A9" w14:textId="77777777" w:rsidTr="001A28E9">
        <w:trPr>
          <w:trHeight w:val="480"/>
        </w:trPr>
        <w:tc>
          <w:tcPr>
            <w:tcW w:w="1720" w:type="dxa"/>
            <w:tcBorders>
              <w:top w:val="nil"/>
              <w:left w:val="single" w:sz="4" w:space="0" w:color="auto"/>
              <w:bottom w:val="single" w:sz="4" w:space="0" w:color="auto"/>
              <w:right w:val="single" w:sz="4" w:space="0" w:color="auto"/>
            </w:tcBorders>
            <w:shd w:val="clear" w:color="auto" w:fill="auto"/>
            <w:hideMark/>
          </w:tcPr>
          <w:p w14:paraId="700D433B"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Nemzetközi osztott díjazású szám</w:t>
            </w:r>
          </w:p>
        </w:tc>
        <w:tc>
          <w:tcPr>
            <w:tcW w:w="1520" w:type="dxa"/>
            <w:tcBorders>
              <w:top w:val="nil"/>
              <w:left w:val="nil"/>
              <w:bottom w:val="single" w:sz="4" w:space="0" w:color="auto"/>
              <w:right w:val="single" w:sz="4" w:space="0" w:color="auto"/>
            </w:tcBorders>
            <w:shd w:val="clear" w:color="auto" w:fill="auto"/>
            <w:noWrap/>
            <w:hideMark/>
          </w:tcPr>
          <w:p w14:paraId="47D91A7B"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6ED9B7D3"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157,4803 Ft</w:t>
            </w:r>
          </w:p>
        </w:tc>
        <w:tc>
          <w:tcPr>
            <w:tcW w:w="700" w:type="dxa"/>
            <w:tcBorders>
              <w:top w:val="nil"/>
              <w:left w:val="nil"/>
              <w:bottom w:val="single" w:sz="4" w:space="0" w:color="auto"/>
              <w:right w:val="single" w:sz="4" w:space="0" w:color="auto"/>
            </w:tcBorders>
            <w:shd w:val="clear" w:color="auto" w:fill="auto"/>
            <w:hideMark/>
          </w:tcPr>
          <w:p w14:paraId="316DFD02"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63900A2B"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200 Ft</w:t>
            </w:r>
          </w:p>
        </w:tc>
      </w:tr>
    </w:tbl>
    <w:p w14:paraId="4BD00A98" w14:textId="77777777" w:rsidR="001A28E9" w:rsidRPr="001672B5" w:rsidRDefault="009D3437" w:rsidP="001A28E9">
      <w:pPr>
        <w:spacing w:after="0"/>
        <w:rPr>
          <w:rFonts w:ascii="Museo Sans Cond 300" w:hAnsi="Museo Sans Cond 300"/>
          <w:sz w:val="24"/>
        </w:rPr>
      </w:pPr>
      <w:r>
        <w:rPr>
          <w:rFonts w:ascii="Museo Sans Cond 300" w:hAnsi="Museo Sans Cond 300"/>
          <w:sz w:val="24"/>
        </w:rPr>
        <w:t>* minden megkezdett perc díjköteles</w:t>
      </w:r>
    </w:p>
    <w:p w14:paraId="073342D6" w14:textId="77777777" w:rsidR="001A28E9" w:rsidRDefault="001A28E9" w:rsidP="001A28E9">
      <w:pPr>
        <w:spacing w:after="0"/>
        <w:rPr>
          <w:rFonts w:ascii="Museo Sans Cond 300" w:hAnsi="Museo Sans Cond 300"/>
          <w:sz w:val="24"/>
        </w:rPr>
      </w:pPr>
    </w:p>
    <w:p w14:paraId="502747DE" w14:textId="6BB21BB4" w:rsidR="007E39B6" w:rsidRDefault="007E39B6" w:rsidP="001A28E9">
      <w:pPr>
        <w:spacing w:after="0"/>
        <w:rPr>
          <w:rFonts w:ascii="Museo Sans Cond 300" w:hAnsi="Museo Sans Cond 300"/>
          <w:sz w:val="24"/>
        </w:rPr>
      </w:pPr>
    </w:p>
    <w:p w14:paraId="2ADDC167" w14:textId="5FF4F945" w:rsidR="00101324" w:rsidRDefault="00101324" w:rsidP="001A28E9">
      <w:pPr>
        <w:spacing w:after="0"/>
        <w:rPr>
          <w:rFonts w:ascii="Museo Sans Cond 300" w:hAnsi="Museo Sans Cond 300"/>
          <w:sz w:val="24"/>
        </w:rPr>
      </w:pPr>
    </w:p>
    <w:p w14:paraId="540BC35A" w14:textId="4D77B275" w:rsidR="00101324" w:rsidRDefault="00101324" w:rsidP="001A28E9">
      <w:pPr>
        <w:spacing w:after="0"/>
        <w:rPr>
          <w:rFonts w:ascii="Museo Sans Cond 300" w:hAnsi="Museo Sans Cond 300"/>
          <w:sz w:val="24"/>
        </w:rPr>
      </w:pPr>
    </w:p>
    <w:p w14:paraId="04061424" w14:textId="2976587E" w:rsidR="00101324" w:rsidRDefault="00101324" w:rsidP="001A28E9">
      <w:pPr>
        <w:spacing w:after="0"/>
        <w:rPr>
          <w:rFonts w:ascii="Museo Sans Cond 300" w:hAnsi="Museo Sans Cond 300"/>
          <w:sz w:val="24"/>
        </w:rPr>
      </w:pPr>
    </w:p>
    <w:p w14:paraId="3C2DB423" w14:textId="0ECDA304" w:rsidR="00101324" w:rsidRDefault="00101324" w:rsidP="001A28E9">
      <w:pPr>
        <w:spacing w:after="0"/>
        <w:rPr>
          <w:rFonts w:ascii="Museo Sans Cond 300" w:hAnsi="Museo Sans Cond 300"/>
          <w:sz w:val="24"/>
        </w:rPr>
      </w:pPr>
    </w:p>
    <w:p w14:paraId="01F39312" w14:textId="77777777" w:rsidR="00101324" w:rsidRDefault="00101324" w:rsidP="001A28E9">
      <w:pPr>
        <w:spacing w:after="0"/>
        <w:rPr>
          <w:rFonts w:ascii="Museo Sans Cond 300" w:hAnsi="Museo Sans Cond 300"/>
          <w:sz w:val="24"/>
        </w:rPr>
      </w:pPr>
    </w:p>
    <w:p w14:paraId="32AF87E0" w14:textId="77777777" w:rsidR="001A28E9" w:rsidRPr="001672B5" w:rsidRDefault="001A28E9" w:rsidP="001A28E9">
      <w:pPr>
        <w:spacing w:after="0"/>
        <w:rPr>
          <w:rFonts w:ascii="Museo Sans Cond 300" w:hAnsi="Museo Sans Cond 300"/>
          <w:sz w:val="24"/>
        </w:rPr>
      </w:pPr>
      <w:r w:rsidRPr="001672B5">
        <w:rPr>
          <w:rFonts w:ascii="Museo Sans Cond 300" w:hAnsi="Museo Sans Cond 300"/>
          <w:sz w:val="24"/>
        </w:rPr>
        <w:lastRenderedPageBreak/>
        <w:t xml:space="preserve">Díjzóna besorolások </w:t>
      </w:r>
      <w:proofErr w:type="spellStart"/>
      <w:r w:rsidRPr="001672B5">
        <w:rPr>
          <w:rFonts w:ascii="Museo Sans Cond 300" w:hAnsi="Museo Sans Cond 300"/>
          <w:sz w:val="24"/>
        </w:rPr>
        <w:t>országonként</w:t>
      </w:r>
      <w:proofErr w:type="spellEnd"/>
      <w:r w:rsidRPr="001672B5">
        <w:rPr>
          <w:rFonts w:ascii="Museo Sans Cond 300" w:hAnsi="Museo Sans Cond 300"/>
          <w:sz w:val="24"/>
        </w:rPr>
        <w:t xml:space="preserve"> (</w:t>
      </w:r>
      <w:proofErr w:type="spellStart"/>
      <w:r w:rsidRPr="001672B5">
        <w:rPr>
          <w:rFonts w:ascii="Museo Sans Cond 300" w:hAnsi="Museo Sans Cond 300"/>
          <w:sz w:val="24"/>
        </w:rPr>
        <w:t>országonként</w:t>
      </w:r>
      <w:proofErr w:type="spellEnd"/>
      <w:r w:rsidRPr="001672B5">
        <w:rPr>
          <w:rFonts w:ascii="Museo Sans Cond 300" w:hAnsi="Museo Sans Cond 300"/>
          <w:sz w:val="24"/>
        </w:rPr>
        <w:t xml:space="preserve"> minden vezetékes és mobil partnerszolgáltató egységesen árazva):</w:t>
      </w:r>
    </w:p>
    <w:tbl>
      <w:tblPr>
        <w:tblW w:w="8160" w:type="dxa"/>
        <w:tblInd w:w="57" w:type="dxa"/>
        <w:tblLayout w:type="fixed"/>
        <w:tblCellMar>
          <w:left w:w="70" w:type="dxa"/>
          <w:right w:w="70" w:type="dxa"/>
        </w:tblCellMar>
        <w:tblLook w:val="04A0" w:firstRow="1" w:lastRow="0" w:firstColumn="1" w:lastColumn="0" w:noHBand="0" w:noVBand="1"/>
      </w:tblPr>
      <w:tblGrid>
        <w:gridCol w:w="2140"/>
        <w:gridCol w:w="3398"/>
        <w:gridCol w:w="2622"/>
      </w:tblGrid>
      <w:tr w:rsidR="002B7D3E" w:rsidRPr="001026D5" w14:paraId="22F7E597" w14:textId="77777777" w:rsidTr="00F65FDF">
        <w:trPr>
          <w:trHeight w:val="300"/>
        </w:trPr>
        <w:tc>
          <w:tcPr>
            <w:tcW w:w="21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FC7744" w14:textId="77777777" w:rsidR="001A28E9" w:rsidRPr="001672B5" w:rsidRDefault="001A28E9" w:rsidP="001A28E9">
            <w:pPr>
              <w:spacing w:after="0" w:line="240" w:lineRule="auto"/>
              <w:rPr>
                <w:rFonts w:ascii="Museo Sans Cond 300" w:eastAsia="Times New Roman" w:hAnsi="Museo Sans Cond 300" w:cs="Calibri"/>
                <w:b/>
                <w:bCs/>
                <w:sz w:val="20"/>
                <w:szCs w:val="20"/>
                <w:lang w:eastAsia="hu-HU"/>
              </w:rPr>
            </w:pPr>
            <w:r w:rsidRPr="001672B5">
              <w:rPr>
                <w:rFonts w:ascii="Museo Sans Cond 300" w:eastAsia="Times New Roman" w:hAnsi="Museo Sans Cond 300" w:cs="Calibri"/>
                <w:b/>
                <w:bCs/>
                <w:sz w:val="20"/>
                <w:szCs w:val="20"/>
                <w:lang w:eastAsia="hu-HU"/>
              </w:rPr>
              <w:t>1. díjzóna</w:t>
            </w:r>
          </w:p>
        </w:tc>
        <w:tc>
          <w:tcPr>
            <w:tcW w:w="3398" w:type="dxa"/>
            <w:tcBorders>
              <w:top w:val="single" w:sz="4" w:space="0" w:color="auto"/>
              <w:left w:val="nil"/>
              <w:bottom w:val="single" w:sz="4" w:space="0" w:color="auto"/>
              <w:right w:val="single" w:sz="4" w:space="0" w:color="auto"/>
            </w:tcBorders>
            <w:shd w:val="clear" w:color="auto" w:fill="auto"/>
            <w:noWrap/>
            <w:vAlign w:val="bottom"/>
            <w:hideMark/>
          </w:tcPr>
          <w:p w14:paraId="7A782BD7" w14:textId="77777777" w:rsidR="001A28E9" w:rsidRPr="001672B5" w:rsidRDefault="001A28E9" w:rsidP="001A28E9">
            <w:pPr>
              <w:spacing w:after="0" w:line="240" w:lineRule="auto"/>
              <w:rPr>
                <w:rFonts w:ascii="Museo Sans Cond 300" w:eastAsia="Times New Roman" w:hAnsi="Museo Sans Cond 300" w:cs="Calibri"/>
                <w:b/>
                <w:bCs/>
                <w:sz w:val="20"/>
                <w:szCs w:val="20"/>
                <w:lang w:eastAsia="hu-HU"/>
              </w:rPr>
            </w:pPr>
            <w:r w:rsidRPr="001672B5">
              <w:rPr>
                <w:rFonts w:ascii="Museo Sans Cond 300" w:eastAsia="Times New Roman" w:hAnsi="Museo Sans Cond 300" w:cs="Calibri"/>
                <w:b/>
                <w:bCs/>
                <w:sz w:val="20"/>
                <w:szCs w:val="20"/>
                <w:lang w:eastAsia="hu-HU"/>
              </w:rPr>
              <w:t>2. díjzóna</w:t>
            </w:r>
          </w:p>
        </w:tc>
        <w:tc>
          <w:tcPr>
            <w:tcW w:w="2622" w:type="dxa"/>
            <w:tcBorders>
              <w:top w:val="single" w:sz="4" w:space="0" w:color="auto"/>
              <w:left w:val="nil"/>
              <w:bottom w:val="single" w:sz="4" w:space="0" w:color="auto"/>
              <w:right w:val="single" w:sz="4" w:space="0" w:color="auto"/>
            </w:tcBorders>
            <w:shd w:val="clear" w:color="auto" w:fill="auto"/>
            <w:noWrap/>
            <w:vAlign w:val="bottom"/>
            <w:hideMark/>
          </w:tcPr>
          <w:p w14:paraId="6F36C386" w14:textId="77777777" w:rsidR="001A28E9" w:rsidRPr="001672B5" w:rsidRDefault="001A28E9" w:rsidP="001A28E9">
            <w:pPr>
              <w:spacing w:after="0" w:line="240" w:lineRule="auto"/>
              <w:rPr>
                <w:rFonts w:ascii="Museo Sans Cond 300" w:eastAsia="Times New Roman" w:hAnsi="Museo Sans Cond 300" w:cs="Calibri"/>
                <w:b/>
                <w:bCs/>
                <w:sz w:val="20"/>
                <w:szCs w:val="20"/>
                <w:lang w:eastAsia="hu-HU"/>
              </w:rPr>
            </w:pPr>
            <w:r w:rsidRPr="001672B5">
              <w:rPr>
                <w:rFonts w:ascii="Museo Sans Cond 300" w:eastAsia="Times New Roman" w:hAnsi="Museo Sans Cond 300" w:cs="Calibri"/>
                <w:b/>
                <w:bCs/>
                <w:sz w:val="20"/>
                <w:szCs w:val="20"/>
                <w:lang w:eastAsia="hu-HU"/>
              </w:rPr>
              <w:t>3. díjzóna</w:t>
            </w:r>
          </w:p>
        </w:tc>
      </w:tr>
      <w:tr w:rsidR="002B7D3E" w:rsidRPr="001026D5" w14:paraId="60697569" w14:textId="77777777" w:rsidTr="00F65FDF">
        <w:trPr>
          <w:trHeight w:val="6390"/>
        </w:trPr>
        <w:tc>
          <w:tcPr>
            <w:tcW w:w="2140" w:type="dxa"/>
            <w:tcBorders>
              <w:top w:val="nil"/>
              <w:left w:val="single" w:sz="4" w:space="0" w:color="auto"/>
              <w:bottom w:val="single" w:sz="4" w:space="0" w:color="auto"/>
              <w:right w:val="single" w:sz="4" w:space="0" w:color="auto"/>
            </w:tcBorders>
            <w:shd w:val="clear" w:color="auto" w:fill="auto"/>
            <w:hideMark/>
          </w:tcPr>
          <w:p w14:paraId="1B2F99B7" w14:textId="77777777" w:rsidR="001A28E9" w:rsidRPr="001672B5" w:rsidRDefault="001A28E9" w:rsidP="001A28E9">
            <w:pPr>
              <w:spacing w:after="0" w:line="240" w:lineRule="auto"/>
              <w:rPr>
                <w:rFonts w:ascii="Museo Sans Cond 300" w:eastAsia="Times New Roman" w:hAnsi="Museo Sans Cond 300" w:cs="Calibri"/>
                <w:color w:val="000000"/>
                <w:sz w:val="20"/>
                <w:szCs w:val="20"/>
                <w:lang w:eastAsia="hu-HU"/>
              </w:rPr>
            </w:pPr>
            <w:r w:rsidRPr="001672B5">
              <w:rPr>
                <w:rFonts w:ascii="Museo Sans Cond 300" w:eastAsia="Times New Roman" w:hAnsi="Museo Sans Cond 300" w:cs="Calibri"/>
                <w:color w:val="000000"/>
                <w:sz w:val="20"/>
                <w:szCs w:val="20"/>
                <w:lang w:eastAsia="hu-HU"/>
              </w:rPr>
              <w:t>Albánia, Amerikai Egyesült Államok, Amerikai Virgin-</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Andorra, Ausztrália, Ausztrália </w:t>
            </w:r>
            <w:proofErr w:type="spellStart"/>
            <w:r w:rsidRPr="001672B5">
              <w:rPr>
                <w:rFonts w:ascii="Museo Sans Cond 300" w:eastAsia="Times New Roman" w:hAnsi="Museo Sans Cond 300" w:cs="Calibri"/>
                <w:color w:val="000000"/>
                <w:sz w:val="20"/>
                <w:szCs w:val="20"/>
                <w:lang w:eastAsia="hu-HU"/>
              </w:rPr>
              <w:t>külbirtokai</w:t>
            </w:r>
            <w:proofErr w:type="spellEnd"/>
            <w:r w:rsidRPr="001672B5">
              <w:rPr>
                <w:rFonts w:ascii="Museo Sans Cond 300" w:eastAsia="Times New Roman" w:hAnsi="Museo Sans Cond 300" w:cs="Calibri"/>
                <w:color w:val="000000"/>
                <w:sz w:val="20"/>
                <w:szCs w:val="20"/>
                <w:lang w:eastAsia="hu-HU"/>
              </w:rPr>
              <w:t>, Ausztria, Belgium, Bosznia-Hercegovina, Bulgária, Ciprus, Csehország, Dánia, Észtország, Fehéroroszország, Feröer-</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Finnország, Francia Guyana, Franciaország, Gibraltár, Görögország, Grönland, Guadeloupe, Hollandia, Horvátország, Írország, Izland, Izrael, Kanada, Koszovó, Lengyelország, Lettország, Liechtenstein, Litvánia, Luxemburg, Macedónia, Málta, Martinique, Moldova, Monaco, </w:t>
            </w:r>
            <w:proofErr w:type="spellStart"/>
            <w:r w:rsidRPr="001672B5">
              <w:rPr>
                <w:rFonts w:ascii="Museo Sans Cond 300" w:eastAsia="Times New Roman" w:hAnsi="Museo Sans Cond 300" w:cs="Calibri"/>
                <w:color w:val="000000"/>
                <w:sz w:val="20"/>
                <w:szCs w:val="20"/>
                <w:lang w:eastAsia="hu-HU"/>
              </w:rPr>
              <w:t>Montenegro</w:t>
            </w:r>
            <w:proofErr w:type="spellEnd"/>
            <w:r w:rsidRPr="001672B5">
              <w:rPr>
                <w:rFonts w:ascii="Museo Sans Cond 300" w:eastAsia="Times New Roman" w:hAnsi="Museo Sans Cond 300" w:cs="Calibri"/>
                <w:color w:val="000000"/>
                <w:sz w:val="20"/>
                <w:szCs w:val="20"/>
                <w:lang w:eastAsia="hu-HU"/>
              </w:rPr>
              <w:t xml:space="preserve">, Nagy-Britannia, Németország, Norvégia, Olaszország, Oroszország, Portugália, </w:t>
            </w:r>
            <w:proofErr w:type="spellStart"/>
            <w:r w:rsidRPr="001672B5">
              <w:rPr>
                <w:rFonts w:ascii="Museo Sans Cond 300" w:eastAsia="Times New Roman" w:hAnsi="Museo Sans Cond 300" w:cs="Calibri"/>
                <w:color w:val="000000"/>
                <w:sz w:val="20"/>
                <w:szCs w:val="20"/>
                <w:lang w:eastAsia="hu-HU"/>
              </w:rPr>
              <w:t>Reunion</w:t>
            </w:r>
            <w:proofErr w:type="spellEnd"/>
            <w:r w:rsidRPr="001672B5">
              <w:rPr>
                <w:rFonts w:ascii="Museo Sans Cond 300" w:eastAsia="Times New Roman" w:hAnsi="Museo Sans Cond 300" w:cs="Calibri"/>
                <w:color w:val="000000"/>
                <w:sz w:val="20"/>
                <w:szCs w:val="20"/>
                <w:lang w:eastAsia="hu-HU"/>
              </w:rPr>
              <w:t>, Románia, San Marino, Spanyolország, Svájc, Svédország, Szerbia, Szlovákia, Szlovénia, Törökország, Ukrajna</w:t>
            </w:r>
          </w:p>
        </w:tc>
        <w:tc>
          <w:tcPr>
            <w:tcW w:w="3398" w:type="dxa"/>
            <w:tcBorders>
              <w:top w:val="nil"/>
              <w:left w:val="nil"/>
              <w:bottom w:val="single" w:sz="4" w:space="0" w:color="auto"/>
              <w:right w:val="single" w:sz="4" w:space="0" w:color="auto"/>
            </w:tcBorders>
            <w:shd w:val="clear" w:color="auto" w:fill="auto"/>
            <w:hideMark/>
          </w:tcPr>
          <w:p w14:paraId="0C28BC61" w14:textId="77777777" w:rsidR="001A28E9" w:rsidRPr="001672B5" w:rsidRDefault="001A28E9" w:rsidP="001A28E9">
            <w:pPr>
              <w:spacing w:after="0" w:line="240" w:lineRule="auto"/>
              <w:rPr>
                <w:rFonts w:ascii="Museo Sans Cond 300" w:eastAsia="Times New Roman" w:hAnsi="Museo Sans Cond 300" w:cs="Calibri"/>
                <w:color w:val="000000"/>
                <w:sz w:val="20"/>
                <w:szCs w:val="20"/>
                <w:lang w:eastAsia="hu-HU"/>
              </w:rPr>
            </w:pPr>
            <w:r w:rsidRPr="001672B5">
              <w:rPr>
                <w:rFonts w:ascii="Museo Sans Cond 300" w:eastAsia="Times New Roman" w:hAnsi="Museo Sans Cond 300" w:cs="Calibri"/>
                <w:color w:val="000000"/>
                <w:sz w:val="20"/>
                <w:szCs w:val="20"/>
                <w:lang w:eastAsia="hu-HU"/>
              </w:rPr>
              <w:t xml:space="preserve">Amerikai Szamoa, Angola, Argentína, Aruba, Azerbajdzsán, Bahama, Bahrein, Banglades, Barbados, Belize, Bermuda, Bhután, Bolívia, Botswana, Brazília, Brunei, Chile, Costa Rica, Dél-Afrikai Köztársaság, Dél-Korea, Dominikai Közösség, Dominikai Köztársaság, Ecuador, Egyesült Arab Emirátusok, </w:t>
            </w:r>
            <w:proofErr w:type="spellStart"/>
            <w:r w:rsidRPr="001672B5">
              <w:rPr>
                <w:rFonts w:ascii="Museo Sans Cond 300" w:eastAsia="Times New Roman" w:hAnsi="Museo Sans Cond 300" w:cs="Calibri"/>
                <w:color w:val="000000"/>
                <w:sz w:val="20"/>
                <w:szCs w:val="20"/>
                <w:lang w:eastAsia="hu-HU"/>
              </w:rPr>
              <w:t>EgyiptomFrancia</w:t>
            </w:r>
            <w:proofErr w:type="spellEnd"/>
            <w:r w:rsidRPr="001672B5">
              <w:rPr>
                <w:rFonts w:ascii="Museo Sans Cond 300" w:eastAsia="Times New Roman" w:hAnsi="Museo Sans Cond 300" w:cs="Calibri"/>
                <w:color w:val="000000"/>
                <w:sz w:val="20"/>
                <w:szCs w:val="20"/>
                <w:lang w:eastAsia="hu-HU"/>
              </w:rPr>
              <w:t xml:space="preserve"> Polinézia, Fülöp-</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Grenada, Grúzia, </w:t>
            </w:r>
            <w:proofErr w:type="spellStart"/>
            <w:r w:rsidRPr="001672B5">
              <w:rPr>
                <w:rFonts w:ascii="Museo Sans Cond 300" w:eastAsia="Times New Roman" w:hAnsi="Museo Sans Cond 300" w:cs="Calibri"/>
                <w:color w:val="000000"/>
                <w:sz w:val="20"/>
                <w:szCs w:val="20"/>
                <w:lang w:eastAsia="hu-HU"/>
              </w:rPr>
              <w:t>Guam-szk</w:t>
            </w:r>
            <w:proofErr w:type="spellEnd"/>
            <w:r w:rsidRPr="001672B5">
              <w:rPr>
                <w:rFonts w:ascii="Museo Sans Cond 300" w:eastAsia="Times New Roman" w:hAnsi="Museo Sans Cond 300" w:cs="Calibri"/>
                <w:color w:val="000000"/>
                <w:sz w:val="20"/>
                <w:szCs w:val="20"/>
                <w:lang w:eastAsia="hu-HU"/>
              </w:rPr>
              <w:t>., Guatemala, Guyana, Holland Antillák, Hong Kong, India, Indonézia, Irak, Irán, Jamaica, Japán, Jemen, Jordánia, Kajmán-</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Kambodzsa, Katar, Kazahsztán, Kenya, Kína, Kirgizisztán, Kolumbia, Kuvait, Laosz, Libanon, </w:t>
            </w:r>
            <w:proofErr w:type="spellStart"/>
            <w:r w:rsidRPr="001672B5">
              <w:rPr>
                <w:rFonts w:ascii="Museo Sans Cond 300" w:eastAsia="Times New Roman" w:hAnsi="Museo Sans Cond 300" w:cs="Calibri"/>
                <w:color w:val="000000"/>
                <w:sz w:val="20"/>
                <w:szCs w:val="20"/>
                <w:lang w:eastAsia="hu-HU"/>
              </w:rPr>
              <w:t>Makao</w:t>
            </w:r>
            <w:proofErr w:type="spellEnd"/>
            <w:r w:rsidRPr="001672B5">
              <w:rPr>
                <w:rFonts w:ascii="Museo Sans Cond 300" w:eastAsia="Times New Roman" w:hAnsi="Museo Sans Cond 300" w:cs="Calibri"/>
                <w:color w:val="000000"/>
                <w:sz w:val="20"/>
                <w:szCs w:val="20"/>
                <w:lang w:eastAsia="hu-HU"/>
              </w:rPr>
              <w:t xml:space="preserve">, Malajzia, Marokkó, Mauritius, </w:t>
            </w:r>
            <w:proofErr w:type="spellStart"/>
            <w:r w:rsidRPr="001672B5">
              <w:rPr>
                <w:rFonts w:ascii="Museo Sans Cond 300" w:eastAsia="Times New Roman" w:hAnsi="Museo Sans Cond 300" w:cs="Calibri"/>
                <w:color w:val="000000"/>
                <w:sz w:val="20"/>
                <w:szCs w:val="20"/>
                <w:lang w:eastAsia="hu-HU"/>
              </w:rPr>
              <w:t>Mayotte</w:t>
            </w:r>
            <w:proofErr w:type="spellEnd"/>
            <w:r w:rsidRPr="001672B5">
              <w:rPr>
                <w:rFonts w:ascii="Museo Sans Cond 300" w:eastAsia="Times New Roman" w:hAnsi="Museo Sans Cond 300" w:cs="Calibri"/>
                <w:color w:val="000000"/>
                <w:sz w:val="20"/>
                <w:szCs w:val="20"/>
                <w:lang w:eastAsia="hu-HU"/>
              </w:rPr>
              <w:t xml:space="preserve">, Mexikó, Mongólia, </w:t>
            </w:r>
            <w:proofErr w:type="spellStart"/>
            <w:r w:rsidRPr="001672B5">
              <w:rPr>
                <w:rFonts w:ascii="Museo Sans Cond 300" w:eastAsia="Times New Roman" w:hAnsi="Museo Sans Cond 300" w:cs="Calibri"/>
                <w:color w:val="000000"/>
                <w:sz w:val="20"/>
                <w:szCs w:val="20"/>
                <w:lang w:eastAsia="hu-HU"/>
              </w:rPr>
              <w:t>Monserat</w:t>
            </w:r>
            <w:proofErr w:type="spellEnd"/>
            <w:r w:rsidRPr="001672B5">
              <w:rPr>
                <w:rFonts w:ascii="Museo Sans Cond 300" w:eastAsia="Times New Roman" w:hAnsi="Museo Sans Cond 300" w:cs="Calibri"/>
                <w:color w:val="000000"/>
                <w:sz w:val="20"/>
                <w:szCs w:val="20"/>
                <w:lang w:eastAsia="hu-HU"/>
              </w:rPr>
              <w:t xml:space="preserve">, Namíbia, Nepál, Nicaragua, Nigéria, Omán, Örményország, Pakisztán, Palesztin Önkormányzati Területek, Panama, Paraguay, Peru, Puerto Rico, Salvador, Sri Lanka, Szaúd-Arábia, Szent Vincent és </w:t>
            </w:r>
            <w:proofErr w:type="spellStart"/>
            <w:r w:rsidRPr="001672B5">
              <w:rPr>
                <w:rFonts w:ascii="Museo Sans Cond 300" w:eastAsia="Times New Roman" w:hAnsi="Museo Sans Cond 300" w:cs="Calibri"/>
                <w:color w:val="000000"/>
                <w:sz w:val="20"/>
                <w:szCs w:val="20"/>
                <w:lang w:eastAsia="hu-HU"/>
              </w:rPr>
              <w:t>Grenadine</w:t>
            </w:r>
            <w:proofErr w:type="spellEnd"/>
            <w:r w:rsidRPr="001672B5">
              <w:rPr>
                <w:rFonts w:ascii="Museo Sans Cond 300" w:eastAsia="Times New Roman" w:hAnsi="Museo Sans Cond 300" w:cs="Calibri"/>
                <w:color w:val="000000"/>
                <w:sz w:val="20"/>
                <w:szCs w:val="20"/>
                <w:lang w:eastAsia="hu-HU"/>
              </w:rPr>
              <w:t xml:space="preserve">, Szingapúr, Szíria, Szudán, Szváziföld, </w:t>
            </w:r>
            <w:proofErr w:type="spellStart"/>
            <w:r w:rsidRPr="001672B5">
              <w:rPr>
                <w:rFonts w:ascii="Museo Sans Cond 300" w:eastAsia="Times New Roman" w:hAnsi="Museo Sans Cond 300" w:cs="Calibri"/>
                <w:color w:val="000000"/>
                <w:sz w:val="20"/>
                <w:szCs w:val="20"/>
                <w:lang w:eastAsia="hu-HU"/>
              </w:rPr>
              <w:t>Tadzsikisztán</w:t>
            </w:r>
            <w:proofErr w:type="spellEnd"/>
            <w:r w:rsidRPr="001672B5">
              <w:rPr>
                <w:rFonts w:ascii="Museo Sans Cond 300" w:eastAsia="Times New Roman" w:hAnsi="Museo Sans Cond 300" w:cs="Calibri"/>
                <w:color w:val="000000"/>
                <w:sz w:val="20"/>
                <w:szCs w:val="20"/>
                <w:lang w:eastAsia="hu-HU"/>
              </w:rPr>
              <w:t xml:space="preserve">, Tajvan, Thaiföld, Trinidad és Tobago, Türkmenisztán, Új-Kaledónia, Új-Zéland, Uruguay, </w:t>
            </w:r>
            <w:proofErr w:type="spellStart"/>
            <w:r w:rsidRPr="001672B5">
              <w:rPr>
                <w:rFonts w:ascii="Museo Sans Cond 300" w:eastAsia="Times New Roman" w:hAnsi="Museo Sans Cond 300" w:cs="Calibri"/>
                <w:color w:val="000000"/>
                <w:sz w:val="20"/>
                <w:szCs w:val="20"/>
                <w:lang w:eastAsia="hu-HU"/>
              </w:rPr>
              <w:t>Üzbégisztán</w:t>
            </w:r>
            <w:proofErr w:type="spellEnd"/>
            <w:r w:rsidRPr="001672B5">
              <w:rPr>
                <w:rFonts w:ascii="Museo Sans Cond 300" w:eastAsia="Times New Roman" w:hAnsi="Museo Sans Cond 300" w:cs="Calibri"/>
                <w:color w:val="000000"/>
                <w:sz w:val="20"/>
                <w:szCs w:val="20"/>
                <w:lang w:eastAsia="hu-HU"/>
              </w:rPr>
              <w:t>, Venezuela, Vietnam</w:t>
            </w:r>
          </w:p>
        </w:tc>
        <w:tc>
          <w:tcPr>
            <w:tcW w:w="2622" w:type="dxa"/>
            <w:tcBorders>
              <w:top w:val="nil"/>
              <w:left w:val="nil"/>
              <w:bottom w:val="single" w:sz="4" w:space="0" w:color="auto"/>
              <w:right w:val="single" w:sz="4" w:space="0" w:color="auto"/>
            </w:tcBorders>
            <w:shd w:val="clear" w:color="auto" w:fill="auto"/>
            <w:hideMark/>
          </w:tcPr>
          <w:p w14:paraId="11CF7FE0" w14:textId="77777777" w:rsidR="001A28E9" w:rsidRPr="001672B5" w:rsidRDefault="001A28E9" w:rsidP="001A28E9">
            <w:pPr>
              <w:spacing w:after="0" w:line="240" w:lineRule="auto"/>
              <w:rPr>
                <w:rFonts w:ascii="Museo Sans Cond 300" w:eastAsia="Times New Roman" w:hAnsi="Museo Sans Cond 300" w:cs="Calibri"/>
                <w:color w:val="000000"/>
                <w:sz w:val="20"/>
                <w:szCs w:val="20"/>
                <w:lang w:eastAsia="hu-HU"/>
              </w:rPr>
            </w:pPr>
            <w:r w:rsidRPr="001672B5">
              <w:rPr>
                <w:rFonts w:ascii="Museo Sans Cond 300" w:eastAsia="Times New Roman" w:hAnsi="Museo Sans Cond 300" w:cs="Calibri"/>
                <w:color w:val="000000"/>
                <w:sz w:val="20"/>
                <w:szCs w:val="20"/>
                <w:lang w:eastAsia="hu-HU"/>
              </w:rPr>
              <w:t xml:space="preserve">Afganisztán, Algéria, </w:t>
            </w:r>
            <w:proofErr w:type="spellStart"/>
            <w:r w:rsidRPr="001672B5">
              <w:rPr>
                <w:rFonts w:ascii="Museo Sans Cond 300" w:eastAsia="Times New Roman" w:hAnsi="Museo Sans Cond 300" w:cs="Calibri"/>
                <w:color w:val="000000"/>
                <w:sz w:val="20"/>
                <w:szCs w:val="20"/>
                <w:lang w:eastAsia="hu-HU"/>
              </w:rPr>
              <w:t>Anguilla</w:t>
            </w:r>
            <w:proofErr w:type="spellEnd"/>
            <w:r w:rsidRPr="001672B5">
              <w:rPr>
                <w:rFonts w:ascii="Museo Sans Cond 300" w:eastAsia="Times New Roman" w:hAnsi="Museo Sans Cond 300" w:cs="Calibri"/>
                <w:color w:val="000000"/>
                <w:sz w:val="20"/>
                <w:szCs w:val="20"/>
                <w:lang w:eastAsia="hu-HU"/>
              </w:rPr>
              <w:t>, Antigua és Barbuda, Benin, Bissau-Guinea, Brit Virgin-</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Burkina Faso, , </w:t>
            </w:r>
            <w:proofErr w:type="spellStart"/>
            <w:r w:rsidRPr="001672B5">
              <w:rPr>
                <w:rFonts w:ascii="Museo Sans Cond 300" w:eastAsia="Times New Roman" w:hAnsi="Museo Sans Cond 300" w:cs="Calibri"/>
                <w:color w:val="000000"/>
                <w:sz w:val="20"/>
                <w:szCs w:val="20"/>
                <w:lang w:eastAsia="hu-HU"/>
              </w:rPr>
              <w:t>Comores-szk</w:t>
            </w:r>
            <w:proofErr w:type="spellEnd"/>
            <w:r w:rsidRPr="001672B5">
              <w:rPr>
                <w:rFonts w:ascii="Museo Sans Cond 300" w:eastAsia="Times New Roman" w:hAnsi="Museo Sans Cond 300" w:cs="Calibri"/>
                <w:color w:val="000000"/>
                <w:sz w:val="20"/>
                <w:szCs w:val="20"/>
                <w:lang w:eastAsia="hu-HU"/>
              </w:rPr>
              <w:t xml:space="preserve">., Csád, Diego </w:t>
            </w:r>
            <w:proofErr w:type="spellStart"/>
            <w:r w:rsidRPr="001672B5">
              <w:rPr>
                <w:rFonts w:ascii="Museo Sans Cond 300" w:eastAsia="Times New Roman" w:hAnsi="Museo Sans Cond 300" w:cs="Calibri"/>
                <w:color w:val="000000"/>
                <w:sz w:val="20"/>
                <w:szCs w:val="20"/>
                <w:lang w:eastAsia="hu-HU"/>
              </w:rPr>
              <w:t>Garcia</w:t>
            </w:r>
            <w:proofErr w:type="spellEnd"/>
            <w:r w:rsidRPr="001672B5">
              <w:rPr>
                <w:rFonts w:ascii="Museo Sans Cond 300" w:eastAsia="Times New Roman" w:hAnsi="Museo Sans Cond 300" w:cs="Calibri"/>
                <w:color w:val="000000"/>
                <w:sz w:val="20"/>
                <w:szCs w:val="20"/>
                <w:lang w:eastAsia="hu-HU"/>
              </w:rPr>
              <w:t xml:space="preserve">, Dzsibuti, Egyenlítői Guinea, Elefántcsontpart, Eritrea, Észak-Mariana </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Etiópia, Falkland-</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Fidzsi-</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Gabon, Gambia, </w:t>
            </w:r>
            <w:proofErr w:type="spellStart"/>
            <w:r w:rsidRPr="001672B5">
              <w:rPr>
                <w:rFonts w:ascii="Museo Sans Cond 300" w:eastAsia="Times New Roman" w:hAnsi="Museo Sans Cond 300" w:cs="Calibri"/>
                <w:color w:val="000000"/>
                <w:sz w:val="20"/>
                <w:szCs w:val="20"/>
                <w:lang w:eastAsia="hu-HU"/>
              </w:rPr>
              <w:t>Ghana</w:t>
            </w:r>
            <w:proofErr w:type="spellEnd"/>
            <w:r w:rsidRPr="001672B5">
              <w:rPr>
                <w:rFonts w:ascii="Museo Sans Cond 300" w:eastAsia="Times New Roman" w:hAnsi="Museo Sans Cond 300" w:cs="Calibri"/>
                <w:color w:val="000000"/>
                <w:sz w:val="20"/>
                <w:szCs w:val="20"/>
                <w:lang w:eastAsia="hu-HU"/>
              </w:rPr>
              <w:t xml:space="preserve">, Guinea, Haiti, Honduras, Kamerun, Kiribati, Kongó, Kongói </w:t>
            </w:r>
            <w:proofErr w:type="spellStart"/>
            <w:r w:rsidRPr="001672B5">
              <w:rPr>
                <w:rFonts w:ascii="Museo Sans Cond 300" w:eastAsia="Times New Roman" w:hAnsi="Museo Sans Cond 300" w:cs="Calibri"/>
                <w:color w:val="000000"/>
                <w:sz w:val="20"/>
                <w:szCs w:val="20"/>
                <w:lang w:eastAsia="hu-HU"/>
              </w:rPr>
              <w:t>Demikratikus</w:t>
            </w:r>
            <w:proofErr w:type="spellEnd"/>
            <w:r w:rsidRPr="001672B5">
              <w:rPr>
                <w:rFonts w:ascii="Museo Sans Cond 300" w:eastAsia="Times New Roman" w:hAnsi="Museo Sans Cond 300" w:cs="Calibri"/>
                <w:color w:val="000000"/>
                <w:sz w:val="20"/>
                <w:szCs w:val="20"/>
                <w:lang w:eastAsia="hu-HU"/>
              </w:rPr>
              <w:t xml:space="preserve"> Köztársaság, Koreai NDK, Közép-Afrikai Köztársaság, Kuba, </w:t>
            </w:r>
            <w:proofErr w:type="spellStart"/>
            <w:r w:rsidRPr="001672B5">
              <w:rPr>
                <w:rFonts w:ascii="Museo Sans Cond 300" w:eastAsia="Times New Roman" w:hAnsi="Museo Sans Cond 300" w:cs="Calibri"/>
                <w:color w:val="000000"/>
                <w:sz w:val="20"/>
                <w:szCs w:val="20"/>
                <w:lang w:eastAsia="hu-HU"/>
              </w:rPr>
              <w:t>Leshoto</w:t>
            </w:r>
            <w:proofErr w:type="spellEnd"/>
            <w:r w:rsidRPr="001672B5">
              <w:rPr>
                <w:rFonts w:ascii="Museo Sans Cond 300" w:eastAsia="Times New Roman" w:hAnsi="Museo Sans Cond 300" w:cs="Calibri"/>
                <w:color w:val="000000"/>
                <w:sz w:val="20"/>
                <w:szCs w:val="20"/>
                <w:lang w:eastAsia="hu-HU"/>
              </w:rPr>
              <w:t>, Libéria, Líbia, Madagaszkár, Malawi, Maldív-</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Mali, Marshall-</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Mauritánia, Mianmar (Burma), Midway-</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Mikronézia, </w:t>
            </w:r>
            <w:proofErr w:type="spellStart"/>
            <w:r w:rsidRPr="001672B5">
              <w:rPr>
                <w:rFonts w:ascii="Museo Sans Cond 300" w:eastAsia="Times New Roman" w:hAnsi="Museo Sans Cond 300" w:cs="Calibri"/>
                <w:color w:val="000000"/>
                <w:sz w:val="20"/>
                <w:szCs w:val="20"/>
                <w:lang w:eastAsia="hu-HU"/>
              </w:rPr>
              <w:t>Monserat</w:t>
            </w:r>
            <w:proofErr w:type="spellEnd"/>
            <w:r w:rsidRPr="001672B5">
              <w:rPr>
                <w:rFonts w:ascii="Museo Sans Cond 300" w:eastAsia="Times New Roman" w:hAnsi="Museo Sans Cond 300" w:cs="Calibri"/>
                <w:color w:val="000000"/>
                <w:sz w:val="20"/>
                <w:szCs w:val="20"/>
                <w:lang w:eastAsia="hu-HU"/>
              </w:rPr>
              <w:t xml:space="preserve">, Mozambik, Nauru, Niger, </w:t>
            </w:r>
            <w:proofErr w:type="spellStart"/>
            <w:r w:rsidRPr="001672B5">
              <w:rPr>
                <w:rFonts w:ascii="Museo Sans Cond 300" w:eastAsia="Times New Roman" w:hAnsi="Museo Sans Cond 300" w:cs="Calibri"/>
                <w:color w:val="000000"/>
                <w:sz w:val="20"/>
                <w:szCs w:val="20"/>
                <w:lang w:eastAsia="hu-HU"/>
              </w:rPr>
              <w:t>Niue</w:t>
            </w:r>
            <w:proofErr w:type="spellEnd"/>
            <w:r w:rsidRPr="001672B5">
              <w:rPr>
                <w:rFonts w:ascii="Museo Sans Cond 300" w:eastAsia="Times New Roman" w:hAnsi="Museo Sans Cond 300" w:cs="Calibri"/>
                <w:color w:val="000000"/>
                <w:sz w:val="20"/>
                <w:szCs w:val="20"/>
                <w:lang w:eastAsia="hu-HU"/>
              </w:rPr>
              <w:t xml:space="preserve">, Norfolk-sziget, Nyugat-Szahara, Palau, Pápua Új Guinea, </w:t>
            </w:r>
            <w:proofErr w:type="spellStart"/>
            <w:r w:rsidRPr="001672B5">
              <w:rPr>
                <w:rFonts w:ascii="Museo Sans Cond 300" w:eastAsia="Times New Roman" w:hAnsi="Museo Sans Cond 300" w:cs="Calibri"/>
                <w:color w:val="000000"/>
                <w:sz w:val="20"/>
                <w:szCs w:val="20"/>
                <w:lang w:eastAsia="hu-HU"/>
              </w:rPr>
              <w:t>Pitcairn-szk</w:t>
            </w:r>
            <w:proofErr w:type="spellEnd"/>
            <w:r w:rsidRPr="001672B5">
              <w:rPr>
                <w:rFonts w:ascii="Museo Sans Cond 300" w:eastAsia="Times New Roman" w:hAnsi="Museo Sans Cond 300" w:cs="Calibri"/>
                <w:color w:val="000000"/>
                <w:sz w:val="20"/>
                <w:szCs w:val="20"/>
                <w:lang w:eastAsia="hu-HU"/>
              </w:rPr>
              <w:t xml:space="preserve">., Ruanda, Sao </w:t>
            </w:r>
            <w:proofErr w:type="spellStart"/>
            <w:r w:rsidRPr="001672B5">
              <w:rPr>
                <w:rFonts w:ascii="Museo Sans Cond 300" w:eastAsia="Times New Roman" w:hAnsi="Museo Sans Cond 300" w:cs="Calibri"/>
                <w:color w:val="000000"/>
                <w:sz w:val="20"/>
                <w:szCs w:val="20"/>
                <w:lang w:eastAsia="hu-HU"/>
              </w:rPr>
              <w:t>Tome</w:t>
            </w:r>
            <w:proofErr w:type="spellEnd"/>
            <w:r w:rsidRPr="001672B5">
              <w:rPr>
                <w:rFonts w:ascii="Museo Sans Cond 300" w:eastAsia="Times New Roman" w:hAnsi="Museo Sans Cond 300" w:cs="Calibri"/>
                <w:color w:val="000000"/>
                <w:sz w:val="20"/>
                <w:szCs w:val="20"/>
                <w:lang w:eastAsia="hu-HU"/>
              </w:rPr>
              <w:t xml:space="preserve"> és Principe, Seychelle-</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Sierra Leone, Suriname, Szamoa, Szenegál, SzentIlona, Szent Kitts és Nevis, Szent Lucia, Szent Pierre és </w:t>
            </w:r>
            <w:proofErr w:type="spellStart"/>
            <w:r w:rsidRPr="001672B5">
              <w:rPr>
                <w:rFonts w:ascii="Museo Sans Cond 300" w:eastAsia="Times New Roman" w:hAnsi="Museo Sans Cond 300" w:cs="Calibri"/>
                <w:color w:val="000000"/>
                <w:sz w:val="20"/>
                <w:szCs w:val="20"/>
                <w:lang w:eastAsia="hu-HU"/>
              </w:rPr>
              <w:t>Miguelon</w:t>
            </w:r>
            <w:proofErr w:type="spellEnd"/>
            <w:r w:rsidRPr="001672B5">
              <w:rPr>
                <w:rFonts w:ascii="Museo Sans Cond 300" w:eastAsia="Times New Roman" w:hAnsi="Museo Sans Cond 300" w:cs="Calibri"/>
                <w:color w:val="000000"/>
                <w:sz w:val="20"/>
                <w:szCs w:val="20"/>
                <w:lang w:eastAsia="hu-HU"/>
              </w:rPr>
              <w:t xml:space="preserve">, Szomália, Tanzánia, Togo, </w:t>
            </w:r>
            <w:proofErr w:type="spellStart"/>
            <w:r w:rsidRPr="001672B5">
              <w:rPr>
                <w:rFonts w:ascii="Museo Sans Cond 300" w:eastAsia="Times New Roman" w:hAnsi="Museo Sans Cond 300" w:cs="Calibri"/>
                <w:color w:val="000000"/>
                <w:sz w:val="20"/>
                <w:szCs w:val="20"/>
                <w:lang w:eastAsia="hu-HU"/>
              </w:rPr>
              <w:t>Tokelau</w:t>
            </w:r>
            <w:proofErr w:type="spellEnd"/>
            <w:r w:rsidRPr="001672B5">
              <w:rPr>
                <w:rFonts w:ascii="Museo Sans Cond 300" w:eastAsia="Times New Roman" w:hAnsi="Museo Sans Cond 300" w:cs="Calibri"/>
                <w:color w:val="000000"/>
                <w:sz w:val="20"/>
                <w:szCs w:val="20"/>
                <w:lang w:eastAsia="hu-HU"/>
              </w:rPr>
              <w:t xml:space="preserve">, Tonga, Tunézia, </w:t>
            </w:r>
            <w:proofErr w:type="spellStart"/>
            <w:r w:rsidRPr="001672B5">
              <w:rPr>
                <w:rFonts w:ascii="Museo Sans Cond 300" w:eastAsia="Times New Roman" w:hAnsi="Museo Sans Cond 300" w:cs="Calibri"/>
                <w:color w:val="000000"/>
                <w:sz w:val="20"/>
                <w:szCs w:val="20"/>
                <w:lang w:eastAsia="hu-HU"/>
              </w:rPr>
              <w:t>Turks</w:t>
            </w:r>
            <w:proofErr w:type="spellEnd"/>
            <w:r w:rsidRPr="001672B5">
              <w:rPr>
                <w:rFonts w:ascii="Museo Sans Cond 300" w:eastAsia="Times New Roman" w:hAnsi="Museo Sans Cond 300" w:cs="Calibri"/>
                <w:color w:val="000000"/>
                <w:sz w:val="20"/>
                <w:szCs w:val="20"/>
                <w:lang w:eastAsia="hu-HU"/>
              </w:rPr>
              <w:t xml:space="preserve"> és </w:t>
            </w:r>
            <w:proofErr w:type="spellStart"/>
            <w:r w:rsidRPr="001672B5">
              <w:rPr>
                <w:rFonts w:ascii="Museo Sans Cond 300" w:eastAsia="Times New Roman" w:hAnsi="Museo Sans Cond 300" w:cs="Calibri"/>
                <w:color w:val="000000"/>
                <w:sz w:val="20"/>
                <w:szCs w:val="20"/>
                <w:lang w:eastAsia="hu-HU"/>
              </w:rPr>
              <w:t>Caicos</w:t>
            </w:r>
            <w:proofErr w:type="spellEnd"/>
            <w:r w:rsidRPr="001672B5">
              <w:rPr>
                <w:rFonts w:ascii="Museo Sans Cond 300" w:eastAsia="Times New Roman" w:hAnsi="Museo Sans Cond 300" w:cs="Calibri"/>
                <w:color w:val="000000"/>
                <w:sz w:val="20"/>
                <w:szCs w:val="20"/>
                <w:lang w:eastAsia="hu-HU"/>
              </w:rPr>
              <w:t xml:space="preserve"> </w:t>
            </w:r>
            <w:proofErr w:type="spellStart"/>
            <w:r w:rsidRPr="001672B5">
              <w:rPr>
                <w:rFonts w:ascii="Museo Sans Cond 300" w:eastAsia="Times New Roman" w:hAnsi="Museo Sans Cond 300" w:cs="Calibri"/>
                <w:color w:val="000000"/>
                <w:sz w:val="20"/>
                <w:szCs w:val="20"/>
                <w:lang w:eastAsia="hu-HU"/>
              </w:rPr>
              <w:t>szk</w:t>
            </w:r>
            <w:proofErr w:type="spellEnd"/>
            <w:r w:rsidRPr="001672B5">
              <w:rPr>
                <w:rFonts w:ascii="Museo Sans Cond 300" w:eastAsia="Times New Roman" w:hAnsi="Museo Sans Cond 300" w:cs="Calibri"/>
                <w:color w:val="000000"/>
                <w:sz w:val="20"/>
                <w:szCs w:val="20"/>
                <w:lang w:eastAsia="hu-HU"/>
              </w:rPr>
              <w:t xml:space="preserve">., Tuvalu, Uganda, Vanuatu, </w:t>
            </w:r>
            <w:proofErr w:type="spellStart"/>
            <w:r w:rsidRPr="001672B5">
              <w:rPr>
                <w:rFonts w:ascii="Museo Sans Cond 300" w:eastAsia="Times New Roman" w:hAnsi="Museo Sans Cond 300" w:cs="Calibri"/>
                <w:color w:val="000000"/>
                <w:sz w:val="20"/>
                <w:szCs w:val="20"/>
                <w:lang w:eastAsia="hu-HU"/>
              </w:rPr>
              <w:t>Wake-szk</w:t>
            </w:r>
            <w:proofErr w:type="spellEnd"/>
            <w:r w:rsidRPr="001672B5">
              <w:rPr>
                <w:rFonts w:ascii="Museo Sans Cond 300" w:eastAsia="Times New Roman" w:hAnsi="Museo Sans Cond 300" w:cs="Calibri"/>
                <w:color w:val="000000"/>
                <w:sz w:val="20"/>
                <w:szCs w:val="20"/>
                <w:lang w:eastAsia="hu-HU"/>
              </w:rPr>
              <w:t xml:space="preserve">., Wallis és </w:t>
            </w:r>
            <w:proofErr w:type="spellStart"/>
            <w:r w:rsidRPr="001672B5">
              <w:rPr>
                <w:rFonts w:ascii="Museo Sans Cond 300" w:eastAsia="Times New Roman" w:hAnsi="Museo Sans Cond 300" w:cs="Calibri"/>
                <w:color w:val="000000"/>
                <w:sz w:val="20"/>
                <w:szCs w:val="20"/>
                <w:lang w:eastAsia="hu-HU"/>
              </w:rPr>
              <w:t>Futuna</w:t>
            </w:r>
            <w:proofErr w:type="spellEnd"/>
            <w:r w:rsidRPr="001672B5">
              <w:rPr>
                <w:rFonts w:ascii="Museo Sans Cond 300" w:eastAsia="Times New Roman" w:hAnsi="Museo Sans Cond 300" w:cs="Calibri"/>
                <w:color w:val="000000"/>
                <w:sz w:val="20"/>
                <w:szCs w:val="20"/>
                <w:lang w:eastAsia="hu-HU"/>
              </w:rPr>
              <w:t>, Zambia, Zanzibár, Zimbabwe, Zöldfoki Köztársaság</w:t>
            </w:r>
          </w:p>
        </w:tc>
      </w:tr>
    </w:tbl>
    <w:p w14:paraId="48CA3075" w14:textId="77777777" w:rsidR="001A28E9" w:rsidRPr="001672B5" w:rsidRDefault="001A28E9" w:rsidP="001A28E9">
      <w:pPr>
        <w:spacing w:after="0"/>
        <w:rPr>
          <w:rFonts w:ascii="Museo Sans Cond 300" w:hAnsi="Museo Sans Cond 300"/>
          <w:sz w:val="24"/>
        </w:rPr>
      </w:pPr>
    </w:p>
    <w:p w14:paraId="0FB1E740" w14:textId="77777777" w:rsidR="00264598" w:rsidRDefault="00264598" w:rsidP="001672B5">
      <w:pPr>
        <w:spacing w:after="0"/>
        <w:outlineLvl w:val="0"/>
        <w:rPr>
          <w:rFonts w:ascii="Museo Sans Cond 300" w:hAnsi="Museo Sans Cond 300"/>
          <w:b/>
          <w:sz w:val="24"/>
        </w:rPr>
      </w:pPr>
    </w:p>
    <w:p w14:paraId="3701478F" w14:textId="77777777" w:rsidR="00683D6A" w:rsidRDefault="00683D6A">
      <w:pPr>
        <w:spacing w:after="0" w:line="240" w:lineRule="auto"/>
        <w:rPr>
          <w:rFonts w:ascii="Museo Sans Cond 300" w:hAnsi="Museo Sans Cond 300"/>
          <w:b/>
          <w:sz w:val="24"/>
        </w:rPr>
      </w:pPr>
      <w:r>
        <w:rPr>
          <w:rFonts w:ascii="Museo Sans Cond 300" w:hAnsi="Museo Sans Cond 300"/>
          <w:b/>
          <w:sz w:val="24"/>
        </w:rPr>
        <w:br w:type="page"/>
      </w:r>
    </w:p>
    <w:p w14:paraId="47231376" w14:textId="77777777" w:rsidR="001A28E9" w:rsidRPr="001672B5" w:rsidRDefault="001A28E9" w:rsidP="001672B5">
      <w:pPr>
        <w:spacing w:after="0"/>
        <w:outlineLvl w:val="0"/>
        <w:rPr>
          <w:rFonts w:ascii="Museo Sans Cond 300" w:hAnsi="Museo Sans Cond 300"/>
          <w:b/>
          <w:sz w:val="24"/>
        </w:rPr>
      </w:pPr>
      <w:r w:rsidRPr="001672B5">
        <w:rPr>
          <w:rFonts w:ascii="Museo Sans Cond 300" w:hAnsi="Museo Sans Cond 300"/>
          <w:b/>
          <w:sz w:val="24"/>
        </w:rPr>
        <w:lastRenderedPageBreak/>
        <w:t>Műholdas szolgáltatások hívásdíjai</w:t>
      </w:r>
    </w:p>
    <w:tbl>
      <w:tblPr>
        <w:tblW w:w="6420" w:type="dxa"/>
        <w:tblInd w:w="57" w:type="dxa"/>
        <w:tblCellMar>
          <w:left w:w="70" w:type="dxa"/>
          <w:right w:w="70" w:type="dxa"/>
        </w:tblCellMar>
        <w:tblLook w:val="04A0" w:firstRow="1" w:lastRow="0" w:firstColumn="1" w:lastColumn="0" w:noHBand="0" w:noVBand="1"/>
      </w:tblPr>
      <w:tblGrid>
        <w:gridCol w:w="1720"/>
        <w:gridCol w:w="1520"/>
        <w:gridCol w:w="1240"/>
        <w:gridCol w:w="700"/>
        <w:gridCol w:w="1240"/>
      </w:tblGrid>
      <w:tr w:rsidR="001A28E9" w:rsidRPr="001026D5" w14:paraId="1A772941" w14:textId="77777777" w:rsidTr="001A28E9">
        <w:trPr>
          <w:trHeight w:val="240"/>
        </w:trPr>
        <w:tc>
          <w:tcPr>
            <w:tcW w:w="1720" w:type="dxa"/>
            <w:tcBorders>
              <w:top w:val="single" w:sz="4" w:space="0" w:color="auto"/>
              <w:left w:val="single" w:sz="4" w:space="0" w:color="auto"/>
              <w:bottom w:val="single" w:sz="4" w:space="0" w:color="auto"/>
              <w:right w:val="single" w:sz="4" w:space="0" w:color="auto"/>
            </w:tcBorders>
            <w:shd w:val="clear" w:color="auto" w:fill="auto"/>
            <w:hideMark/>
          </w:tcPr>
          <w:p w14:paraId="27AE7FE4"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Név</w:t>
            </w:r>
          </w:p>
        </w:tc>
        <w:tc>
          <w:tcPr>
            <w:tcW w:w="1520" w:type="dxa"/>
            <w:tcBorders>
              <w:top w:val="single" w:sz="4" w:space="0" w:color="auto"/>
              <w:left w:val="nil"/>
              <w:bottom w:val="single" w:sz="4" w:space="0" w:color="auto"/>
              <w:right w:val="single" w:sz="4" w:space="0" w:color="auto"/>
            </w:tcBorders>
            <w:shd w:val="clear" w:color="auto" w:fill="auto"/>
            <w:noWrap/>
            <w:hideMark/>
          </w:tcPr>
          <w:p w14:paraId="6C6D287D"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240" w:type="dxa"/>
            <w:tcBorders>
              <w:top w:val="single" w:sz="4" w:space="0" w:color="auto"/>
              <w:left w:val="nil"/>
              <w:bottom w:val="single" w:sz="4" w:space="0" w:color="auto"/>
              <w:right w:val="single" w:sz="4" w:space="0" w:color="auto"/>
            </w:tcBorders>
            <w:shd w:val="clear" w:color="auto" w:fill="auto"/>
            <w:hideMark/>
          </w:tcPr>
          <w:p w14:paraId="32B73B5F"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0" w:type="dxa"/>
            <w:tcBorders>
              <w:top w:val="single" w:sz="4" w:space="0" w:color="auto"/>
              <w:left w:val="nil"/>
              <w:bottom w:val="single" w:sz="4" w:space="0" w:color="auto"/>
              <w:right w:val="single" w:sz="4" w:space="0" w:color="auto"/>
            </w:tcBorders>
            <w:shd w:val="clear" w:color="auto" w:fill="auto"/>
            <w:hideMark/>
          </w:tcPr>
          <w:p w14:paraId="3A6D7E02"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40" w:type="dxa"/>
            <w:tcBorders>
              <w:top w:val="single" w:sz="4" w:space="0" w:color="auto"/>
              <w:left w:val="nil"/>
              <w:bottom w:val="single" w:sz="4" w:space="0" w:color="auto"/>
              <w:right w:val="single" w:sz="4" w:space="0" w:color="auto"/>
            </w:tcBorders>
            <w:shd w:val="clear" w:color="auto" w:fill="auto"/>
            <w:hideMark/>
          </w:tcPr>
          <w:p w14:paraId="1587EC0B" w14:textId="77777777" w:rsidR="001A28E9" w:rsidRPr="00F67A8B" w:rsidRDefault="001A28E9" w:rsidP="001A28E9">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9D3437" w:rsidRPr="001026D5" w14:paraId="042999D8" w14:textId="77777777" w:rsidTr="001A28E9">
        <w:trPr>
          <w:trHeight w:val="240"/>
        </w:trPr>
        <w:tc>
          <w:tcPr>
            <w:tcW w:w="1720" w:type="dxa"/>
            <w:tcBorders>
              <w:top w:val="nil"/>
              <w:left w:val="single" w:sz="4" w:space="0" w:color="auto"/>
              <w:bottom w:val="single" w:sz="4" w:space="0" w:color="auto"/>
              <w:right w:val="single" w:sz="4" w:space="0" w:color="auto"/>
            </w:tcBorders>
            <w:shd w:val="clear" w:color="auto" w:fill="auto"/>
            <w:hideMark/>
          </w:tcPr>
          <w:p w14:paraId="6876727C"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proofErr w:type="spellStart"/>
            <w:r w:rsidRPr="00F67A8B">
              <w:rPr>
                <w:rFonts w:ascii="Museo Sans Cond 300" w:eastAsia="Times New Roman" w:hAnsi="Museo Sans Cond 300" w:cs="Calibri"/>
                <w:color w:val="000000"/>
                <w:sz w:val="20"/>
                <w:szCs w:val="20"/>
                <w:lang w:eastAsia="hu-HU"/>
              </w:rPr>
              <w:t>Inmarsat</w:t>
            </w:r>
            <w:proofErr w:type="spellEnd"/>
          </w:p>
        </w:tc>
        <w:tc>
          <w:tcPr>
            <w:tcW w:w="1520" w:type="dxa"/>
            <w:tcBorders>
              <w:top w:val="nil"/>
              <w:left w:val="nil"/>
              <w:bottom w:val="single" w:sz="4" w:space="0" w:color="auto"/>
              <w:right w:val="single" w:sz="4" w:space="0" w:color="auto"/>
            </w:tcBorders>
            <w:shd w:val="clear" w:color="auto" w:fill="auto"/>
            <w:noWrap/>
            <w:hideMark/>
          </w:tcPr>
          <w:p w14:paraId="2312F104"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28B4E47F"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1 102,3622 Ft</w:t>
            </w:r>
          </w:p>
        </w:tc>
        <w:tc>
          <w:tcPr>
            <w:tcW w:w="700" w:type="dxa"/>
            <w:tcBorders>
              <w:top w:val="nil"/>
              <w:left w:val="nil"/>
              <w:bottom w:val="single" w:sz="4" w:space="0" w:color="auto"/>
              <w:right w:val="single" w:sz="4" w:space="0" w:color="auto"/>
            </w:tcBorders>
            <w:shd w:val="clear" w:color="auto" w:fill="auto"/>
            <w:hideMark/>
          </w:tcPr>
          <w:p w14:paraId="3EAE9EE6" w14:textId="77777777" w:rsidR="009D3437" w:rsidRPr="00F67A8B" w:rsidRDefault="009D3437"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4C12B153" w14:textId="77777777" w:rsidR="009D3437" w:rsidRPr="00F67A8B" w:rsidRDefault="009D3437"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1 400 Ft</w:t>
            </w:r>
          </w:p>
        </w:tc>
      </w:tr>
      <w:tr w:rsidR="009D3437" w:rsidRPr="001026D5" w14:paraId="7D9BACEB" w14:textId="77777777" w:rsidTr="001A28E9">
        <w:trPr>
          <w:trHeight w:val="480"/>
        </w:trPr>
        <w:tc>
          <w:tcPr>
            <w:tcW w:w="1720" w:type="dxa"/>
            <w:tcBorders>
              <w:top w:val="nil"/>
              <w:left w:val="single" w:sz="4" w:space="0" w:color="auto"/>
              <w:bottom w:val="single" w:sz="4" w:space="0" w:color="auto"/>
              <w:right w:val="single" w:sz="4" w:space="0" w:color="auto"/>
            </w:tcBorders>
            <w:shd w:val="clear" w:color="auto" w:fill="auto"/>
            <w:hideMark/>
          </w:tcPr>
          <w:p w14:paraId="4AFF9B08"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proofErr w:type="spellStart"/>
            <w:r w:rsidRPr="00F67A8B">
              <w:rPr>
                <w:rFonts w:ascii="Museo Sans Cond 300" w:eastAsia="Times New Roman" w:hAnsi="Museo Sans Cond 300" w:cs="Calibri"/>
                <w:color w:val="000000"/>
                <w:sz w:val="20"/>
                <w:szCs w:val="20"/>
                <w:lang w:eastAsia="hu-HU"/>
              </w:rPr>
              <w:t>Iridium</w:t>
            </w:r>
            <w:proofErr w:type="spellEnd"/>
            <w:r w:rsidRPr="00F67A8B">
              <w:rPr>
                <w:rFonts w:ascii="Museo Sans Cond 300" w:eastAsia="Times New Roman" w:hAnsi="Museo Sans Cond 300" w:cs="Calibri"/>
                <w:color w:val="000000"/>
                <w:sz w:val="20"/>
                <w:szCs w:val="20"/>
                <w:lang w:eastAsia="hu-HU"/>
              </w:rPr>
              <w:t xml:space="preserve"> alapszolgáltatás</w:t>
            </w:r>
          </w:p>
        </w:tc>
        <w:tc>
          <w:tcPr>
            <w:tcW w:w="1520" w:type="dxa"/>
            <w:tcBorders>
              <w:top w:val="nil"/>
              <w:left w:val="nil"/>
              <w:bottom w:val="single" w:sz="4" w:space="0" w:color="auto"/>
              <w:right w:val="single" w:sz="4" w:space="0" w:color="auto"/>
            </w:tcBorders>
            <w:shd w:val="clear" w:color="auto" w:fill="auto"/>
            <w:noWrap/>
            <w:hideMark/>
          </w:tcPr>
          <w:p w14:paraId="4AEB5826"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41A18644"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944,8819 Ft</w:t>
            </w:r>
          </w:p>
        </w:tc>
        <w:tc>
          <w:tcPr>
            <w:tcW w:w="700" w:type="dxa"/>
            <w:tcBorders>
              <w:top w:val="nil"/>
              <w:left w:val="nil"/>
              <w:bottom w:val="single" w:sz="4" w:space="0" w:color="auto"/>
              <w:right w:val="single" w:sz="4" w:space="0" w:color="auto"/>
            </w:tcBorders>
            <w:shd w:val="clear" w:color="auto" w:fill="auto"/>
            <w:hideMark/>
          </w:tcPr>
          <w:p w14:paraId="6CA8BE16" w14:textId="77777777" w:rsidR="009D3437" w:rsidRPr="00F67A8B" w:rsidRDefault="009D3437"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2091349A" w14:textId="77777777" w:rsidR="009D3437" w:rsidRPr="00F67A8B" w:rsidRDefault="009D3437"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1 200 Ft</w:t>
            </w:r>
          </w:p>
        </w:tc>
      </w:tr>
      <w:tr w:rsidR="009D3437" w:rsidRPr="001026D5" w14:paraId="38BD53FB" w14:textId="77777777" w:rsidTr="001A28E9">
        <w:trPr>
          <w:trHeight w:val="480"/>
        </w:trPr>
        <w:tc>
          <w:tcPr>
            <w:tcW w:w="1720" w:type="dxa"/>
            <w:tcBorders>
              <w:top w:val="nil"/>
              <w:left w:val="single" w:sz="4" w:space="0" w:color="auto"/>
              <w:bottom w:val="single" w:sz="4" w:space="0" w:color="auto"/>
              <w:right w:val="single" w:sz="4" w:space="0" w:color="auto"/>
            </w:tcBorders>
            <w:shd w:val="clear" w:color="auto" w:fill="auto"/>
            <w:hideMark/>
          </w:tcPr>
          <w:p w14:paraId="58459D52"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proofErr w:type="spellStart"/>
            <w:r w:rsidRPr="00F67A8B">
              <w:rPr>
                <w:rFonts w:ascii="Museo Sans Cond 300" w:eastAsia="Times New Roman" w:hAnsi="Museo Sans Cond 300" w:cs="Calibri"/>
                <w:color w:val="000000"/>
                <w:sz w:val="20"/>
                <w:szCs w:val="20"/>
                <w:lang w:eastAsia="hu-HU"/>
              </w:rPr>
              <w:t>Ididium</w:t>
            </w:r>
            <w:proofErr w:type="spellEnd"/>
            <w:r w:rsidRPr="00F67A8B">
              <w:rPr>
                <w:rFonts w:ascii="Museo Sans Cond 300" w:eastAsia="Times New Roman" w:hAnsi="Museo Sans Cond 300" w:cs="Calibri"/>
                <w:color w:val="000000"/>
                <w:sz w:val="20"/>
                <w:szCs w:val="20"/>
                <w:lang w:eastAsia="hu-HU"/>
              </w:rPr>
              <w:t xml:space="preserve"> értéknövelt szolgáltatás</w:t>
            </w:r>
          </w:p>
        </w:tc>
        <w:tc>
          <w:tcPr>
            <w:tcW w:w="1520" w:type="dxa"/>
            <w:tcBorders>
              <w:top w:val="nil"/>
              <w:left w:val="nil"/>
              <w:bottom w:val="single" w:sz="4" w:space="0" w:color="auto"/>
              <w:right w:val="single" w:sz="4" w:space="0" w:color="auto"/>
            </w:tcBorders>
            <w:shd w:val="clear" w:color="auto" w:fill="auto"/>
            <w:noWrap/>
            <w:hideMark/>
          </w:tcPr>
          <w:p w14:paraId="01B126A3"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0423F883"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1 889,7638 Ft</w:t>
            </w:r>
          </w:p>
        </w:tc>
        <w:tc>
          <w:tcPr>
            <w:tcW w:w="700" w:type="dxa"/>
            <w:tcBorders>
              <w:top w:val="nil"/>
              <w:left w:val="nil"/>
              <w:bottom w:val="single" w:sz="4" w:space="0" w:color="auto"/>
              <w:right w:val="single" w:sz="4" w:space="0" w:color="auto"/>
            </w:tcBorders>
            <w:shd w:val="clear" w:color="auto" w:fill="auto"/>
            <w:hideMark/>
          </w:tcPr>
          <w:p w14:paraId="73015D08" w14:textId="77777777" w:rsidR="009D3437" w:rsidRPr="00F67A8B" w:rsidRDefault="009D3437"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165AE985" w14:textId="77777777" w:rsidR="009D3437" w:rsidRPr="00F67A8B" w:rsidRDefault="009D3437"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2 400 Ft</w:t>
            </w:r>
          </w:p>
        </w:tc>
      </w:tr>
      <w:tr w:rsidR="009D3437" w:rsidRPr="001026D5" w14:paraId="2991DD34" w14:textId="77777777" w:rsidTr="001A28E9">
        <w:trPr>
          <w:trHeight w:val="480"/>
        </w:trPr>
        <w:tc>
          <w:tcPr>
            <w:tcW w:w="1720" w:type="dxa"/>
            <w:tcBorders>
              <w:top w:val="nil"/>
              <w:left w:val="single" w:sz="4" w:space="0" w:color="auto"/>
              <w:bottom w:val="single" w:sz="4" w:space="0" w:color="auto"/>
              <w:right w:val="single" w:sz="4" w:space="0" w:color="auto"/>
            </w:tcBorders>
            <w:shd w:val="clear" w:color="auto" w:fill="auto"/>
            <w:hideMark/>
          </w:tcPr>
          <w:p w14:paraId="524B94A8"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proofErr w:type="spellStart"/>
            <w:r w:rsidRPr="00F67A8B">
              <w:rPr>
                <w:rFonts w:ascii="Museo Sans Cond 300" w:eastAsia="Times New Roman" w:hAnsi="Museo Sans Cond 300" w:cs="Calibri"/>
                <w:color w:val="000000"/>
                <w:sz w:val="20"/>
                <w:szCs w:val="20"/>
                <w:lang w:eastAsia="hu-HU"/>
              </w:rPr>
              <w:t>Thurayam</w:t>
            </w:r>
            <w:proofErr w:type="spellEnd"/>
            <w:r w:rsidRPr="00F67A8B">
              <w:rPr>
                <w:rFonts w:ascii="Museo Sans Cond 300" w:eastAsia="Times New Roman" w:hAnsi="Museo Sans Cond 300" w:cs="Calibri"/>
                <w:color w:val="000000"/>
                <w:sz w:val="20"/>
                <w:szCs w:val="20"/>
                <w:lang w:eastAsia="hu-HU"/>
              </w:rPr>
              <w:t xml:space="preserve"> </w:t>
            </w:r>
            <w:proofErr w:type="spellStart"/>
            <w:r w:rsidRPr="00F67A8B">
              <w:rPr>
                <w:rFonts w:ascii="Museo Sans Cond 300" w:eastAsia="Times New Roman" w:hAnsi="Museo Sans Cond 300" w:cs="Calibri"/>
                <w:color w:val="000000"/>
                <w:sz w:val="20"/>
                <w:szCs w:val="20"/>
                <w:lang w:eastAsia="hu-HU"/>
              </w:rPr>
              <w:t>Emsat</w:t>
            </w:r>
            <w:proofErr w:type="spellEnd"/>
            <w:r w:rsidRPr="00F67A8B">
              <w:rPr>
                <w:rFonts w:ascii="Museo Sans Cond 300" w:eastAsia="Times New Roman" w:hAnsi="Museo Sans Cond 300" w:cs="Calibri"/>
                <w:color w:val="000000"/>
                <w:sz w:val="20"/>
                <w:szCs w:val="20"/>
                <w:lang w:eastAsia="hu-HU"/>
              </w:rPr>
              <w:t xml:space="preserve"> </w:t>
            </w:r>
            <w:proofErr w:type="spellStart"/>
            <w:r w:rsidRPr="00F67A8B">
              <w:rPr>
                <w:rFonts w:ascii="Museo Sans Cond 300" w:eastAsia="Times New Roman" w:hAnsi="Museo Sans Cond 300" w:cs="Calibri"/>
                <w:color w:val="000000"/>
                <w:sz w:val="20"/>
                <w:szCs w:val="20"/>
                <w:lang w:eastAsia="hu-HU"/>
              </w:rPr>
              <w:t>Satellite</w:t>
            </w:r>
            <w:proofErr w:type="spellEnd"/>
          </w:p>
        </w:tc>
        <w:tc>
          <w:tcPr>
            <w:tcW w:w="1520" w:type="dxa"/>
            <w:tcBorders>
              <w:top w:val="nil"/>
              <w:left w:val="nil"/>
              <w:bottom w:val="single" w:sz="4" w:space="0" w:color="auto"/>
              <w:right w:val="single" w:sz="4" w:space="0" w:color="auto"/>
            </w:tcBorders>
            <w:shd w:val="clear" w:color="auto" w:fill="auto"/>
            <w:noWrap/>
            <w:hideMark/>
          </w:tcPr>
          <w:p w14:paraId="3892CE05" w14:textId="77777777" w:rsidR="009D3437" w:rsidRPr="00F67A8B" w:rsidRDefault="0089055F" w:rsidP="001A28E9">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72F65940"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629,9213 Ft</w:t>
            </w:r>
          </w:p>
        </w:tc>
        <w:tc>
          <w:tcPr>
            <w:tcW w:w="700" w:type="dxa"/>
            <w:tcBorders>
              <w:top w:val="nil"/>
              <w:left w:val="nil"/>
              <w:bottom w:val="single" w:sz="4" w:space="0" w:color="auto"/>
              <w:right w:val="single" w:sz="4" w:space="0" w:color="auto"/>
            </w:tcBorders>
            <w:shd w:val="clear" w:color="auto" w:fill="auto"/>
            <w:hideMark/>
          </w:tcPr>
          <w:p w14:paraId="6FCAD85E" w14:textId="77777777" w:rsidR="009D3437" w:rsidRPr="00F67A8B" w:rsidRDefault="009D3437"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53DB928C" w14:textId="77777777" w:rsidR="009D3437" w:rsidRPr="00F67A8B" w:rsidRDefault="009D3437"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800 Ft</w:t>
            </w:r>
          </w:p>
        </w:tc>
      </w:tr>
      <w:tr w:rsidR="009D3437" w:rsidRPr="001026D5" w14:paraId="796334A2" w14:textId="77777777" w:rsidTr="001A28E9">
        <w:trPr>
          <w:trHeight w:val="480"/>
        </w:trPr>
        <w:tc>
          <w:tcPr>
            <w:tcW w:w="1720" w:type="dxa"/>
            <w:tcBorders>
              <w:top w:val="nil"/>
              <w:left w:val="single" w:sz="4" w:space="0" w:color="auto"/>
              <w:bottom w:val="single" w:sz="4" w:space="0" w:color="auto"/>
              <w:right w:val="single" w:sz="4" w:space="0" w:color="auto"/>
            </w:tcBorders>
            <w:shd w:val="clear" w:color="auto" w:fill="auto"/>
            <w:hideMark/>
          </w:tcPr>
          <w:p w14:paraId="5BDFCD49" w14:textId="77777777" w:rsidR="009D3437" w:rsidRPr="00F67A8B" w:rsidRDefault="009D3437" w:rsidP="001A28E9">
            <w:pPr>
              <w:spacing w:after="0" w:line="240" w:lineRule="auto"/>
              <w:rPr>
                <w:rFonts w:ascii="Museo Sans Cond 300" w:eastAsia="Times New Roman" w:hAnsi="Museo Sans Cond 300" w:cs="Calibri"/>
                <w:color w:val="000000"/>
                <w:sz w:val="20"/>
                <w:szCs w:val="20"/>
                <w:lang w:eastAsia="hu-HU"/>
              </w:rPr>
            </w:pPr>
            <w:proofErr w:type="spellStart"/>
            <w:r w:rsidRPr="00F67A8B">
              <w:rPr>
                <w:rFonts w:ascii="Museo Sans Cond 300" w:eastAsia="Times New Roman" w:hAnsi="Museo Sans Cond 300" w:cs="Calibri"/>
                <w:color w:val="000000"/>
                <w:sz w:val="20"/>
                <w:szCs w:val="20"/>
                <w:lang w:eastAsia="hu-HU"/>
              </w:rPr>
              <w:t>Norway</w:t>
            </w:r>
            <w:proofErr w:type="spellEnd"/>
            <w:r w:rsidRPr="00F67A8B">
              <w:rPr>
                <w:rFonts w:ascii="Museo Sans Cond 300" w:eastAsia="Times New Roman" w:hAnsi="Museo Sans Cond 300" w:cs="Calibri"/>
                <w:color w:val="000000"/>
                <w:sz w:val="20"/>
                <w:szCs w:val="20"/>
                <w:lang w:eastAsia="hu-HU"/>
              </w:rPr>
              <w:t xml:space="preserve"> </w:t>
            </w:r>
            <w:proofErr w:type="spellStart"/>
            <w:r w:rsidRPr="00F67A8B">
              <w:rPr>
                <w:rFonts w:ascii="Museo Sans Cond 300" w:eastAsia="Times New Roman" w:hAnsi="Museo Sans Cond 300" w:cs="Calibri"/>
                <w:color w:val="000000"/>
                <w:sz w:val="20"/>
                <w:szCs w:val="20"/>
                <w:lang w:eastAsia="hu-HU"/>
              </w:rPr>
              <w:t>Maritime</w:t>
            </w:r>
            <w:proofErr w:type="spellEnd"/>
            <w:r w:rsidRPr="00F67A8B">
              <w:rPr>
                <w:rFonts w:ascii="Museo Sans Cond 300" w:eastAsia="Times New Roman" w:hAnsi="Museo Sans Cond 300" w:cs="Calibri"/>
                <w:color w:val="000000"/>
                <w:sz w:val="20"/>
                <w:szCs w:val="20"/>
                <w:lang w:eastAsia="hu-HU"/>
              </w:rPr>
              <w:t xml:space="preserve"> </w:t>
            </w:r>
            <w:proofErr w:type="spellStart"/>
            <w:r w:rsidRPr="00F67A8B">
              <w:rPr>
                <w:rFonts w:ascii="Museo Sans Cond 300" w:eastAsia="Times New Roman" w:hAnsi="Museo Sans Cond 300" w:cs="Calibri"/>
                <w:color w:val="000000"/>
                <w:sz w:val="20"/>
                <w:szCs w:val="20"/>
                <w:lang w:eastAsia="hu-HU"/>
              </w:rPr>
              <w:t>Communications</w:t>
            </w:r>
            <w:proofErr w:type="spellEnd"/>
          </w:p>
        </w:tc>
        <w:tc>
          <w:tcPr>
            <w:tcW w:w="1520" w:type="dxa"/>
            <w:tcBorders>
              <w:top w:val="nil"/>
              <w:left w:val="nil"/>
              <w:bottom w:val="single" w:sz="4" w:space="0" w:color="auto"/>
              <w:right w:val="single" w:sz="4" w:space="0" w:color="auto"/>
            </w:tcBorders>
            <w:shd w:val="clear" w:color="auto" w:fill="auto"/>
            <w:noWrap/>
            <w:hideMark/>
          </w:tcPr>
          <w:p w14:paraId="33D3489B" w14:textId="77777777" w:rsidR="009D3437" w:rsidRPr="00F67A8B" w:rsidRDefault="0089055F" w:rsidP="0089055F">
            <w:pPr>
              <w:spacing w:after="0" w:line="240" w:lineRule="auto"/>
              <w:rPr>
                <w:rFonts w:ascii="Museo Sans Cond 300" w:eastAsia="Times New Roman" w:hAnsi="Museo Sans Cond 300" w:cs="Calibri"/>
                <w:color w:val="000000"/>
                <w:sz w:val="20"/>
                <w:szCs w:val="20"/>
                <w:lang w:eastAsia="hu-HU"/>
              </w:rPr>
            </w:pPr>
            <w:r>
              <w:rPr>
                <w:rFonts w:ascii="Museo Sans Cond 300" w:eastAsia="Times New Roman" w:hAnsi="Museo Sans Cond 300" w:cs="Calibri"/>
                <w:color w:val="000000"/>
                <w:sz w:val="20"/>
                <w:szCs w:val="20"/>
                <w:lang w:eastAsia="hu-HU"/>
              </w:rPr>
              <w:t>percalapú*</w:t>
            </w:r>
          </w:p>
        </w:tc>
        <w:tc>
          <w:tcPr>
            <w:tcW w:w="1240" w:type="dxa"/>
            <w:tcBorders>
              <w:top w:val="nil"/>
              <w:left w:val="nil"/>
              <w:bottom w:val="single" w:sz="4" w:space="0" w:color="auto"/>
              <w:right w:val="single" w:sz="4" w:space="0" w:color="auto"/>
            </w:tcBorders>
            <w:shd w:val="clear" w:color="auto" w:fill="auto"/>
            <w:hideMark/>
          </w:tcPr>
          <w:p w14:paraId="4B95290A" w14:textId="77777777" w:rsidR="009D3437" w:rsidRPr="00F67A8B" w:rsidRDefault="009D3437"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314,9606 Ft</w:t>
            </w:r>
          </w:p>
        </w:tc>
        <w:tc>
          <w:tcPr>
            <w:tcW w:w="700" w:type="dxa"/>
            <w:tcBorders>
              <w:top w:val="nil"/>
              <w:left w:val="nil"/>
              <w:bottom w:val="single" w:sz="4" w:space="0" w:color="auto"/>
              <w:right w:val="single" w:sz="4" w:space="0" w:color="auto"/>
            </w:tcBorders>
            <w:shd w:val="clear" w:color="auto" w:fill="auto"/>
            <w:hideMark/>
          </w:tcPr>
          <w:p w14:paraId="34545075" w14:textId="77777777" w:rsidR="009D3437" w:rsidRPr="00F67A8B" w:rsidRDefault="009D3437"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1240" w:type="dxa"/>
            <w:tcBorders>
              <w:top w:val="nil"/>
              <w:left w:val="nil"/>
              <w:bottom w:val="single" w:sz="4" w:space="0" w:color="auto"/>
              <w:right w:val="single" w:sz="4" w:space="0" w:color="auto"/>
            </w:tcBorders>
            <w:shd w:val="clear" w:color="auto" w:fill="auto"/>
            <w:hideMark/>
          </w:tcPr>
          <w:p w14:paraId="219F5A98" w14:textId="77777777" w:rsidR="009D3437" w:rsidRPr="00F67A8B" w:rsidRDefault="009D3437" w:rsidP="008A1ADB">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400 Ft</w:t>
            </w:r>
          </w:p>
        </w:tc>
      </w:tr>
    </w:tbl>
    <w:p w14:paraId="6DE72CA0" w14:textId="77777777" w:rsidR="00765086" w:rsidRPr="001672B5" w:rsidRDefault="009D3437" w:rsidP="00346665">
      <w:pPr>
        <w:spacing w:after="0"/>
        <w:rPr>
          <w:rFonts w:ascii="Museo Sans Cond 300" w:hAnsi="Museo Sans Cond 300"/>
          <w:sz w:val="24"/>
          <w:u w:val="single"/>
        </w:rPr>
      </w:pPr>
      <w:r>
        <w:rPr>
          <w:rFonts w:ascii="Museo Sans Cond 300" w:hAnsi="Museo Sans Cond 300"/>
          <w:sz w:val="24"/>
          <w:u w:val="single"/>
        </w:rPr>
        <w:t>* minden megkezdett perc díjköteles</w:t>
      </w:r>
    </w:p>
    <w:p w14:paraId="58A7E70A" w14:textId="77777777" w:rsidR="00D965DB" w:rsidRPr="001672B5" w:rsidRDefault="00D965DB" w:rsidP="001672B5">
      <w:pPr>
        <w:spacing w:after="0"/>
        <w:outlineLvl w:val="0"/>
        <w:rPr>
          <w:rFonts w:ascii="Museo Sans Cond 300" w:hAnsi="Museo Sans Cond 300"/>
          <w:sz w:val="24"/>
        </w:rPr>
      </w:pPr>
      <w:r w:rsidRPr="001672B5">
        <w:rPr>
          <w:rFonts w:ascii="Museo Sans Cond 300" w:hAnsi="Museo Sans Cond 300"/>
          <w:sz w:val="24"/>
        </w:rPr>
        <w:t xml:space="preserve">Egyéb értéknövelt szolgáltatások nem érhetők el (pl. hangposta, ébresztő (193) </w:t>
      </w:r>
    </w:p>
    <w:p w14:paraId="3C5760A5" w14:textId="77777777" w:rsidR="00512EDD" w:rsidRPr="001672B5" w:rsidRDefault="00512EDD" w:rsidP="00D965DB">
      <w:pPr>
        <w:spacing w:after="0"/>
        <w:rPr>
          <w:rFonts w:ascii="Museo Sans Cond 300" w:hAnsi="Museo Sans Cond 300"/>
          <w:sz w:val="24"/>
        </w:rPr>
      </w:pPr>
    </w:p>
    <w:p w14:paraId="7F237700" w14:textId="77777777" w:rsidR="00512EDD" w:rsidRPr="001672B5" w:rsidRDefault="00512EDD" w:rsidP="00D965DB">
      <w:pPr>
        <w:spacing w:after="0"/>
        <w:rPr>
          <w:rFonts w:ascii="Museo Sans Cond 300" w:hAnsi="Museo Sans Cond 300"/>
          <w:sz w:val="24"/>
        </w:rPr>
      </w:pPr>
    </w:p>
    <w:p w14:paraId="0E992BC5" w14:textId="77777777" w:rsidR="00CD56EC" w:rsidRPr="001672B5" w:rsidRDefault="00F10DBC" w:rsidP="00A83248">
      <w:pPr>
        <w:pStyle w:val="EZ"/>
      </w:pPr>
      <w:bookmarkStart w:id="29" w:name="_Toc487634810"/>
      <w:r>
        <w:t xml:space="preserve">5. </w:t>
      </w:r>
      <w:r w:rsidR="00CD56EC" w:rsidRPr="001672B5">
        <w:t>Belépési díj</w:t>
      </w:r>
      <w:bookmarkEnd w:id="29"/>
    </w:p>
    <w:p w14:paraId="2530E648" w14:textId="77777777" w:rsidR="00CD56EC" w:rsidRPr="001672B5" w:rsidRDefault="00CD56EC" w:rsidP="00D965DB">
      <w:pPr>
        <w:spacing w:after="0"/>
        <w:rPr>
          <w:rFonts w:ascii="Museo Sans Cond 300" w:hAnsi="Museo Sans Cond 300"/>
          <w:sz w:val="24"/>
        </w:rPr>
      </w:pPr>
    </w:p>
    <w:p w14:paraId="5FFF1718" w14:textId="77777777" w:rsidR="00CD56EC" w:rsidRPr="001672B5" w:rsidRDefault="00CD56EC" w:rsidP="001672B5">
      <w:pPr>
        <w:spacing w:after="0"/>
        <w:outlineLvl w:val="0"/>
        <w:rPr>
          <w:rFonts w:ascii="Museo Sans Cond 300" w:hAnsi="Museo Sans Cond 300"/>
          <w:sz w:val="24"/>
        </w:rPr>
      </w:pPr>
      <w:r w:rsidRPr="001672B5">
        <w:rPr>
          <w:rFonts w:ascii="Museo Sans Cond 300" w:hAnsi="Museo Sans Cond 300"/>
          <w:sz w:val="24"/>
        </w:rPr>
        <w:t xml:space="preserve">A szolgáltató </w:t>
      </w:r>
      <w:r w:rsidR="00181802" w:rsidRPr="001672B5">
        <w:rPr>
          <w:rFonts w:ascii="Museo Sans Cond 300" w:hAnsi="Museo Sans Cond 300"/>
          <w:sz w:val="24"/>
        </w:rPr>
        <w:t xml:space="preserve">a </w:t>
      </w:r>
      <w:r w:rsidRPr="001672B5">
        <w:rPr>
          <w:rFonts w:ascii="Museo Sans Cond 300" w:hAnsi="Museo Sans Cond 300"/>
          <w:sz w:val="24"/>
        </w:rPr>
        <w:t>szolgált</w:t>
      </w:r>
      <w:r w:rsidR="00181802" w:rsidRPr="001672B5">
        <w:rPr>
          <w:rFonts w:ascii="Museo Sans Cond 300" w:hAnsi="Museo Sans Cond 300"/>
          <w:sz w:val="24"/>
        </w:rPr>
        <w:t>at</w:t>
      </w:r>
      <w:r w:rsidR="001D27F2" w:rsidRPr="001672B5">
        <w:rPr>
          <w:rFonts w:ascii="Museo Sans Cond 300" w:hAnsi="Museo Sans Cond 300"/>
          <w:sz w:val="24"/>
        </w:rPr>
        <w:t>ás létesítéskor nem számít fel telepítési vagy belépési díjat</w:t>
      </w:r>
      <w:r w:rsidRPr="001672B5">
        <w:rPr>
          <w:rFonts w:ascii="Museo Sans Cond 300" w:hAnsi="Museo Sans Cond 300"/>
          <w:sz w:val="24"/>
        </w:rPr>
        <w:t xml:space="preserve">. </w:t>
      </w:r>
    </w:p>
    <w:p w14:paraId="5825E3BC" w14:textId="77777777" w:rsidR="00CD56EC" w:rsidRPr="001672B5" w:rsidRDefault="00CD56EC" w:rsidP="00D965DB">
      <w:pPr>
        <w:spacing w:after="0"/>
        <w:rPr>
          <w:rFonts w:ascii="Museo Sans Cond 300" w:hAnsi="Museo Sans Cond 300"/>
          <w:sz w:val="24"/>
        </w:rPr>
      </w:pPr>
    </w:p>
    <w:p w14:paraId="409E9257" w14:textId="77777777" w:rsidR="00D965DB" w:rsidRPr="001672B5" w:rsidRDefault="00F10DBC" w:rsidP="00A83248">
      <w:pPr>
        <w:pStyle w:val="EZ"/>
      </w:pPr>
      <w:bookmarkStart w:id="30" w:name="_Toc487634811"/>
      <w:r>
        <w:t xml:space="preserve">6. </w:t>
      </w:r>
      <w:r w:rsidR="00D965DB" w:rsidRPr="001672B5">
        <w:t>Ügyfélszolgálati és helyszíni szolgáltatási díjak</w:t>
      </w:r>
      <w:bookmarkEnd w:id="30"/>
      <w:r w:rsidR="00D965DB" w:rsidRPr="001672B5">
        <w:t xml:space="preserve"> </w:t>
      </w:r>
    </w:p>
    <w:p w14:paraId="1E60F4CA" w14:textId="77777777" w:rsidR="00D965DB" w:rsidRPr="001672B5" w:rsidRDefault="00D965DB" w:rsidP="00D965DB">
      <w:pPr>
        <w:spacing w:after="0"/>
        <w:rPr>
          <w:rFonts w:ascii="Museo Sans Cond 300" w:hAnsi="Museo Sans Cond 300"/>
          <w:sz w:val="24"/>
        </w:rPr>
      </w:pPr>
    </w:p>
    <w:p w14:paraId="089BB36A" w14:textId="77777777" w:rsidR="00D965DB" w:rsidRPr="001672B5" w:rsidRDefault="00D965DB" w:rsidP="001672B5">
      <w:pPr>
        <w:spacing w:after="0"/>
        <w:outlineLvl w:val="0"/>
        <w:rPr>
          <w:rFonts w:ascii="Museo Sans Cond 300" w:hAnsi="Museo Sans Cond 300"/>
          <w:sz w:val="24"/>
          <w:u w:val="single"/>
        </w:rPr>
      </w:pPr>
      <w:r w:rsidRPr="001672B5">
        <w:rPr>
          <w:rFonts w:ascii="Museo Sans Cond 300" w:hAnsi="Museo Sans Cond 300"/>
          <w:sz w:val="24"/>
          <w:u w:val="single"/>
        </w:rPr>
        <w:t xml:space="preserve">Korlátozás, </w:t>
      </w:r>
      <w:r w:rsidR="00591CCA" w:rsidRPr="001672B5">
        <w:rPr>
          <w:rFonts w:ascii="Museo Sans Cond 300" w:hAnsi="Museo Sans Cond 300"/>
          <w:sz w:val="24"/>
          <w:u w:val="single"/>
        </w:rPr>
        <w:t xml:space="preserve">szünetelés </w:t>
      </w:r>
      <w:r w:rsidRPr="001672B5">
        <w:rPr>
          <w:rFonts w:ascii="Museo Sans Cond 300" w:hAnsi="Museo Sans Cond 300"/>
          <w:sz w:val="24"/>
          <w:u w:val="single"/>
        </w:rPr>
        <w:t>alatt fizetendő díjak:</w:t>
      </w:r>
    </w:p>
    <w:p w14:paraId="583EAEAA" w14:textId="77777777" w:rsidR="00D965DB" w:rsidRPr="001672B5" w:rsidRDefault="00D965DB" w:rsidP="00D965DB">
      <w:pPr>
        <w:pStyle w:val="Listaszerbekezds"/>
        <w:numPr>
          <w:ilvl w:val="0"/>
          <w:numId w:val="3"/>
        </w:numPr>
        <w:spacing w:after="0"/>
        <w:rPr>
          <w:rFonts w:ascii="Museo Sans Cond 300" w:hAnsi="Museo Sans Cond 300"/>
          <w:sz w:val="24"/>
        </w:rPr>
      </w:pPr>
      <w:r w:rsidRPr="001672B5">
        <w:rPr>
          <w:rFonts w:ascii="Museo Sans Cond 300" w:hAnsi="Museo Sans Cond 300"/>
          <w:sz w:val="24"/>
        </w:rPr>
        <w:t>korlátozás</w:t>
      </w:r>
      <w:r w:rsidR="00591CCA" w:rsidRPr="001672B5">
        <w:rPr>
          <w:rFonts w:ascii="Museo Sans Cond 300" w:hAnsi="Museo Sans Cond 300"/>
          <w:sz w:val="24"/>
        </w:rPr>
        <w:t xml:space="preserve"> alatt fizetendő </w:t>
      </w:r>
      <w:proofErr w:type="gramStart"/>
      <w:r w:rsidR="00591CCA" w:rsidRPr="001672B5">
        <w:rPr>
          <w:rFonts w:ascii="Museo Sans Cond 300" w:hAnsi="Museo Sans Cond 300"/>
          <w:sz w:val="24"/>
        </w:rPr>
        <w:t xml:space="preserve">díj: </w:t>
      </w:r>
      <w:r w:rsidRPr="001672B5">
        <w:rPr>
          <w:rFonts w:ascii="Museo Sans Cond 300" w:hAnsi="Museo Sans Cond 300"/>
          <w:sz w:val="24"/>
        </w:rPr>
        <w:t xml:space="preserve"> havidíj</w:t>
      </w:r>
      <w:proofErr w:type="gramEnd"/>
      <w:r w:rsidRPr="001672B5">
        <w:rPr>
          <w:rFonts w:ascii="Museo Sans Cond 300" w:hAnsi="Museo Sans Cond 300"/>
          <w:sz w:val="24"/>
        </w:rPr>
        <w:t xml:space="preserve"> 50%-a</w:t>
      </w:r>
    </w:p>
    <w:p w14:paraId="77BFA2B2" w14:textId="77777777" w:rsidR="00D965DB" w:rsidRPr="001672B5" w:rsidRDefault="00591CCA" w:rsidP="00D965DB">
      <w:pPr>
        <w:pStyle w:val="Listaszerbekezds"/>
        <w:numPr>
          <w:ilvl w:val="0"/>
          <w:numId w:val="3"/>
        </w:numPr>
        <w:spacing w:after="0"/>
        <w:rPr>
          <w:rFonts w:ascii="Museo Sans Cond 300" w:hAnsi="Museo Sans Cond 300"/>
          <w:sz w:val="24"/>
        </w:rPr>
      </w:pPr>
      <w:r w:rsidRPr="001672B5">
        <w:rPr>
          <w:rFonts w:ascii="Museo Sans Cond 300" w:hAnsi="Museo Sans Cond 300"/>
          <w:sz w:val="24"/>
        </w:rPr>
        <w:t xml:space="preserve">szünetelés alatt fizetendő </w:t>
      </w:r>
      <w:proofErr w:type="gramStart"/>
      <w:r w:rsidRPr="001672B5">
        <w:rPr>
          <w:rFonts w:ascii="Museo Sans Cond 300" w:hAnsi="Museo Sans Cond 300"/>
          <w:sz w:val="24"/>
        </w:rPr>
        <w:t xml:space="preserve">díj: </w:t>
      </w:r>
      <w:r w:rsidR="00D965DB" w:rsidRPr="001672B5">
        <w:rPr>
          <w:rFonts w:ascii="Museo Sans Cond 300" w:hAnsi="Museo Sans Cond 300"/>
          <w:sz w:val="24"/>
        </w:rPr>
        <w:t xml:space="preserve"> havidíj</w:t>
      </w:r>
      <w:proofErr w:type="gramEnd"/>
      <w:r w:rsidR="00D965DB" w:rsidRPr="001672B5">
        <w:rPr>
          <w:rFonts w:ascii="Museo Sans Cond 300" w:hAnsi="Museo Sans Cond 300"/>
          <w:sz w:val="24"/>
        </w:rPr>
        <w:t xml:space="preserve"> 50%-a</w:t>
      </w:r>
    </w:p>
    <w:p w14:paraId="0DD178EF" w14:textId="77777777" w:rsidR="00D965DB" w:rsidRPr="001672B5" w:rsidRDefault="00591CCA" w:rsidP="00D965DB">
      <w:pPr>
        <w:spacing w:after="0"/>
        <w:rPr>
          <w:rFonts w:ascii="Museo Sans Cond 300" w:hAnsi="Museo Sans Cond 300"/>
          <w:sz w:val="24"/>
        </w:rPr>
      </w:pPr>
      <w:r w:rsidRPr="001672B5">
        <w:rPr>
          <w:rFonts w:ascii="Museo Sans Cond 300" w:hAnsi="Museo Sans Cond 300"/>
          <w:sz w:val="24"/>
        </w:rPr>
        <w:t>A korlátozás és szünetelés tartama alatt a bérleti díjak</w:t>
      </w:r>
      <w:r w:rsidR="001D27F2" w:rsidRPr="001672B5">
        <w:rPr>
          <w:rFonts w:ascii="Museo Sans Cond 300" w:hAnsi="Museo Sans Cond 300"/>
          <w:sz w:val="24"/>
        </w:rPr>
        <w:t>, és eseti díjak</w:t>
      </w:r>
      <w:r w:rsidRPr="001672B5">
        <w:rPr>
          <w:rFonts w:ascii="Museo Sans Cond 300" w:hAnsi="Museo Sans Cond 300"/>
          <w:sz w:val="24"/>
        </w:rPr>
        <w:t xml:space="preserve"> változatlanul kiszámlázásra kerülnek.</w:t>
      </w:r>
    </w:p>
    <w:p w14:paraId="38191C73" w14:textId="77777777" w:rsidR="00D965DB" w:rsidRPr="001672B5" w:rsidRDefault="00D965DB" w:rsidP="00D965DB">
      <w:pPr>
        <w:spacing w:after="0"/>
        <w:rPr>
          <w:rFonts w:ascii="Museo Sans Cond 300" w:hAnsi="Museo Sans Cond 300"/>
          <w:sz w:val="24"/>
        </w:rPr>
      </w:pPr>
    </w:p>
    <w:p w14:paraId="36654763" w14:textId="77777777" w:rsidR="00D965DB" w:rsidRPr="001672B5" w:rsidRDefault="00D965DB" w:rsidP="001672B5">
      <w:pPr>
        <w:spacing w:after="0"/>
        <w:outlineLvl w:val="0"/>
        <w:rPr>
          <w:rFonts w:ascii="Museo Sans Cond 300" w:hAnsi="Museo Sans Cond 300"/>
          <w:sz w:val="24"/>
          <w:u w:val="single"/>
        </w:rPr>
      </w:pPr>
      <w:r w:rsidRPr="001672B5">
        <w:rPr>
          <w:rFonts w:ascii="Museo Sans Cond 300" w:hAnsi="Museo Sans Cond 300"/>
          <w:sz w:val="24"/>
          <w:u w:val="single"/>
        </w:rPr>
        <w:t xml:space="preserve">Ügyfélszolgálati </w:t>
      </w:r>
      <w:proofErr w:type="gramStart"/>
      <w:r w:rsidRPr="001672B5">
        <w:rPr>
          <w:rFonts w:ascii="Museo Sans Cond 300" w:hAnsi="Museo Sans Cond 300"/>
          <w:sz w:val="24"/>
          <w:u w:val="single"/>
        </w:rPr>
        <w:t xml:space="preserve">díjak </w:t>
      </w:r>
      <w:r w:rsidR="00591CCA" w:rsidRPr="001672B5">
        <w:rPr>
          <w:rFonts w:ascii="Museo Sans Cond 300" w:hAnsi="Museo Sans Cond 300"/>
          <w:sz w:val="24"/>
          <w:u w:val="single"/>
        </w:rPr>
        <w:t>:</w:t>
      </w:r>
      <w:proofErr w:type="gramEnd"/>
    </w:p>
    <w:tbl>
      <w:tblPr>
        <w:tblW w:w="6175" w:type="dxa"/>
        <w:tblInd w:w="57" w:type="dxa"/>
        <w:tblLayout w:type="fixed"/>
        <w:tblCellMar>
          <w:left w:w="70" w:type="dxa"/>
          <w:right w:w="70" w:type="dxa"/>
        </w:tblCellMar>
        <w:tblLook w:val="04A0" w:firstRow="1" w:lastRow="0" w:firstColumn="1" w:lastColumn="0" w:noHBand="0" w:noVBand="1"/>
      </w:tblPr>
      <w:tblGrid>
        <w:gridCol w:w="1781"/>
        <w:gridCol w:w="1559"/>
        <w:gridCol w:w="1278"/>
        <w:gridCol w:w="707"/>
        <w:gridCol w:w="850"/>
      </w:tblGrid>
      <w:tr w:rsidR="002B7D3E" w:rsidRPr="00802A76" w14:paraId="48CFF4BC" w14:textId="77777777" w:rsidTr="002B7D3E">
        <w:trPr>
          <w:trHeight w:val="480"/>
        </w:trPr>
        <w:tc>
          <w:tcPr>
            <w:tcW w:w="1781" w:type="dxa"/>
            <w:tcBorders>
              <w:top w:val="single" w:sz="4" w:space="0" w:color="auto"/>
              <w:left w:val="single" w:sz="4" w:space="0" w:color="auto"/>
              <w:bottom w:val="single" w:sz="4" w:space="0" w:color="auto"/>
              <w:right w:val="single" w:sz="4" w:space="0" w:color="auto"/>
            </w:tcBorders>
            <w:shd w:val="clear" w:color="auto" w:fill="auto"/>
            <w:hideMark/>
          </w:tcPr>
          <w:p w14:paraId="6670721C" w14:textId="77777777" w:rsidR="00591CCA" w:rsidRPr="00F67A8B" w:rsidRDefault="00591CCA"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Ügyfélszolgálati díjak</w:t>
            </w:r>
          </w:p>
        </w:tc>
        <w:tc>
          <w:tcPr>
            <w:tcW w:w="1559" w:type="dxa"/>
            <w:tcBorders>
              <w:top w:val="single" w:sz="4" w:space="0" w:color="auto"/>
              <w:left w:val="nil"/>
              <w:bottom w:val="single" w:sz="4" w:space="0" w:color="auto"/>
              <w:right w:val="single" w:sz="4" w:space="0" w:color="auto"/>
            </w:tcBorders>
            <w:shd w:val="clear" w:color="auto" w:fill="auto"/>
            <w:hideMark/>
          </w:tcPr>
          <w:p w14:paraId="02D69183" w14:textId="77777777" w:rsidR="00591CCA" w:rsidRPr="00F67A8B" w:rsidRDefault="00591CCA"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278" w:type="dxa"/>
            <w:tcBorders>
              <w:top w:val="single" w:sz="4" w:space="0" w:color="auto"/>
              <w:left w:val="nil"/>
              <w:bottom w:val="single" w:sz="4" w:space="0" w:color="auto"/>
              <w:right w:val="single" w:sz="4" w:space="0" w:color="auto"/>
            </w:tcBorders>
            <w:shd w:val="clear" w:color="auto" w:fill="auto"/>
            <w:hideMark/>
          </w:tcPr>
          <w:p w14:paraId="7C99134C" w14:textId="77777777" w:rsidR="00591CCA" w:rsidRPr="00F67A8B" w:rsidRDefault="00591CCA"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7" w:type="dxa"/>
            <w:tcBorders>
              <w:top w:val="single" w:sz="4" w:space="0" w:color="auto"/>
              <w:left w:val="nil"/>
              <w:bottom w:val="single" w:sz="4" w:space="0" w:color="auto"/>
              <w:right w:val="single" w:sz="4" w:space="0" w:color="auto"/>
            </w:tcBorders>
            <w:shd w:val="clear" w:color="auto" w:fill="auto"/>
            <w:hideMark/>
          </w:tcPr>
          <w:p w14:paraId="17863A1C" w14:textId="77777777" w:rsidR="00591CCA" w:rsidRPr="00F67A8B" w:rsidRDefault="00591CCA"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850" w:type="dxa"/>
            <w:tcBorders>
              <w:top w:val="single" w:sz="4" w:space="0" w:color="auto"/>
              <w:left w:val="nil"/>
              <w:bottom w:val="single" w:sz="4" w:space="0" w:color="auto"/>
              <w:right w:val="single" w:sz="4" w:space="0" w:color="auto"/>
            </w:tcBorders>
            <w:shd w:val="clear" w:color="auto" w:fill="auto"/>
            <w:hideMark/>
          </w:tcPr>
          <w:p w14:paraId="136FF328" w14:textId="77777777" w:rsidR="00591CCA" w:rsidRPr="00F67A8B" w:rsidRDefault="00591CCA"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2B7D3E" w:rsidRPr="00802A76" w14:paraId="50DF30A3" w14:textId="77777777" w:rsidTr="002B7D3E">
        <w:trPr>
          <w:trHeight w:val="480"/>
        </w:trPr>
        <w:tc>
          <w:tcPr>
            <w:tcW w:w="1781" w:type="dxa"/>
            <w:tcBorders>
              <w:top w:val="nil"/>
              <w:left w:val="single" w:sz="4" w:space="0" w:color="auto"/>
              <w:bottom w:val="single" w:sz="4" w:space="0" w:color="auto"/>
              <w:right w:val="single" w:sz="4" w:space="0" w:color="auto"/>
            </w:tcBorders>
            <w:shd w:val="clear" w:color="auto" w:fill="auto"/>
            <w:hideMark/>
          </w:tcPr>
          <w:p w14:paraId="6CECBAC4" w14:textId="77777777" w:rsidR="00591CCA" w:rsidRPr="00F67A8B" w:rsidRDefault="00591CCA" w:rsidP="000A4247">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Havi számla másolat</w:t>
            </w:r>
          </w:p>
        </w:tc>
        <w:tc>
          <w:tcPr>
            <w:tcW w:w="1559" w:type="dxa"/>
            <w:tcBorders>
              <w:top w:val="nil"/>
              <w:left w:val="nil"/>
              <w:bottom w:val="single" w:sz="4" w:space="0" w:color="auto"/>
              <w:right w:val="single" w:sz="4" w:space="0" w:color="auto"/>
            </w:tcBorders>
            <w:shd w:val="clear" w:color="auto" w:fill="auto"/>
            <w:hideMark/>
          </w:tcPr>
          <w:p w14:paraId="50C5F5AD"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556ECD15"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787,4016 Ft </w:t>
            </w:r>
          </w:p>
        </w:tc>
        <w:tc>
          <w:tcPr>
            <w:tcW w:w="707" w:type="dxa"/>
            <w:tcBorders>
              <w:top w:val="nil"/>
              <w:left w:val="nil"/>
              <w:bottom w:val="single" w:sz="4" w:space="0" w:color="auto"/>
              <w:right w:val="single" w:sz="4" w:space="0" w:color="auto"/>
            </w:tcBorders>
            <w:shd w:val="clear" w:color="auto" w:fill="auto"/>
            <w:hideMark/>
          </w:tcPr>
          <w:p w14:paraId="16BE734D"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235A0E31"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 Ft </w:t>
            </w:r>
          </w:p>
        </w:tc>
      </w:tr>
      <w:tr w:rsidR="002B7D3E" w:rsidRPr="00802A76" w14:paraId="4A27D7D8" w14:textId="77777777" w:rsidTr="002B7D3E">
        <w:trPr>
          <w:trHeight w:val="480"/>
        </w:trPr>
        <w:tc>
          <w:tcPr>
            <w:tcW w:w="1781" w:type="dxa"/>
            <w:tcBorders>
              <w:top w:val="nil"/>
              <w:left w:val="single" w:sz="4" w:space="0" w:color="auto"/>
              <w:bottom w:val="single" w:sz="4" w:space="0" w:color="auto"/>
              <w:right w:val="single" w:sz="4" w:space="0" w:color="auto"/>
            </w:tcBorders>
            <w:shd w:val="clear" w:color="auto" w:fill="auto"/>
            <w:hideMark/>
          </w:tcPr>
          <w:p w14:paraId="1D59B7F5"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műveletek</w:t>
            </w:r>
          </w:p>
        </w:tc>
        <w:tc>
          <w:tcPr>
            <w:tcW w:w="1559" w:type="dxa"/>
            <w:tcBorders>
              <w:top w:val="nil"/>
              <w:left w:val="nil"/>
              <w:bottom w:val="single" w:sz="4" w:space="0" w:color="auto"/>
              <w:right w:val="single" w:sz="4" w:space="0" w:color="auto"/>
            </w:tcBorders>
            <w:shd w:val="clear" w:color="auto" w:fill="auto"/>
            <w:hideMark/>
          </w:tcPr>
          <w:p w14:paraId="15F2E435"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2229938E"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787,4016 Ft </w:t>
            </w:r>
          </w:p>
        </w:tc>
        <w:tc>
          <w:tcPr>
            <w:tcW w:w="707" w:type="dxa"/>
            <w:tcBorders>
              <w:top w:val="nil"/>
              <w:left w:val="nil"/>
              <w:bottom w:val="single" w:sz="4" w:space="0" w:color="auto"/>
              <w:right w:val="single" w:sz="4" w:space="0" w:color="auto"/>
            </w:tcBorders>
            <w:shd w:val="clear" w:color="auto" w:fill="auto"/>
            <w:hideMark/>
          </w:tcPr>
          <w:p w14:paraId="300E814F"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37837B8E"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 Ft </w:t>
            </w:r>
          </w:p>
        </w:tc>
      </w:tr>
      <w:tr w:rsidR="002B7D3E" w:rsidRPr="00802A76" w14:paraId="00B6422F" w14:textId="77777777" w:rsidTr="002B7D3E">
        <w:trPr>
          <w:trHeight w:val="480"/>
        </w:trPr>
        <w:tc>
          <w:tcPr>
            <w:tcW w:w="1781" w:type="dxa"/>
            <w:tcBorders>
              <w:top w:val="nil"/>
              <w:left w:val="single" w:sz="4" w:space="0" w:color="auto"/>
              <w:bottom w:val="single" w:sz="4" w:space="0" w:color="auto"/>
              <w:right w:val="single" w:sz="4" w:space="0" w:color="auto"/>
            </w:tcBorders>
            <w:shd w:val="clear" w:color="auto" w:fill="auto"/>
            <w:hideMark/>
          </w:tcPr>
          <w:p w14:paraId="75904A77"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Hívás</w:t>
            </w:r>
            <w:r w:rsidR="00BC0C95">
              <w:rPr>
                <w:rFonts w:ascii="Museo Sans Cond 300" w:eastAsia="Times New Roman" w:hAnsi="Museo Sans Cond 300" w:cs="Calibri"/>
                <w:color w:val="000000"/>
                <w:sz w:val="20"/>
                <w:szCs w:val="20"/>
                <w:lang w:eastAsia="hu-HU"/>
              </w:rPr>
              <w:t>részletező*</w:t>
            </w:r>
          </w:p>
        </w:tc>
        <w:tc>
          <w:tcPr>
            <w:tcW w:w="1559" w:type="dxa"/>
            <w:tcBorders>
              <w:top w:val="nil"/>
              <w:left w:val="nil"/>
              <w:bottom w:val="single" w:sz="4" w:space="0" w:color="auto"/>
              <w:right w:val="single" w:sz="4" w:space="0" w:color="auto"/>
            </w:tcBorders>
            <w:shd w:val="clear" w:color="auto" w:fill="auto"/>
            <w:hideMark/>
          </w:tcPr>
          <w:p w14:paraId="3B859EA2"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102379CE"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787,4016 Ft </w:t>
            </w:r>
          </w:p>
        </w:tc>
        <w:tc>
          <w:tcPr>
            <w:tcW w:w="707" w:type="dxa"/>
            <w:tcBorders>
              <w:top w:val="nil"/>
              <w:left w:val="nil"/>
              <w:bottom w:val="single" w:sz="4" w:space="0" w:color="auto"/>
              <w:right w:val="single" w:sz="4" w:space="0" w:color="auto"/>
            </w:tcBorders>
            <w:shd w:val="clear" w:color="auto" w:fill="auto"/>
            <w:hideMark/>
          </w:tcPr>
          <w:p w14:paraId="3C049C38"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17E9D5A8"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 Ft </w:t>
            </w:r>
          </w:p>
        </w:tc>
      </w:tr>
      <w:tr w:rsidR="002B7D3E" w:rsidRPr="00802A76" w14:paraId="430BCE4C" w14:textId="77777777" w:rsidTr="002B7D3E">
        <w:trPr>
          <w:trHeight w:val="480"/>
        </w:trPr>
        <w:tc>
          <w:tcPr>
            <w:tcW w:w="1781" w:type="dxa"/>
            <w:tcBorders>
              <w:top w:val="nil"/>
              <w:left w:val="single" w:sz="4" w:space="0" w:color="auto"/>
              <w:bottom w:val="single" w:sz="4" w:space="0" w:color="auto"/>
              <w:right w:val="single" w:sz="4" w:space="0" w:color="auto"/>
            </w:tcBorders>
            <w:shd w:val="clear" w:color="auto" w:fill="auto"/>
            <w:hideMark/>
          </w:tcPr>
          <w:p w14:paraId="6B15C8BB"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Csekk újraküldés</w:t>
            </w:r>
          </w:p>
        </w:tc>
        <w:tc>
          <w:tcPr>
            <w:tcW w:w="1559" w:type="dxa"/>
            <w:tcBorders>
              <w:top w:val="nil"/>
              <w:left w:val="nil"/>
              <w:bottom w:val="single" w:sz="4" w:space="0" w:color="auto"/>
              <w:right w:val="single" w:sz="4" w:space="0" w:color="auto"/>
            </w:tcBorders>
            <w:shd w:val="clear" w:color="auto" w:fill="auto"/>
            <w:hideMark/>
          </w:tcPr>
          <w:p w14:paraId="3DC2AEF6"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70BEF080"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787,4016 Ft </w:t>
            </w:r>
          </w:p>
        </w:tc>
        <w:tc>
          <w:tcPr>
            <w:tcW w:w="707" w:type="dxa"/>
            <w:tcBorders>
              <w:top w:val="nil"/>
              <w:left w:val="nil"/>
              <w:bottom w:val="single" w:sz="4" w:space="0" w:color="auto"/>
              <w:right w:val="single" w:sz="4" w:space="0" w:color="auto"/>
            </w:tcBorders>
            <w:shd w:val="clear" w:color="auto" w:fill="auto"/>
            <w:hideMark/>
          </w:tcPr>
          <w:p w14:paraId="681D563C"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48821FD3"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 Ft </w:t>
            </w:r>
          </w:p>
        </w:tc>
      </w:tr>
      <w:tr w:rsidR="002B7D3E" w:rsidRPr="00802A76" w14:paraId="3E22DE10" w14:textId="77777777" w:rsidTr="002B7D3E">
        <w:trPr>
          <w:trHeight w:val="474"/>
        </w:trPr>
        <w:tc>
          <w:tcPr>
            <w:tcW w:w="1781" w:type="dxa"/>
            <w:tcBorders>
              <w:top w:val="nil"/>
              <w:left w:val="single" w:sz="4" w:space="0" w:color="auto"/>
              <w:bottom w:val="single" w:sz="4" w:space="0" w:color="auto"/>
              <w:right w:val="single" w:sz="4" w:space="0" w:color="auto"/>
            </w:tcBorders>
            <w:shd w:val="clear" w:color="auto" w:fill="auto"/>
            <w:hideMark/>
          </w:tcPr>
          <w:p w14:paraId="36F621FC"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Számcsere</w:t>
            </w:r>
          </w:p>
        </w:tc>
        <w:tc>
          <w:tcPr>
            <w:tcW w:w="1559" w:type="dxa"/>
            <w:tcBorders>
              <w:top w:val="nil"/>
              <w:left w:val="nil"/>
              <w:bottom w:val="single" w:sz="4" w:space="0" w:color="auto"/>
              <w:right w:val="single" w:sz="4" w:space="0" w:color="auto"/>
            </w:tcBorders>
            <w:shd w:val="clear" w:color="auto" w:fill="auto"/>
            <w:hideMark/>
          </w:tcPr>
          <w:p w14:paraId="1B829B5D"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7C8EF7F4"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13CB3C30"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76D0AA51"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r w:rsidR="002B7D3E" w:rsidRPr="00802A76" w14:paraId="320FFB42" w14:textId="77777777" w:rsidTr="002B7D3E">
        <w:trPr>
          <w:trHeight w:val="480"/>
        </w:trPr>
        <w:tc>
          <w:tcPr>
            <w:tcW w:w="1781" w:type="dxa"/>
            <w:tcBorders>
              <w:top w:val="nil"/>
              <w:left w:val="single" w:sz="4" w:space="0" w:color="auto"/>
              <w:bottom w:val="single" w:sz="4" w:space="0" w:color="auto"/>
              <w:right w:val="single" w:sz="4" w:space="0" w:color="auto"/>
            </w:tcBorders>
            <w:shd w:val="clear" w:color="auto" w:fill="auto"/>
            <w:hideMark/>
          </w:tcPr>
          <w:p w14:paraId="5AADD05F"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Előfizető módosítási díj</w:t>
            </w:r>
          </w:p>
        </w:tc>
        <w:tc>
          <w:tcPr>
            <w:tcW w:w="1559" w:type="dxa"/>
            <w:tcBorders>
              <w:top w:val="nil"/>
              <w:left w:val="nil"/>
              <w:bottom w:val="single" w:sz="4" w:space="0" w:color="auto"/>
              <w:right w:val="single" w:sz="4" w:space="0" w:color="auto"/>
            </w:tcBorders>
            <w:shd w:val="clear" w:color="auto" w:fill="auto"/>
            <w:hideMark/>
          </w:tcPr>
          <w:p w14:paraId="591FAE11"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2F65AF0C"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6AF93646"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75A4103D"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r w:rsidR="002B7D3E" w:rsidRPr="00802A76" w14:paraId="1A19C672" w14:textId="77777777" w:rsidTr="002B7D3E">
        <w:trPr>
          <w:trHeight w:val="480"/>
        </w:trPr>
        <w:tc>
          <w:tcPr>
            <w:tcW w:w="1781" w:type="dxa"/>
            <w:tcBorders>
              <w:top w:val="nil"/>
              <w:left w:val="single" w:sz="4" w:space="0" w:color="auto"/>
              <w:bottom w:val="single" w:sz="4" w:space="0" w:color="auto"/>
              <w:right w:val="single" w:sz="4" w:space="0" w:color="auto"/>
            </w:tcBorders>
            <w:shd w:val="clear" w:color="auto" w:fill="auto"/>
            <w:hideMark/>
          </w:tcPr>
          <w:p w14:paraId="2A26D9A3"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Áthelyezés</w:t>
            </w:r>
          </w:p>
        </w:tc>
        <w:tc>
          <w:tcPr>
            <w:tcW w:w="1559" w:type="dxa"/>
            <w:tcBorders>
              <w:top w:val="nil"/>
              <w:left w:val="nil"/>
              <w:bottom w:val="single" w:sz="4" w:space="0" w:color="auto"/>
              <w:right w:val="single" w:sz="4" w:space="0" w:color="auto"/>
            </w:tcBorders>
            <w:shd w:val="clear" w:color="auto" w:fill="auto"/>
            <w:hideMark/>
          </w:tcPr>
          <w:p w14:paraId="2F7800B5"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29BFE5F7"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41E5EFC6"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2D2C5DDE"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r w:rsidR="002B7D3E" w:rsidRPr="00802A76" w14:paraId="1DA22F57" w14:textId="77777777" w:rsidTr="002B7D3E">
        <w:trPr>
          <w:trHeight w:val="543"/>
        </w:trPr>
        <w:tc>
          <w:tcPr>
            <w:tcW w:w="1781" w:type="dxa"/>
            <w:tcBorders>
              <w:top w:val="nil"/>
              <w:left w:val="single" w:sz="4" w:space="0" w:color="auto"/>
              <w:bottom w:val="single" w:sz="4" w:space="0" w:color="auto"/>
              <w:right w:val="single" w:sz="4" w:space="0" w:color="auto"/>
            </w:tcBorders>
            <w:shd w:val="clear" w:color="auto" w:fill="auto"/>
            <w:hideMark/>
          </w:tcPr>
          <w:p w14:paraId="69DED11D"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lastRenderedPageBreak/>
              <w:t>Első fizetési felszólítás eljárási díja</w:t>
            </w:r>
          </w:p>
        </w:tc>
        <w:tc>
          <w:tcPr>
            <w:tcW w:w="1559" w:type="dxa"/>
            <w:tcBorders>
              <w:top w:val="nil"/>
              <w:left w:val="nil"/>
              <w:bottom w:val="single" w:sz="4" w:space="0" w:color="auto"/>
              <w:right w:val="single" w:sz="4" w:space="0" w:color="auto"/>
            </w:tcBorders>
            <w:shd w:val="clear" w:color="auto" w:fill="auto"/>
            <w:hideMark/>
          </w:tcPr>
          <w:p w14:paraId="24092D3D"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noWrap/>
            <w:hideMark/>
          </w:tcPr>
          <w:p w14:paraId="0F193FA0" w14:textId="77777777" w:rsidR="00591CCA" w:rsidRPr="00F67A8B" w:rsidRDefault="00591CCA" w:rsidP="002B7D3E">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 Ft</w:t>
            </w:r>
          </w:p>
        </w:tc>
        <w:tc>
          <w:tcPr>
            <w:tcW w:w="707" w:type="dxa"/>
            <w:tcBorders>
              <w:top w:val="nil"/>
              <w:left w:val="nil"/>
              <w:bottom w:val="single" w:sz="4" w:space="0" w:color="auto"/>
              <w:right w:val="single" w:sz="4" w:space="0" w:color="auto"/>
            </w:tcBorders>
            <w:shd w:val="clear" w:color="auto" w:fill="auto"/>
            <w:hideMark/>
          </w:tcPr>
          <w:p w14:paraId="56AA9505"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w:t>
            </w:r>
          </w:p>
        </w:tc>
        <w:tc>
          <w:tcPr>
            <w:tcW w:w="850" w:type="dxa"/>
            <w:tcBorders>
              <w:top w:val="nil"/>
              <w:left w:val="nil"/>
              <w:bottom w:val="single" w:sz="4" w:space="0" w:color="auto"/>
              <w:right w:val="single" w:sz="4" w:space="0" w:color="auto"/>
            </w:tcBorders>
            <w:shd w:val="clear" w:color="auto" w:fill="auto"/>
            <w:noWrap/>
            <w:hideMark/>
          </w:tcPr>
          <w:p w14:paraId="6923CDFC" w14:textId="77777777" w:rsidR="00591CCA" w:rsidRPr="00F67A8B" w:rsidRDefault="00591CCA" w:rsidP="008A1ADB">
            <w:pPr>
              <w:tabs>
                <w:tab w:val="left" w:pos="329"/>
                <w:tab w:val="left" w:pos="555"/>
                <w:tab w:val="right" w:pos="2105"/>
              </w:tabs>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 Ft</w:t>
            </w:r>
          </w:p>
        </w:tc>
      </w:tr>
      <w:tr w:rsidR="002B7D3E" w:rsidRPr="00802A76" w14:paraId="68E2FB91" w14:textId="77777777" w:rsidTr="002B7D3E">
        <w:trPr>
          <w:trHeight w:val="529"/>
        </w:trPr>
        <w:tc>
          <w:tcPr>
            <w:tcW w:w="1781" w:type="dxa"/>
            <w:tcBorders>
              <w:top w:val="nil"/>
              <w:left w:val="single" w:sz="4" w:space="0" w:color="auto"/>
              <w:bottom w:val="single" w:sz="4" w:space="0" w:color="auto"/>
              <w:right w:val="single" w:sz="4" w:space="0" w:color="auto"/>
            </w:tcBorders>
            <w:shd w:val="clear" w:color="auto" w:fill="auto"/>
            <w:hideMark/>
          </w:tcPr>
          <w:p w14:paraId="71FEDA92"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Ismételt fizetési felszólítás eljárási díja</w:t>
            </w:r>
          </w:p>
        </w:tc>
        <w:tc>
          <w:tcPr>
            <w:tcW w:w="1559" w:type="dxa"/>
            <w:tcBorders>
              <w:top w:val="nil"/>
              <w:left w:val="nil"/>
              <w:bottom w:val="single" w:sz="4" w:space="0" w:color="auto"/>
              <w:right w:val="single" w:sz="4" w:space="0" w:color="auto"/>
            </w:tcBorders>
            <w:shd w:val="clear" w:color="auto" w:fill="auto"/>
            <w:hideMark/>
          </w:tcPr>
          <w:p w14:paraId="5913F532"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6DB25734"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1 000,0000 Ft </w:t>
            </w:r>
          </w:p>
        </w:tc>
        <w:tc>
          <w:tcPr>
            <w:tcW w:w="707" w:type="dxa"/>
            <w:tcBorders>
              <w:top w:val="nil"/>
              <w:left w:val="nil"/>
              <w:bottom w:val="single" w:sz="4" w:space="0" w:color="auto"/>
              <w:right w:val="single" w:sz="4" w:space="0" w:color="auto"/>
            </w:tcBorders>
            <w:shd w:val="clear" w:color="auto" w:fill="auto"/>
            <w:hideMark/>
          </w:tcPr>
          <w:p w14:paraId="6DC85023"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w:t>
            </w:r>
          </w:p>
        </w:tc>
        <w:tc>
          <w:tcPr>
            <w:tcW w:w="850" w:type="dxa"/>
            <w:tcBorders>
              <w:top w:val="nil"/>
              <w:left w:val="nil"/>
              <w:bottom w:val="single" w:sz="4" w:space="0" w:color="auto"/>
              <w:right w:val="single" w:sz="4" w:space="0" w:color="auto"/>
            </w:tcBorders>
            <w:shd w:val="clear" w:color="auto" w:fill="auto"/>
            <w:noWrap/>
            <w:hideMark/>
          </w:tcPr>
          <w:p w14:paraId="38B73E6F"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 Ft </w:t>
            </w:r>
          </w:p>
        </w:tc>
      </w:tr>
      <w:tr w:rsidR="002B7D3E" w:rsidRPr="00802A76" w14:paraId="247050C2" w14:textId="77777777" w:rsidTr="002B7D3E">
        <w:trPr>
          <w:trHeight w:val="543"/>
        </w:trPr>
        <w:tc>
          <w:tcPr>
            <w:tcW w:w="1781" w:type="dxa"/>
            <w:tcBorders>
              <w:top w:val="nil"/>
              <w:left w:val="single" w:sz="4" w:space="0" w:color="auto"/>
              <w:bottom w:val="single" w:sz="4" w:space="0" w:color="auto"/>
              <w:right w:val="single" w:sz="4" w:space="0" w:color="auto"/>
            </w:tcBorders>
            <w:shd w:val="clear" w:color="auto" w:fill="auto"/>
            <w:hideMark/>
          </w:tcPr>
          <w:p w14:paraId="66D9E24F"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számlatartozás miatti korlátozás eljárási díj-</w:t>
            </w:r>
          </w:p>
        </w:tc>
        <w:tc>
          <w:tcPr>
            <w:tcW w:w="1559" w:type="dxa"/>
            <w:tcBorders>
              <w:top w:val="nil"/>
              <w:left w:val="nil"/>
              <w:bottom w:val="single" w:sz="4" w:space="0" w:color="auto"/>
              <w:right w:val="single" w:sz="4" w:space="0" w:color="auto"/>
            </w:tcBorders>
            <w:shd w:val="clear" w:color="auto" w:fill="auto"/>
            <w:hideMark/>
          </w:tcPr>
          <w:p w14:paraId="4FCBDB79"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5AAF8493"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1A7DF085"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6C80CE1E"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r w:rsidR="002B7D3E" w:rsidRPr="00802A76" w14:paraId="542531BB" w14:textId="77777777" w:rsidTr="002B7D3E">
        <w:trPr>
          <w:trHeight w:val="809"/>
        </w:trPr>
        <w:tc>
          <w:tcPr>
            <w:tcW w:w="1781" w:type="dxa"/>
            <w:tcBorders>
              <w:top w:val="nil"/>
              <w:left w:val="single" w:sz="4" w:space="0" w:color="auto"/>
              <w:bottom w:val="single" w:sz="4" w:space="0" w:color="auto"/>
              <w:right w:val="single" w:sz="4" w:space="0" w:color="auto"/>
            </w:tcBorders>
            <w:shd w:val="clear" w:color="auto" w:fill="auto"/>
            <w:hideMark/>
          </w:tcPr>
          <w:p w14:paraId="03D6DFB2"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Számlatartozás miatti szüneteltetés eljárási díja</w:t>
            </w:r>
          </w:p>
        </w:tc>
        <w:tc>
          <w:tcPr>
            <w:tcW w:w="1559" w:type="dxa"/>
            <w:tcBorders>
              <w:top w:val="nil"/>
              <w:left w:val="nil"/>
              <w:bottom w:val="single" w:sz="4" w:space="0" w:color="auto"/>
              <w:right w:val="single" w:sz="4" w:space="0" w:color="auto"/>
            </w:tcBorders>
            <w:shd w:val="clear" w:color="auto" w:fill="auto"/>
            <w:hideMark/>
          </w:tcPr>
          <w:p w14:paraId="65507280"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5A45733D"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3562C3BA"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28FB84DF"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r w:rsidR="002B7D3E" w:rsidRPr="00802A76" w14:paraId="363566DD" w14:textId="77777777" w:rsidTr="002B7D3E">
        <w:trPr>
          <w:trHeight w:val="572"/>
        </w:trPr>
        <w:tc>
          <w:tcPr>
            <w:tcW w:w="1781" w:type="dxa"/>
            <w:tcBorders>
              <w:top w:val="nil"/>
              <w:left w:val="single" w:sz="4" w:space="0" w:color="auto"/>
              <w:bottom w:val="single" w:sz="4" w:space="0" w:color="auto"/>
              <w:right w:val="single" w:sz="4" w:space="0" w:color="auto"/>
            </w:tcBorders>
            <w:shd w:val="clear" w:color="auto" w:fill="auto"/>
            <w:hideMark/>
          </w:tcPr>
          <w:p w14:paraId="31F1C127"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Fizetési halasztás engedélyezési díja</w:t>
            </w:r>
          </w:p>
        </w:tc>
        <w:tc>
          <w:tcPr>
            <w:tcW w:w="1559" w:type="dxa"/>
            <w:tcBorders>
              <w:top w:val="nil"/>
              <w:left w:val="nil"/>
              <w:bottom w:val="single" w:sz="4" w:space="0" w:color="auto"/>
              <w:right w:val="single" w:sz="4" w:space="0" w:color="auto"/>
            </w:tcBorders>
            <w:shd w:val="clear" w:color="auto" w:fill="auto"/>
            <w:hideMark/>
          </w:tcPr>
          <w:p w14:paraId="228BD66D"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69ADE498"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4F27829F"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39CADAB7"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r w:rsidR="002B7D3E" w:rsidRPr="00802A76" w14:paraId="3D858444" w14:textId="77777777" w:rsidTr="002B7D3E">
        <w:trPr>
          <w:trHeight w:val="837"/>
        </w:trPr>
        <w:tc>
          <w:tcPr>
            <w:tcW w:w="1781" w:type="dxa"/>
            <w:tcBorders>
              <w:top w:val="nil"/>
              <w:left w:val="single" w:sz="4" w:space="0" w:color="auto"/>
              <w:bottom w:val="single" w:sz="4" w:space="0" w:color="auto"/>
              <w:right w:val="single" w:sz="4" w:space="0" w:color="auto"/>
            </w:tcBorders>
            <w:shd w:val="clear" w:color="auto" w:fill="auto"/>
            <w:hideMark/>
          </w:tcPr>
          <w:p w14:paraId="39B7F198"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Részletfizetési kedvezmény engedélyezési díja</w:t>
            </w:r>
          </w:p>
        </w:tc>
        <w:tc>
          <w:tcPr>
            <w:tcW w:w="1559" w:type="dxa"/>
            <w:tcBorders>
              <w:top w:val="nil"/>
              <w:left w:val="nil"/>
              <w:bottom w:val="single" w:sz="4" w:space="0" w:color="auto"/>
              <w:right w:val="single" w:sz="4" w:space="0" w:color="auto"/>
            </w:tcBorders>
            <w:shd w:val="clear" w:color="auto" w:fill="auto"/>
            <w:hideMark/>
          </w:tcPr>
          <w:p w14:paraId="60BC2EBB"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278" w:type="dxa"/>
            <w:tcBorders>
              <w:top w:val="nil"/>
              <w:left w:val="nil"/>
              <w:bottom w:val="single" w:sz="4" w:space="0" w:color="auto"/>
              <w:right w:val="single" w:sz="4" w:space="0" w:color="auto"/>
            </w:tcBorders>
            <w:shd w:val="clear" w:color="auto" w:fill="auto"/>
            <w:hideMark/>
          </w:tcPr>
          <w:p w14:paraId="2E59A5F5" w14:textId="77777777" w:rsidR="00591CCA" w:rsidRPr="00F67A8B" w:rsidRDefault="00591CCA"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707" w:type="dxa"/>
            <w:tcBorders>
              <w:top w:val="nil"/>
              <w:left w:val="nil"/>
              <w:bottom w:val="single" w:sz="4" w:space="0" w:color="auto"/>
              <w:right w:val="single" w:sz="4" w:space="0" w:color="auto"/>
            </w:tcBorders>
            <w:shd w:val="clear" w:color="auto" w:fill="auto"/>
            <w:hideMark/>
          </w:tcPr>
          <w:p w14:paraId="404082AB"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0" w:type="dxa"/>
            <w:tcBorders>
              <w:top w:val="nil"/>
              <w:left w:val="nil"/>
              <w:bottom w:val="single" w:sz="4" w:space="0" w:color="auto"/>
              <w:right w:val="single" w:sz="4" w:space="0" w:color="auto"/>
            </w:tcBorders>
            <w:shd w:val="clear" w:color="auto" w:fill="auto"/>
            <w:noWrap/>
            <w:hideMark/>
          </w:tcPr>
          <w:p w14:paraId="05E1ABB9" w14:textId="77777777" w:rsidR="00591CCA" w:rsidRPr="00F67A8B" w:rsidRDefault="00591CCA"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5 000 Ft </w:t>
            </w:r>
          </w:p>
        </w:tc>
      </w:tr>
    </w:tbl>
    <w:p w14:paraId="462FF70D" w14:textId="77777777" w:rsidR="00D965DB" w:rsidRPr="001672B5" w:rsidRDefault="00BC0C95" w:rsidP="00D965DB">
      <w:pPr>
        <w:spacing w:after="0"/>
        <w:rPr>
          <w:rFonts w:ascii="Museo Sans Cond 300" w:hAnsi="Museo Sans Cond 300"/>
          <w:sz w:val="24"/>
          <w:u w:val="single"/>
        </w:rPr>
      </w:pPr>
      <w:r>
        <w:rPr>
          <w:rFonts w:ascii="Museo Sans Cond 300" w:hAnsi="Museo Sans Cond 300"/>
          <w:sz w:val="24"/>
          <w:u w:val="single"/>
        </w:rPr>
        <w:t>*</w:t>
      </w:r>
      <w:r w:rsidR="0068125A" w:rsidRPr="0068125A">
        <w:rPr>
          <w:rFonts w:ascii="Museo Sans Cond 300" w:hAnsi="Museo Sans Cond 300"/>
          <w:sz w:val="20"/>
          <w:szCs w:val="20"/>
          <w:u w:val="single"/>
        </w:rPr>
        <w:t xml:space="preserve"> A hívásrészletező az egyéni előfizetők részére havonta egy alkalommal díjmentes.</w:t>
      </w:r>
    </w:p>
    <w:p w14:paraId="3925791A" w14:textId="77777777" w:rsidR="002B7D3E" w:rsidRPr="001672B5" w:rsidRDefault="002B7D3E" w:rsidP="00D965DB">
      <w:pPr>
        <w:spacing w:after="0"/>
        <w:rPr>
          <w:rFonts w:ascii="Museo Sans Cond 300" w:hAnsi="Museo Sans Cond 300"/>
          <w:sz w:val="24"/>
        </w:rPr>
      </w:pPr>
    </w:p>
    <w:p w14:paraId="6DA3A9F1" w14:textId="77777777" w:rsidR="00D965DB" w:rsidRPr="001672B5" w:rsidRDefault="00591CCA" w:rsidP="001672B5">
      <w:pPr>
        <w:spacing w:after="0"/>
        <w:outlineLvl w:val="0"/>
        <w:rPr>
          <w:rFonts w:ascii="Museo Sans Cond 300" w:hAnsi="Museo Sans Cond 300"/>
          <w:sz w:val="24"/>
          <w:u w:val="single"/>
        </w:rPr>
      </w:pPr>
      <w:r w:rsidRPr="001672B5">
        <w:rPr>
          <w:rFonts w:ascii="Museo Sans Cond 300" w:hAnsi="Museo Sans Cond 300"/>
          <w:sz w:val="24"/>
          <w:u w:val="single"/>
        </w:rPr>
        <w:t>Műszaki díjak, kiegészítő létesítés díjai, h</w:t>
      </w:r>
      <w:r w:rsidR="00D965DB" w:rsidRPr="001672B5">
        <w:rPr>
          <w:rFonts w:ascii="Museo Sans Cond 300" w:hAnsi="Museo Sans Cond 300"/>
          <w:sz w:val="24"/>
          <w:u w:val="single"/>
        </w:rPr>
        <w:t>elyszíni munkadíjak:</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560"/>
        <w:gridCol w:w="1559"/>
        <w:gridCol w:w="1309"/>
        <w:gridCol w:w="675"/>
        <w:gridCol w:w="851"/>
      </w:tblGrid>
      <w:tr w:rsidR="002B7D3E" w:rsidRPr="00802A76" w14:paraId="3C0D4702" w14:textId="77777777" w:rsidTr="00F65FDF">
        <w:trPr>
          <w:trHeight w:val="732"/>
        </w:trPr>
        <w:tc>
          <w:tcPr>
            <w:tcW w:w="2263" w:type="dxa"/>
            <w:hideMark/>
          </w:tcPr>
          <w:p w14:paraId="3ABB780A" w14:textId="77777777" w:rsidR="00FF7E72" w:rsidRDefault="00591CCA">
            <w:pPr>
              <w:spacing w:after="0" w:line="240" w:lineRule="auto"/>
              <w:rPr>
                <w:rFonts w:ascii="Museo Sans Cond 300" w:eastAsia="Times New Roman" w:hAnsi="Museo Sans Cond 300" w:cs="Calibri"/>
                <w:b/>
                <w:bCs/>
                <w:color w:val="000000"/>
                <w:sz w:val="20"/>
                <w:szCs w:val="20"/>
                <w:lang w:eastAsia="hu-HU"/>
              </w:rPr>
            </w:pPr>
            <w:proofErr w:type="spellStart"/>
            <w:r w:rsidRPr="00F67A8B">
              <w:rPr>
                <w:rFonts w:ascii="Museo Sans Cond 300" w:eastAsia="Times New Roman" w:hAnsi="Museo Sans Cond 300" w:cs="Calibri"/>
                <w:b/>
                <w:bCs/>
                <w:color w:val="000000"/>
                <w:sz w:val="20"/>
                <w:szCs w:val="20"/>
                <w:lang w:eastAsia="hu-HU"/>
              </w:rPr>
              <w:t>Helyszini</w:t>
            </w:r>
            <w:proofErr w:type="spellEnd"/>
            <w:r w:rsidRPr="00F67A8B">
              <w:rPr>
                <w:rFonts w:ascii="Museo Sans Cond 300" w:eastAsia="Times New Roman" w:hAnsi="Museo Sans Cond 300" w:cs="Calibri"/>
                <w:b/>
                <w:bCs/>
                <w:color w:val="000000"/>
                <w:sz w:val="20"/>
                <w:szCs w:val="20"/>
                <w:lang w:eastAsia="hu-HU"/>
              </w:rPr>
              <w:t xml:space="preserve"> munkadíjak</w:t>
            </w:r>
          </w:p>
        </w:tc>
        <w:tc>
          <w:tcPr>
            <w:tcW w:w="1560" w:type="dxa"/>
          </w:tcPr>
          <w:p w14:paraId="44F8EA47" w14:textId="77777777" w:rsidR="00FF7E72" w:rsidRDefault="00591CCA">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Megnevezés (</w:t>
            </w:r>
            <w:proofErr w:type="spellStart"/>
            <w:r w:rsidRPr="00F67A8B">
              <w:rPr>
                <w:rFonts w:ascii="Museo Sans Cond 300" w:eastAsia="Times New Roman" w:hAnsi="Museo Sans Cond 300" w:cs="Calibri"/>
                <w:b/>
                <w:bCs/>
                <w:color w:val="000000"/>
                <w:sz w:val="20"/>
                <w:szCs w:val="20"/>
                <w:lang w:eastAsia="hu-HU"/>
              </w:rPr>
              <w:t>max</w:t>
            </w:r>
            <w:proofErr w:type="spellEnd"/>
            <w:r w:rsidRPr="00F67A8B">
              <w:rPr>
                <w:rFonts w:ascii="Museo Sans Cond 300" w:eastAsia="Times New Roman" w:hAnsi="Museo Sans Cond 300" w:cs="Calibri"/>
                <w:b/>
                <w:bCs/>
                <w:color w:val="000000"/>
                <w:sz w:val="20"/>
                <w:szCs w:val="20"/>
                <w:lang w:eastAsia="hu-HU"/>
              </w:rPr>
              <w:t>- 50 karakter)</w:t>
            </w:r>
          </w:p>
        </w:tc>
        <w:tc>
          <w:tcPr>
            <w:tcW w:w="1559" w:type="dxa"/>
            <w:noWrap/>
            <w:hideMark/>
          </w:tcPr>
          <w:p w14:paraId="1C408D0C" w14:textId="77777777" w:rsidR="00FF7E72" w:rsidRDefault="00591CCA">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309" w:type="dxa"/>
            <w:hideMark/>
          </w:tcPr>
          <w:p w14:paraId="736FC45F" w14:textId="77777777" w:rsidR="00FF7E72" w:rsidRDefault="00591CCA">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675" w:type="dxa"/>
            <w:hideMark/>
          </w:tcPr>
          <w:p w14:paraId="21CD6780" w14:textId="77777777" w:rsidR="00FF7E72" w:rsidRDefault="00591CCA">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851" w:type="dxa"/>
            <w:hideMark/>
          </w:tcPr>
          <w:p w14:paraId="60085E0F" w14:textId="77777777" w:rsidR="00FF7E72" w:rsidRDefault="00591CCA">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2B7D3E" w:rsidRPr="00802A76" w14:paraId="0FDCC78F" w14:textId="77777777" w:rsidTr="002B7D3E">
        <w:trPr>
          <w:trHeight w:val="480"/>
        </w:trPr>
        <w:tc>
          <w:tcPr>
            <w:tcW w:w="2263" w:type="dxa"/>
            <w:hideMark/>
          </w:tcPr>
          <w:p w14:paraId="6469DE3B" w14:textId="77777777" w:rsidR="00FF7E72" w:rsidRDefault="00591CCA">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 xml:space="preserve">Kiszállási díj </w:t>
            </w:r>
            <w:r w:rsidRPr="00F67A8B">
              <w:rPr>
                <w:rFonts w:ascii="MingLiU" w:eastAsia="MingLiU" w:hAnsi="MingLiU" w:cs="MingLiU"/>
                <w:sz w:val="20"/>
                <w:szCs w:val="20"/>
                <w:lang w:eastAsia="hu-HU"/>
              </w:rPr>
              <w:br/>
            </w:r>
            <w:r w:rsidRPr="00F67A8B">
              <w:rPr>
                <w:rFonts w:ascii="Museo Sans Cond 300" w:eastAsia="Times New Roman" w:hAnsi="Museo Sans Cond 300" w:cs="Calibri"/>
                <w:sz w:val="20"/>
                <w:szCs w:val="20"/>
                <w:lang w:eastAsia="hu-HU"/>
              </w:rPr>
              <w:t>(Ft/60 perc)</w:t>
            </w:r>
          </w:p>
        </w:tc>
        <w:tc>
          <w:tcPr>
            <w:tcW w:w="1560" w:type="dxa"/>
          </w:tcPr>
          <w:p w14:paraId="4C7F7AB7" w14:textId="77777777" w:rsidR="00FF7E72" w:rsidRDefault="00591CCA">
            <w:pPr>
              <w:spacing w:after="0" w:line="240" w:lineRule="auto"/>
              <w:rPr>
                <w:rFonts w:ascii="Museo Sans Cond 300" w:eastAsia="Times New Roman" w:hAnsi="Museo Sans Cond 300" w:cs="Calibri"/>
                <w:sz w:val="20"/>
                <w:szCs w:val="20"/>
                <w:lang w:eastAsia="hu-HU"/>
              </w:rPr>
            </w:pPr>
            <w:r w:rsidRPr="00F67A8B">
              <w:rPr>
                <w:rFonts w:ascii="Museo Sans Cond 300" w:eastAsia="Times New Roman" w:hAnsi="Museo Sans Cond 300" w:cs="Calibri"/>
                <w:sz w:val="20"/>
                <w:szCs w:val="20"/>
                <w:lang w:eastAsia="hu-HU"/>
              </w:rPr>
              <w:t>Kiszállási díj</w:t>
            </w:r>
          </w:p>
        </w:tc>
        <w:tc>
          <w:tcPr>
            <w:tcW w:w="1559" w:type="dxa"/>
            <w:noWrap/>
            <w:hideMark/>
          </w:tcPr>
          <w:p w14:paraId="51938CEE"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2492671F"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3 149,6063 Ft </w:t>
            </w:r>
          </w:p>
        </w:tc>
        <w:tc>
          <w:tcPr>
            <w:tcW w:w="675" w:type="dxa"/>
            <w:hideMark/>
          </w:tcPr>
          <w:p w14:paraId="1F8ACFE1"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2B55A662"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4 000 Ft </w:t>
            </w:r>
          </w:p>
        </w:tc>
      </w:tr>
      <w:tr w:rsidR="002B7D3E" w:rsidRPr="00802A76" w14:paraId="760E84F9" w14:textId="77777777" w:rsidTr="002B7D3E">
        <w:trPr>
          <w:trHeight w:val="480"/>
        </w:trPr>
        <w:tc>
          <w:tcPr>
            <w:tcW w:w="2263" w:type="dxa"/>
            <w:hideMark/>
          </w:tcPr>
          <w:p w14:paraId="23E07724"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Beállítási díj </w:t>
            </w:r>
            <w:r w:rsidRPr="00F67A8B">
              <w:rPr>
                <w:rFonts w:ascii="MingLiU" w:eastAsia="MingLiU" w:hAnsi="MingLiU" w:cs="MingLiU"/>
                <w:color w:val="000000"/>
                <w:sz w:val="20"/>
                <w:szCs w:val="20"/>
                <w:lang w:eastAsia="hu-HU"/>
              </w:rPr>
              <w:br/>
            </w:r>
            <w:r w:rsidRPr="00F67A8B">
              <w:rPr>
                <w:rFonts w:ascii="Museo Sans Cond 300" w:eastAsia="Times New Roman" w:hAnsi="Museo Sans Cond 300" w:cs="Calibri"/>
                <w:color w:val="000000"/>
                <w:sz w:val="20"/>
                <w:szCs w:val="20"/>
                <w:lang w:eastAsia="hu-HU"/>
              </w:rPr>
              <w:t>(Ft/30perc)</w:t>
            </w:r>
          </w:p>
        </w:tc>
        <w:tc>
          <w:tcPr>
            <w:tcW w:w="1560" w:type="dxa"/>
          </w:tcPr>
          <w:p w14:paraId="754770C6"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Beállítási díj</w:t>
            </w:r>
          </w:p>
        </w:tc>
        <w:tc>
          <w:tcPr>
            <w:tcW w:w="1559" w:type="dxa"/>
            <w:noWrap/>
            <w:hideMark/>
          </w:tcPr>
          <w:p w14:paraId="50BE4DD2"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2FBC4EBA"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2 362,2047 Ft </w:t>
            </w:r>
          </w:p>
        </w:tc>
        <w:tc>
          <w:tcPr>
            <w:tcW w:w="675" w:type="dxa"/>
            <w:hideMark/>
          </w:tcPr>
          <w:p w14:paraId="6624FC73"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33F5C189"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3 000 Ft </w:t>
            </w:r>
          </w:p>
        </w:tc>
      </w:tr>
      <w:tr w:rsidR="002B7D3E" w:rsidRPr="00802A76" w14:paraId="00CD6194" w14:textId="77777777" w:rsidTr="002B7D3E">
        <w:trPr>
          <w:trHeight w:val="720"/>
        </w:trPr>
        <w:tc>
          <w:tcPr>
            <w:tcW w:w="2263" w:type="dxa"/>
            <w:hideMark/>
          </w:tcPr>
          <w:p w14:paraId="26104D5A"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Felmérési díj, 30 perc benne foglalt munkadíjjal</w:t>
            </w:r>
          </w:p>
        </w:tc>
        <w:tc>
          <w:tcPr>
            <w:tcW w:w="1560" w:type="dxa"/>
          </w:tcPr>
          <w:p w14:paraId="5A744A23"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Felmérési díj 30 perc benne foglalt munkadíjjal</w:t>
            </w:r>
          </w:p>
        </w:tc>
        <w:tc>
          <w:tcPr>
            <w:tcW w:w="1559" w:type="dxa"/>
            <w:noWrap/>
            <w:hideMark/>
          </w:tcPr>
          <w:p w14:paraId="3A4D15C1"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3A485C50"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2 362,2047 Ft </w:t>
            </w:r>
          </w:p>
        </w:tc>
        <w:tc>
          <w:tcPr>
            <w:tcW w:w="675" w:type="dxa"/>
            <w:hideMark/>
          </w:tcPr>
          <w:p w14:paraId="050A42AE"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75ACC9FA"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3 000 Ft </w:t>
            </w:r>
          </w:p>
        </w:tc>
      </w:tr>
      <w:tr w:rsidR="002B7D3E" w:rsidRPr="00802A76" w14:paraId="38BDF9E2" w14:textId="77777777" w:rsidTr="002B7D3E">
        <w:trPr>
          <w:trHeight w:val="1200"/>
        </w:trPr>
        <w:tc>
          <w:tcPr>
            <w:tcW w:w="2263" w:type="dxa"/>
            <w:hideMark/>
          </w:tcPr>
          <w:p w14:paraId="622511A7"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10m-en belüli hozzáférési pont építése/áthelyezése, 15 perc benne foglalt munkadíjjal</w:t>
            </w:r>
          </w:p>
        </w:tc>
        <w:tc>
          <w:tcPr>
            <w:tcW w:w="1560" w:type="dxa"/>
          </w:tcPr>
          <w:p w14:paraId="432317EC"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Hozzáférési pont (10m-en belül, 15 perc munkadíj)</w:t>
            </w:r>
          </w:p>
        </w:tc>
        <w:tc>
          <w:tcPr>
            <w:tcW w:w="1559" w:type="dxa"/>
            <w:noWrap/>
            <w:hideMark/>
          </w:tcPr>
          <w:p w14:paraId="34599F63"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6D446CF5"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3 149,6063 Ft </w:t>
            </w:r>
          </w:p>
        </w:tc>
        <w:tc>
          <w:tcPr>
            <w:tcW w:w="675" w:type="dxa"/>
            <w:hideMark/>
          </w:tcPr>
          <w:p w14:paraId="7514E498"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3D928325"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4 000 Ft </w:t>
            </w:r>
          </w:p>
        </w:tc>
      </w:tr>
      <w:tr w:rsidR="002B7D3E" w:rsidRPr="00802A76" w14:paraId="7657A157" w14:textId="77777777" w:rsidTr="002B7D3E">
        <w:trPr>
          <w:trHeight w:val="1200"/>
        </w:trPr>
        <w:tc>
          <w:tcPr>
            <w:tcW w:w="2263" w:type="dxa"/>
            <w:hideMark/>
          </w:tcPr>
          <w:p w14:paraId="6B282BF7"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25m-en belüli hozzáférési pont építése/áthelyezése, 30 perc benne foglalt munkadíjjal</w:t>
            </w:r>
          </w:p>
        </w:tc>
        <w:tc>
          <w:tcPr>
            <w:tcW w:w="1560" w:type="dxa"/>
          </w:tcPr>
          <w:p w14:paraId="7F2B8CE6"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Hozzáférési pont (25m-en belül, 30 perc munkadíj)</w:t>
            </w:r>
          </w:p>
        </w:tc>
        <w:tc>
          <w:tcPr>
            <w:tcW w:w="1559" w:type="dxa"/>
            <w:noWrap/>
            <w:hideMark/>
          </w:tcPr>
          <w:p w14:paraId="44C96298"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7CD8319D"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6 299,2126 Ft </w:t>
            </w:r>
          </w:p>
        </w:tc>
        <w:tc>
          <w:tcPr>
            <w:tcW w:w="675" w:type="dxa"/>
            <w:hideMark/>
          </w:tcPr>
          <w:p w14:paraId="0CF4506B"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13BDE06E"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8 000 Ft </w:t>
            </w:r>
          </w:p>
        </w:tc>
      </w:tr>
      <w:tr w:rsidR="002B7D3E" w:rsidRPr="00802A76" w14:paraId="186B3520" w14:textId="77777777" w:rsidTr="00F65FDF">
        <w:trPr>
          <w:trHeight w:val="1416"/>
        </w:trPr>
        <w:tc>
          <w:tcPr>
            <w:tcW w:w="2263" w:type="dxa"/>
            <w:hideMark/>
          </w:tcPr>
          <w:p w14:paraId="1AD58E74"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Előfizető oldali légkábel lebontása/visszaállítása oszlopköz vagy leágazás esetén (építés nélkül), 30 perc benne foglalt munkadíjjal</w:t>
            </w:r>
          </w:p>
        </w:tc>
        <w:tc>
          <w:tcPr>
            <w:tcW w:w="1560" w:type="dxa"/>
          </w:tcPr>
          <w:p w14:paraId="0DC6B7C2"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Előfizető oldali légkábel (30 perc munkadíj)</w:t>
            </w:r>
          </w:p>
        </w:tc>
        <w:tc>
          <w:tcPr>
            <w:tcW w:w="1559" w:type="dxa"/>
            <w:noWrap/>
            <w:hideMark/>
          </w:tcPr>
          <w:p w14:paraId="1B84491F"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3CF5F437"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3 937,0079 Ft </w:t>
            </w:r>
          </w:p>
        </w:tc>
        <w:tc>
          <w:tcPr>
            <w:tcW w:w="675" w:type="dxa"/>
            <w:hideMark/>
          </w:tcPr>
          <w:p w14:paraId="42A6C689"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131B4678"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5 000 Ft</w:t>
            </w:r>
          </w:p>
        </w:tc>
      </w:tr>
      <w:tr w:rsidR="002B7D3E" w:rsidRPr="00802A76" w14:paraId="7259F232" w14:textId="77777777" w:rsidTr="002B7D3E">
        <w:trPr>
          <w:trHeight w:val="960"/>
        </w:trPr>
        <w:tc>
          <w:tcPr>
            <w:tcW w:w="2263" w:type="dxa"/>
            <w:hideMark/>
          </w:tcPr>
          <w:p w14:paraId="63E1C3B2"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Léges leágazás építése/áthelyezése, 90 perc benne foglalt munkadíjjal</w:t>
            </w:r>
          </w:p>
        </w:tc>
        <w:tc>
          <w:tcPr>
            <w:tcW w:w="1560" w:type="dxa"/>
          </w:tcPr>
          <w:p w14:paraId="671D70E8"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Léges leágazás (90 perc munkadíj)</w:t>
            </w:r>
          </w:p>
        </w:tc>
        <w:tc>
          <w:tcPr>
            <w:tcW w:w="1559" w:type="dxa"/>
            <w:noWrap/>
            <w:hideMark/>
          </w:tcPr>
          <w:p w14:paraId="6F816E0A"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309" w:type="dxa"/>
            <w:hideMark/>
          </w:tcPr>
          <w:p w14:paraId="536755D7"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19 685,0394 Ft </w:t>
            </w:r>
          </w:p>
        </w:tc>
        <w:tc>
          <w:tcPr>
            <w:tcW w:w="675" w:type="dxa"/>
            <w:hideMark/>
          </w:tcPr>
          <w:p w14:paraId="3E54FBA3"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851" w:type="dxa"/>
            <w:noWrap/>
            <w:hideMark/>
          </w:tcPr>
          <w:p w14:paraId="5D467095" w14:textId="77777777" w:rsidR="00FF7E72" w:rsidRDefault="00591CCA">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25 000 Ft </w:t>
            </w:r>
          </w:p>
        </w:tc>
      </w:tr>
    </w:tbl>
    <w:p w14:paraId="7FAD61D8" w14:textId="77777777" w:rsidR="00D965DB" w:rsidRPr="00F67A8B" w:rsidRDefault="00D965DB" w:rsidP="001672B5">
      <w:pPr>
        <w:spacing w:after="0"/>
        <w:outlineLvl w:val="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Kiszállási díj (Ft/60 perc)</w:t>
      </w:r>
    </w:p>
    <w:p w14:paraId="398F9B13"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Beállítási díj (Ft/30perc)</w:t>
      </w:r>
    </w:p>
    <w:p w14:paraId="553CE844" w14:textId="77777777" w:rsidR="00264598" w:rsidRDefault="00264598" w:rsidP="00D965DB">
      <w:pPr>
        <w:spacing w:after="0"/>
        <w:rPr>
          <w:rFonts w:ascii="Museo Sans Cond 300" w:eastAsia="Times New Roman" w:hAnsi="Museo Sans Cond 300" w:cs="Calibri"/>
          <w:color w:val="000000"/>
          <w:sz w:val="20"/>
          <w:szCs w:val="20"/>
          <w:lang w:eastAsia="hu-HU"/>
        </w:rPr>
      </w:pPr>
    </w:p>
    <w:p w14:paraId="1CA753AB"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Az előfizető tulajdonában lévő, a szolgáltatás igénybevételéhez használt eszközök beállításáért a Szolgáltató díjat számít f el. A díj minden megkezdett 30 percre felszámításra kerül.</w:t>
      </w:r>
    </w:p>
    <w:p w14:paraId="5A418E3A"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p>
    <w:p w14:paraId="1FFA2F5F" w14:textId="77777777" w:rsidR="00D965DB" w:rsidRPr="00F67A8B" w:rsidRDefault="00D965DB" w:rsidP="001672B5">
      <w:pPr>
        <w:spacing w:after="0"/>
        <w:outlineLvl w:val="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Felmérési díj, 30 perc benne foglalt munkadíjjal</w:t>
      </w:r>
    </w:p>
    <w:p w14:paraId="5BF8235B"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Az Előfizető kérése alapján a Szolgáltató által elkészített műszaki felmérésért a Szolgáltató abban az esetben számlázza ki az előfizetőnek e díjat, amennyiben az előfizető a megrendelésétől a felmérést követően, de a munka kivitelezését megelőzően eláll</w:t>
      </w:r>
    </w:p>
    <w:p w14:paraId="59713DB6"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p>
    <w:p w14:paraId="68595F48"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10m-en belüli hozzáférési pont építése/áthelyezése, 15 perc benne foglalt munkadíjjal</w:t>
      </w:r>
    </w:p>
    <w:p w14:paraId="47A94A23"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Az Előfizető kérése alapján történő további hozzáférési pont kiépítése esetén, valamint a Szolgáltató által kiépített előfizetői hozzáférési pont előfizető kérésére ingatlanon belül történő áthelyezése esetén a Szolgáltató díjat számít fel. Amennyiben a munka 15 percnél tovább tart, az ezen túli munkaidőre a Szolgáltató munkadíjat számít fel. Az Előfizető a díj összegét megállapodás, egyedi megállapodás, illetve a munkalap aláírásával fogadja el.</w:t>
      </w:r>
    </w:p>
    <w:p w14:paraId="448DF9A8"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p>
    <w:p w14:paraId="15AF6CD0"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25m-en belüli hozzáférési pont építése/áthelyezése, 30 perc benne foglalt munkadíjjal</w:t>
      </w:r>
    </w:p>
    <w:p w14:paraId="05EE25AF"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Az Előfizető kérése alapján történő további hozzáférési pont kiépítése esetén, valamint a Szolgáltató által kiépített előfizetői hozzáférési pont előfizető kérésére ingatlanon belül történő áthelyezése esetén a Szolgáltató díjat számít fel. Amennyiben a munka 30 percnél tovább tart, az ezen túli munkaidőre a Szolgáltató munkadíjat számít fel. Az Előfizető a díj összegét megállapodás, egyedi megállapodás, illetve a munkalap aláírásával fogadja el.</w:t>
      </w:r>
    </w:p>
    <w:p w14:paraId="1C284DF1"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p>
    <w:p w14:paraId="5142E633"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Előfizető oldali légkábel lebontása/visszaállítása oszlopköz vagy leágazás esetén (építés nélkül), 30 perc benne foglalt munkadíjjal</w:t>
      </w:r>
    </w:p>
    <w:p w14:paraId="0E860F97"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A Szolgáltató által kiépített egyéni légvezetékes leágazás vagy oszlopközök között elhelyezkedő egyéni légvezeték bontása és/vagy visszaépítése Előfizető kérése alapján. Amennyiben a munka 30 percnél tovább tart, az </w:t>
      </w:r>
      <w:proofErr w:type="spellStart"/>
      <w:r w:rsidRPr="00F67A8B">
        <w:rPr>
          <w:rFonts w:ascii="Museo Sans Cond 300" w:eastAsia="Times New Roman" w:hAnsi="Museo Sans Cond 300" w:cs="Calibri"/>
          <w:color w:val="000000"/>
          <w:sz w:val="20"/>
          <w:szCs w:val="20"/>
          <w:lang w:eastAsia="hu-HU"/>
        </w:rPr>
        <w:t>ezentúli</w:t>
      </w:r>
      <w:proofErr w:type="spellEnd"/>
      <w:r w:rsidRPr="00F67A8B">
        <w:rPr>
          <w:rFonts w:ascii="Museo Sans Cond 300" w:eastAsia="Times New Roman" w:hAnsi="Museo Sans Cond 300" w:cs="Calibri"/>
          <w:color w:val="000000"/>
          <w:sz w:val="20"/>
          <w:szCs w:val="20"/>
          <w:lang w:eastAsia="hu-HU"/>
        </w:rPr>
        <w:t xml:space="preserve"> munkaidőre a Szolgáltató munkadíjat számít fel. Az Előfizető a díj összegét megállapodás, egyedi megállapodás, illetve a munkalap aláírásával fogadja el.</w:t>
      </w:r>
    </w:p>
    <w:p w14:paraId="4810DE42" w14:textId="77777777" w:rsidR="00D965DB" w:rsidRDefault="00D965DB" w:rsidP="00D965DB">
      <w:pPr>
        <w:spacing w:after="0"/>
        <w:rPr>
          <w:rFonts w:ascii="Museo Sans Cond 300" w:eastAsia="Times New Roman" w:hAnsi="Museo Sans Cond 300" w:cs="Calibri"/>
          <w:color w:val="000000"/>
          <w:sz w:val="20"/>
          <w:szCs w:val="20"/>
          <w:lang w:eastAsia="hu-HU"/>
        </w:rPr>
      </w:pPr>
    </w:p>
    <w:p w14:paraId="4A2B71FA" w14:textId="77777777" w:rsidR="00F65FDF" w:rsidRPr="00F67A8B" w:rsidRDefault="00F65FDF" w:rsidP="00D965DB">
      <w:pPr>
        <w:spacing w:after="0"/>
        <w:rPr>
          <w:rFonts w:ascii="Museo Sans Cond 300" w:eastAsia="Times New Roman" w:hAnsi="Museo Sans Cond 300" w:cs="Calibri"/>
          <w:color w:val="000000"/>
          <w:sz w:val="20"/>
          <w:szCs w:val="20"/>
          <w:lang w:eastAsia="hu-HU"/>
        </w:rPr>
      </w:pPr>
    </w:p>
    <w:p w14:paraId="7FC06227"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Léges leágazás építése/áthelyezése, 90 perc benne foglalt munkadíjjal</w:t>
      </w:r>
    </w:p>
    <w:p w14:paraId="1282664F"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Új léges leágazás építése vagy a szolgáltató által kiépített egyéni légvezetékes leágazás áthelyezése Előfizető kérése alapján. Amennyiben a munka 90 percnél tovább tart, az ezen túli munkaidőre a Szolgáltató munkadíjat számít fel. Az Előfizető a díj összegét megállapodás, egyedi megállapodás, illetve a munkalap aláírásával fogadja el.</w:t>
      </w:r>
    </w:p>
    <w:p w14:paraId="2F9BAD28" w14:textId="77777777" w:rsidR="00D965DB" w:rsidRPr="001672B5" w:rsidRDefault="00D965DB" w:rsidP="00D965DB">
      <w:pPr>
        <w:spacing w:after="0"/>
        <w:rPr>
          <w:rFonts w:ascii="Museo Sans Cond 300" w:hAnsi="Museo Sans Cond 300"/>
          <w:sz w:val="24"/>
        </w:rPr>
      </w:pPr>
    </w:p>
    <w:p w14:paraId="024EA3D0" w14:textId="77777777" w:rsidR="00D965DB" w:rsidRPr="001672B5" w:rsidRDefault="00D965DB" w:rsidP="001672B5">
      <w:pPr>
        <w:spacing w:after="0"/>
        <w:outlineLvl w:val="0"/>
        <w:rPr>
          <w:rFonts w:ascii="Museo Sans Cond 300" w:hAnsi="Museo Sans Cond 300"/>
          <w:sz w:val="24"/>
          <w:u w:val="single"/>
        </w:rPr>
      </w:pPr>
      <w:r w:rsidRPr="001672B5">
        <w:rPr>
          <w:rFonts w:ascii="Museo Sans Cond 300" w:hAnsi="Museo Sans Cond 300"/>
          <w:sz w:val="24"/>
          <w:u w:val="single"/>
        </w:rPr>
        <w:t>Telefonos távsegítség kategóriák és díjak:</w:t>
      </w:r>
    </w:p>
    <w:tbl>
      <w:tblPr>
        <w:tblW w:w="7168" w:type="dxa"/>
        <w:tblInd w:w="57" w:type="dxa"/>
        <w:tblLayout w:type="fixed"/>
        <w:tblCellMar>
          <w:left w:w="70" w:type="dxa"/>
          <w:right w:w="70" w:type="dxa"/>
        </w:tblCellMar>
        <w:tblLook w:val="04A0" w:firstRow="1" w:lastRow="0" w:firstColumn="1" w:lastColumn="0" w:noHBand="0" w:noVBand="1"/>
      </w:tblPr>
      <w:tblGrid>
        <w:gridCol w:w="2773"/>
        <w:gridCol w:w="1560"/>
        <w:gridCol w:w="1134"/>
        <w:gridCol w:w="709"/>
        <w:gridCol w:w="992"/>
      </w:tblGrid>
      <w:tr w:rsidR="00683D6A" w:rsidRPr="00802A76" w14:paraId="7B5FB098" w14:textId="77777777" w:rsidTr="00683D6A">
        <w:trPr>
          <w:trHeight w:val="277"/>
        </w:trPr>
        <w:tc>
          <w:tcPr>
            <w:tcW w:w="2773" w:type="dxa"/>
            <w:tcBorders>
              <w:top w:val="single" w:sz="4" w:space="0" w:color="auto"/>
              <w:left w:val="single" w:sz="4" w:space="0" w:color="auto"/>
              <w:bottom w:val="single" w:sz="4" w:space="0" w:color="auto"/>
              <w:right w:val="single" w:sz="4" w:space="0" w:color="auto"/>
            </w:tcBorders>
            <w:shd w:val="clear" w:color="auto" w:fill="auto"/>
            <w:hideMark/>
          </w:tcPr>
          <w:p w14:paraId="1DEF1298"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Telefonos távsegítség</w:t>
            </w:r>
          </w:p>
        </w:tc>
        <w:tc>
          <w:tcPr>
            <w:tcW w:w="1560" w:type="dxa"/>
            <w:tcBorders>
              <w:top w:val="single" w:sz="4" w:space="0" w:color="auto"/>
              <w:left w:val="nil"/>
              <w:bottom w:val="single" w:sz="4" w:space="0" w:color="auto"/>
              <w:right w:val="single" w:sz="4" w:space="0" w:color="auto"/>
            </w:tcBorders>
            <w:shd w:val="clear" w:color="auto" w:fill="auto"/>
            <w:noWrap/>
            <w:hideMark/>
          </w:tcPr>
          <w:p w14:paraId="77A91541"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134" w:type="dxa"/>
            <w:tcBorders>
              <w:top w:val="single" w:sz="4" w:space="0" w:color="auto"/>
              <w:left w:val="nil"/>
              <w:bottom w:val="single" w:sz="4" w:space="0" w:color="auto"/>
              <w:right w:val="single" w:sz="4" w:space="0" w:color="auto"/>
            </w:tcBorders>
            <w:shd w:val="clear" w:color="auto" w:fill="auto"/>
            <w:hideMark/>
          </w:tcPr>
          <w:p w14:paraId="2CA14CC2"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09" w:type="dxa"/>
            <w:tcBorders>
              <w:top w:val="single" w:sz="4" w:space="0" w:color="auto"/>
              <w:left w:val="nil"/>
              <w:bottom w:val="single" w:sz="4" w:space="0" w:color="auto"/>
              <w:right w:val="single" w:sz="4" w:space="0" w:color="auto"/>
            </w:tcBorders>
            <w:shd w:val="clear" w:color="auto" w:fill="FFFFFF"/>
            <w:hideMark/>
          </w:tcPr>
          <w:p w14:paraId="430A88EA"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992" w:type="dxa"/>
            <w:tcBorders>
              <w:top w:val="single" w:sz="4" w:space="0" w:color="auto"/>
              <w:left w:val="nil"/>
              <w:bottom w:val="single" w:sz="4" w:space="0" w:color="auto"/>
              <w:right w:val="single" w:sz="4" w:space="0" w:color="auto"/>
            </w:tcBorders>
            <w:shd w:val="clear" w:color="auto" w:fill="auto"/>
            <w:hideMark/>
          </w:tcPr>
          <w:p w14:paraId="06335C11"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683D6A" w:rsidRPr="00802A76" w14:paraId="70BF05BF" w14:textId="77777777" w:rsidTr="00683D6A">
        <w:trPr>
          <w:trHeight w:val="277"/>
        </w:trPr>
        <w:tc>
          <w:tcPr>
            <w:tcW w:w="2773" w:type="dxa"/>
            <w:tcBorders>
              <w:top w:val="nil"/>
              <w:left w:val="single" w:sz="4" w:space="0" w:color="auto"/>
              <w:bottom w:val="single" w:sz="4" w:space="0" w:color="auto"/>
              <w:right w:val="single" w:sz="4" w:space="0" w:color="auto"/>
            </w:tcBorders>
            <w:shd w:val="clear" w:color="auto" w:fill="auto"/>
            <w:hideMark/>
          </w:tcPr>
          <w:p w14:paraId="2106AECE"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Telefonos távsegítség (kategória 1)</w:t>
            </w:r>
          </w:p>
        </w:tc>
        <w:tc>
          <w:tcPr>
            <w:tcW w:w="1560" w:type="dxa"/>
            <w:tcBorders>
              <w:top w:val="nil"/>
              <w:left w:val="nil"/>
              <w:bottom w:val="single" w:sz="4" w:space="0" w:color="auto"/>
              <w:right w:val="single" w:sz="4" w:space="0" w:color="auto"/>
            </w:tcBorders>
            <w:shd w:val="clear" w:color="auto" w:fill="auto"/>
            <w:noWrap/>
            <w:hideMark/>
          </w:tcPr>
          <w:p w14:paraId="186CEAC8"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134" w:type="dxa"/>
            <w:tcBorders>
              <w:top w:val="nil"/>
              <w:left w:val="nil"/>
              <w:bottom w:val="single" w:sz="4" w:space="0" w:color="auto"/>
              <w:right w:val="single" w:sz="4" w:space="0" w:color="auto"/>
            </w:tcBorders>
            <w:shd w:val="clear" w:color="auto" w:fill="auto"/>
            <w:hideMark/>
          </w:tcPr>
          <w:p w14:paraId="2577BB3F"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196,8504 Ft </w:t>
            </w:r>
          </w:p>
        </w:tc>
        <w:tc>
          <w:tcPr>
            <w:tcW w:w="709" w:type="dxa"/>
            <w:tcBorders>
              <w:top w:val="single" w:sz="4" w:space="0" w:color="auto"/>
              <w:left w:val="nil"/>
              <w:bottom w:val="single" w:sz="4" w:space="0" w:color="auto"/>
              <w:right w:val="single" w:sz="4" w:space="0" w:color="auto"/>
            </w:tcBorders>
            <w:shd w:val="clear" w:color="auto" w:fill="FFFFFF"/>
            <w:noWrap/>
            <w:hideMark/>
          </w:tcPr>
          <w:p w14:paraId="7D572963"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992" w:type="dxa"/>
            <w:tcBorders>
              <w:top w:val="nil"/>
              <w:left w:val="nil"/>
              <w:bottom w:val="single" w:sz="4" w:space="0" w:color="auto"/>
              <w:right w:val="single" w:sz="4" w:space="0" w:color="auto"/>
            </w:tcBorders>
            <w:shd w:val="clear" w:color="auto" w:fill="auto"/>
            <w:noWrap/>
            <w:hideMark/>
          </w:tcPr>
          <w:p w14:paraId="13DBC270"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250 Ft </w:t>
            </w:r>
          </w:p>
        </w:tc>
      </w:tr>
      <w:tr w:rsidR="00683D6A" w:rsidRPr="00802A76" w14:paraId="31FDBB4F" w14:textId="77777777" w:rsidTr="00683D6A">
        <w:trPr>
          <w:trHeight w:val="249"/>
        </w:trPr>
        <w:tc>
          <w:tcPr>
            <w:tcW w:w="2773" w:type="dxa"/>
            <w:tcBorders>
              <w:top w:val="nil"/>
              <w:left w:val="single" w:sz="4" w:space="0" w:color="auto"/>
              <w:bottom w:val="single" w:sz="4" w:space="0" w:color="auto"/>
              <w:right w:val="single" w:sz="4" w:space="0" w:color="auto"/>
            </w:tcBorders>
            <w:shd w:val="clear" w:color="auto" w:fill="auto"/>
            <w:hideMark/>
          </w:tcPr>
          <w:p w14:paraId="6B4C6007"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Telefonos távsegítség (kategória 2)</w:t>
            </w:r>
          </w:p>
        </w:tc>
        <w:tc>
          <w:tcPr>
            <w:tcW w:w="1560" w:type="dxa"/>
            <w:tcBorders>
              <w:top w:val="nil"/>
              <w:left w:val="nil"/>
              <w:bottom w:val="single" w:sz="4" w:space="0" w:color="auto"/>
              <w:right w:val="single" w:sz="4" w:space="0" w:color="auto"/>
            </w:tcBorders>
            <w:shd w:val="clear" w:color="auto" w:fill="auto"/>
            <w:noWrap/>
            <w:hideMark/>
          </w:tcPr>
          <w:p w14:paraId="6C0CDF41"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134" w:type="dxa"/>
            <w:tcBorders>
              <w:top w:val="nil"/>
              <w:left w:val="nil"/>
              <w:bottom w:val="single" w:sz="4" w:space="0" w:color="auto"/>
              <w:right w:val="single" w:sz="4" w:space="0" w:color="auto"/>
            </w:tcBorders>
            <w:shd w:val="clear" w:color="auto" w:fill="auto"/>
            <w:hideMark/>
          </w:tcPr>
          <w:p w14:paraId="44DDC46A"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787,4016 Ft </w:t>
            </w:r>
          </w:p>
        </w:tc>
        <w:tc>
          <w:tcPr>
            <w:tcW w:w="709" w:type="dxa"/>
            <w:tcBorders>
              <w:top w:val="single" w:sz="4" w:space="0" w:color="auto"/>
              <w:left w:val="nil"/>
              <w:bottom w:val="single" w:sz="4" w:space="0" w:color="auto"/>
              <w:right w:val="single" w:sz="4" w:space="0" w:color="auto"/>
            </w:tcBorders>
            <w:shd w:val="clear" w:color="auto" w:fill="FFFFFF"/>
            <w:noWrap/>
            <w:hideMark/>
          </w:tcPr>
          <w:p w14:paraId="0AC4DD78"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992" w:type="dxa"/>
            <w:tcBorders>
              <w:top w:val="nil"/>
              <w:left w:val="nil"/>
              <w:bottom w:val="single" w:sz="4" w:space="0" w:color="auto"/>
              <w:right w:val="single" w:sz="4" w:space="0" w:color="auto"/>
            </w:tcBorders>
            <w:shd w:val="clear" w:color="auto" w:fill="auto"/>
            <w:noWrap/>
            <w:hideMark/>
          </w:tcPr>
          <w:p w14:paraId="3D70F898"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1 000 Ft </w:t>
            </w:r>
          </w:p>
        </w:tc>
      </w:tr>
      <w:tr w:rsidR="00683D6A" w:rsidRPr="00802A76" w14:paraId="3C7C1F8C" w14:textId="77777777" w:rsidTr="00683D6A">
        <w:trPr>
          <w:trHeight w:val="277"/>
        </w:trPr>
        <w:tc>
          <w:tcPr>
            <w:tcW w:w="2773" w:type="dxa"/>
            <w:tcBorders>
              <w:top w:val="nil"/>
              <w:left w:val="single" w:sz="4" w:space="0" w:color="auto"/>
              <w:bottom w:val="single" w:sz="4" w:space="0" w:color="auto"/>
              <w:right w:val="single" w:sz="4" w:space="0" w:color="auto"/>
            </w:tcBorders>
            <w:shd w:val="clear" w:color="auto" w:fill="auto"/>
            <w:hideMark/>
          </w:tcPr>
          <w:p w14:paraId="6E07823D"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Telefonos távsegítség (kategória 3)</w:t>
            </w:r>
          </w:p>
        </w:tc>
        <w:tc>
          <w:tcPr>
            <w:tcW w:w="1560" w:type="dxa"/>
            <w:tcBorders>
              <w:top w:val="nil"/>
              <w:left w:val="nil"/>
              <w:bottom w:val="single" w:sz="4" w:space="0" w:color="auto"/>
              <w:right w:val="single" w:sz="4" w:space="0" w:color="auto"/>
            </w:tcBorders>
            <w:shd w:val="clear" w:color="auto" w:fill="auto"/>
            <w:noWrap/>
            <w:hideMark/>
          </w:tcPr>
          <w:p w14:paraId="311C555F"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folyószámla szint</w:t>
            </w:r>
          </w:p>
        </w:tc>
        <w:tc>
          <w:tcPr>
            <w:tcW w:w="1134" w:type="dxa"/>
            <w:tcBorders>
              <w:top w:val="nil"/>
              <w:left w:val="nil"/>
              <w:bottom w:val="single" w:sz="4" w:space="0" w:color="auto"/>
              <w:right w:val="single" w:sz="4" w:space="0" w:color="auto"/>
            </w:tcBorders>
            <w:shd w:val="clear" w:color="auto" w:fill="auto"/>
            <w:hideMark/>
          </w:tcPr>
          <w:p w14:paraId="2703F70E"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2 362,2047 Ft </w:t>
            </w:r>
          </w:p>
        </w:tc>
        <w:tc>
          <w:tcPr>
            <w:tcW w:w="709" w:type="dxa"/>
            <w:tcBorders>
              <w:top w:val="single" w:sz="4" w:space="0" w:color="auto"/>
              <w:left w:val="nil"/>
              <w:bottom w:val="single" w:sz="4" w:space="0" w:color="auto"/>
              <w:right w:val="single" w:sz="4" w:space="0" w:color="auto"/>
            </w:tcBorders>
            <w:shd w:val="clear" w:color="auto" w:fill="FFFFFF"/>
            <w:noWrap/>
            <w:hideMark/>
          </w:tcPr>
          <w:p w14:paraId="5E2989E2"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27%</w:t>
            </w:r>
          </w:p>
        </w:tc>
        <w:tc>
          <w:tcPr>
            <w:tcW w:w="992" w:type="dxa"/>
            <w:tcBorders>
              <w:top w:val="nil"/>
              <w:left w:val="nil"/>
              <w:bottom w:val="single" w:sz="4" w:space="0" w:color="auto"/>
              <w:right w:val="single" w:sz="4" w:space="0" w:color="auto"/>
            </w:tcBorders>
            <w:shd w:val="clear" w:color="auto" w:fill="auto"/>
            <w:noWrap/>
            <w:hideMark/>
          </w:tcPr>
          <w:p w14:paraId="7A9B8CF9"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3 000 Ft </w:t>
            </w:r>
          </w:p>
        </w:tc>
      </w:tr>
    </w:tbl>
    <w:p w14:paraId="00D317B4" w14:textId="77777777" w:rsidR="00683D6A" w:rsidRDefault="00683D6A" w:rsidP="001672B5">
      <w:pPr>
        <w:spacing w:after="0"/>
        <w:outlineLvl w:val="0"/>
        <w:rPr>
          <w:rFonts w:ascii="Museo Sans Cond 300" w:eastAsia="Times New Roman" w:hAnsi="Museo Sans Cond 300" w:cs="Calibri"/>
          <w:color w:val="000000"/>
          <w:sz w:val="20"/>
          <w:szCs w:val="20"/>
          <w:lang w:eastAsia="hu-HU"/>
        </w:rPr>
      </w:pPr>
    </w:p>
    <w:p w14:paraId="3D40FFB3" w14:textId="77777777" w:rsidR="007E39B6" w:rsidRDefault="007E39B6" w:rsidP="001672B5">
      <w:pPr>
        <w:spacing w:after="0"/>
        <w:outlineLvl w:val="0"/>
        <w:rPr>
          <w:rFonts w:ascii="Museo Sans Cond 300" w:eastAsia="Times New Roman" w:hAnsi="Museo Sans Cond 300" w:cs="Calibri"/>
          <w:color w:val="000000"/>
          <w:sz w:val="20"/>
          <w:szCs w:val="20"/>
          <w:lang w:eastAsia="hu-HU"/>
        </w:rPr>
      </w:pPr>
    </w:p>
    <w:p w14:paraId="019E4F6C" w14:textId="77777777" w:rsidR="007E39B6" w:rsidRDefault="007E39B6" w:rsidP="001672B5">
      <w:pPr>
        <w:spacing w:after="0"/>
        <w:outlineLvl w:val="0"/>
        <w:rPr>
          <w:rFonts w:ascii="Museo Sans Cond 300" w:eastAsia="Times New Roman" w:hAnsi="Museo Sans Cond 300" w:cs="Calibri"/>
          <w:color w:val="000000"/>
          <w:sz w:val="20"/>
          <w:szCs w:val="20"/>
          <w:lang w:eastAsia="hu-HU"/>
        </w:rPr>
      </w:pPr>
    </w:p>
    <w:p w14:paraId="31599590" w14:textId="77777777" w:rsidR="007E39B6" w:rsidRDefault="007E39B6" w:rsidP="001672B5">
      <w:pPr>
        <w:spacing w:after="0"/>
        <w:outlineLvl w:val="0"/>
        <w:rPr>
          <w:rFonts w:ascii="Museo Sans Cond 300" w:eastAsia="Times New Roman" w:hAnsi="Museo Sans Cond 300" w:cs="Calibri"/>
          <w:color w:val="000000"/>
          <w:sz w:val="20"/>
          <w:szCs w:val="20"/>
          <w:lang w:eastAsia="hu-HU"/>
        </w:rPr>
      </w:pPr>
    </w:p>
    <w:p w14:paraId="54CB790C" w14:textId="77777777" w:rsidR="00D965DB" w:rsidRPr="00F67A8B" w:rsidRDefault="00D965DB" w:rsidP="001672B5">
      <w:pPr>
        <w:spacing w:after="0"/>
        <w:outlineLvl w:val="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lastRenderedPageBreak/>
        <w:t>Kategória 1</w:t>
      </w:r>
    </w:p>
    <w:p w14:paraId="1CEFAE7F"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Szolgáltatáshoz nem kapcsolható készülék beállítások, készülék kihangosítása, PIN kód módosítása, kikapcsolása, készülék védelmének bekapcsolása (biztonsági kód használata, módosítása, hívásprofilok beállítása</w:t>
      </w:r>
    </w:p>
    <w:p w14:paraId="3205F3F0"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p>
    <w:p w14:paraId="296C01B3" w14:textId="77777777" w:rsidR="00D965DB" w:rsidRPr="00F67A8B" w:rsidRDefault="00D965DB" w:rsidP="001672B5">
      <w:pPr>
        <w:spacing w:after="0"/>
        <w:outlineLvl w:val="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Kategória 2</w:t>
      </w:r>
    </w:p>
    <w:p w14:paraId="2F89FCC1"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Levelezőprogram-beállítások számítógépen, alkalmazás telepítése telefonra, internetkapcsolat beállítása számítógépen, </w:t>
      </w:r>
      <w:proofErr w:type="spellStart"/>
      <w:r w:rsidRPr="00F67A8B">
        <w:rPr>
          <w:rFonts w:ascii="Museo Sans Cond 300" w:eastAsia="Times New Roman" w:hAnsi="Museo Sans Cond 300" w:cs="Calibri"/>
          <w:color w:val="000000"/>
          <w:sz w:val="20"/>
          <w:szCs w:val="20"/>
          <w:lang w:eastAsia="hu-HU"/>
        </w:rPr>
        <w:t>Wi</w:t>
      </w:r>
      <w:proofErr w:type="spellEnd"/>
      <w:r w:rsidRPr="00F67A8B">
        <w:rPr>
          <w:rFonts w:ascii="Museo Sans Cond 300" w:eastAsia="Times New Roman" w:hAnsi="Museo Sans Cond 300" w:cs="Calibri"/>
          <w:color w:val="000000"/>
          <w:sz w:val="20"/>
          <w:szCs w:val="20"/>
          <w:lang w:eastAsia="hu-HU"/>
        </w:rPr>
        <w:t>-Fi hálózatra készülék csatlakoztatása (ismert adatok esetén), telefon/</w:t>
      </w:r>
      <w:proofErr w:type="spellStart"/>
      <w:r w:rsidRPr="00F67A8B">
        <w:rPr>
          <w:rFonts w:ascii="Museo Sans Cond 300" w:eastAsia="Times New Roman" w:hAnsi="Museo Sans Cond 300" w:cs="Calibri"/>
          <w:color w:val="000000"/>
          <w:sz w:val="20"/>
          <w:szCs w:val="20"/>
          <w:lang w:eastAsia="hu-HU"/>
        </w:rPr>
        <w:t>tablet</w:t>
      </w:r>
      <w:proofErr w:type="spellEnd"/>
      <w:r w:rsidRPr="00F67A8B">
        <w:rPr>
          <w:rFonts w:ascii="Museo Sans Cond 300" w:eastAsia="Times New Roman" w:hAnsi="Museo Sans Cond 300" w:cs="Calibri"/>
          <w:color w:val="000000"/>
          <w:sz w:val="20"/>
          <w:szCs w:val="20"/>
          <w:lang w:eastAsia="hu-HU"/>
        </w:rPr>
        <w:t xml:space="preserve"> </w:t>
      </w:r>
      <w:proofErr w:type="spellStart"/>
      <w:r w:rsidRPr="00F67A8B">
        <w:rPr>
          <w:rFonts w:ascii="Museo Sans Cond 300" w:eastAsia="Times New Roman" w:hAnsi="Museo Sans Cond 300" w:cs="Calibri"/>
          <w:color w:val="000000"/>
          <w:sz w:val="20"/>
          <w:szCs w:val="20"/>
          <w:lang w:eastAsia="hu-HU"/>
        </w:rPr>
        <w:t>hotspot</w:t>
      </w:r>
      <w:proofErr w:type="spellEnd"/>
      <w:r w:rsidRPr="00F67A8B">
        <w:rPr>
          <w:rFonts w:ascii="Museo Sans Cond 300" w:eastAsia="Times New Roman" w:hAnsi="Museo Sans Cond 300" w:cs="Calibri"/>
          <w:color w:val="000000"/>
          <w:sz w:val="20"/>
          <w:szCs w:val="20"/>
          <w:lang w:eastAsia="hu-HU"/>
        </w:rPr>
        <w:t xml:space="preserve"> bekapcsolás egy eszköz csatlakoztatásával, böngészőbeállítások, internetprotokoll-hibák, hardvereszközök beállítása, egyéb eszközök (</w:t>
      </w:r>
      <w:proofErr w:type="spellStart"/>
      <w:r w:rsidRPr="00F67A8B">
        <w:rPr>
          <w:rFonts w:ascii="Museo Sans Cond 300" w:eastAsia="Times New Roman" w:hAnsi="Museo Sans Cond 300" w:cs="Calibri"/>
          <w:color w:val="000000"/>
          <w:sz w:val="20"/>
          <w:szCs w:val="20"/>
          <w:lang w:eastAsia="hu-HU"/>
        </w:rPr>
        <w:t>pendrive,külső</w:t>
      </w:r>
      <w:proofErr w:type="spellEnd"/>
      <w:r w:rsidRPr="00F67A8B">
        <w:rPr>
          <w:rFonts w:ascii="Museo Sans Cond 300" w:eastAsia="Times New Roman" w:hAnsi="Museo Sans Cond 300" w:cs="Calibri"/>
          <w:color w:val="000000"/>
          <w:sz w:val="20"/>
          <w:szCs w:val="20"/>
          <w:lang w:eastAsia="hu-HU"/>
        </w:rPr>
        <w:t xml:space="preserve"> merevlemez, okostelefon, PDA) illesztése, digitális fényképezőgép és videokamera csatlakoztatása a PC-hez, adatok átmásolása, online portálokra történő regisztrálás, segítség jelszó visszaállításban, hálózati kártya konfigurálása, okos mobiltelefon beállítása modemként számítógépen</w:t>
      </w:r>
    </w:p>
    <w:p w14:paraId="5BB251F3"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p>
    <w:p w14:paraId="62FECF50" w14:textId="77777777" w:rsidR="00D965DB" w:rsidRPr="00F67A8B" w:rsidRDefault="00D965DB" w:rsidP="001672B5">
      <w:pPr>
        <w:spacing w:after="0"/>
        <w:outlineLvl w:val="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Kategória 3</w:t>
      </w:r>
    </w:p>
    <w:p w14:paraId="64640973" w14:textId="77777777" w:rsidR="00D965DB" w:rsidRPr="00F67A8B" w:rsidRDefault="00D965DB" w:rsidP="00D965DB">
      <w:pPr>
        <w:spacing w:after="0"/>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Operációs rendszer és driver frissítése, hálózati eszközök beállítása, </w:t>
      </w:r>
      <w:proofErr w:type="spellStart"/>
      <w:r w:rsidRPr="00F67A8B">
        <w:rPr>
          <w:rFonts w:ascii="Museo Sans Cond 300" w:eastAsia="Times New Roman" w:hAnsi="Museo Sans Cond 300" w:cs="Calibri"/>
          <w:color w:val="000000"/>
          <w:sz w:val="20"/>
          <w:szCs w:val="20"/>
          <w:lang w:eastAsia="hu-HU"/>
        </w:rPr>
        <w:t>routerben</w:t>
      </w:r>
      <w:proofErr w:type="spellEnd"/>
      <w:r w:rsidRPr="00F67A8B">
        <w:rPr>
          <w:rFonts w:ascii="Museo Sans Cond 300" w:eastAsia="Times New Roman" w:hAnsi="Museo Sans Cond 300" w:cs="Calibri"/>
          <w:color w:val="000000"/>
          <w:sz w:val="20"/>
          <w:szCs w:val="20"/>
          <w:lang w:eastAsia="hu-HU"/>
        </w:rPr>
        <w:t xml:space="preserve"> 1 db tetszőleges beállítás elvégzése, mobiltelefon beállítása modemként számítógépen (nem okostelefon esetében), GPS-szoftverek telepítése beállítással, ingyenes böngésző (Pl.: Google </w:t>
      </w:r>
      <w:proofErr w:type="spellStart"/>
      <w:r w:rsidRPr="00F67A8B">
        <w:rPr>
          <w:rFonts w:ascii="Museo Sans Cond 300" w:eastAsia="Times New Roman" w:hAnsi="Museo Sans Cond 300" w:cs="Calibri"/>
          <w:color w:val="000000"/>
          <w:sz w:val="20"/>
          <w:szCs w:val="20"/>
          <w:lang w:eastAsia="hu-HU"/>
        </w:rPr>
        <w:t>chrome</w:t>
      </w:r>
      <w:proofErr w:type="spellEnd"/>
      <w:r w:rsidRPr="00F67A8B">
        <w:rPr>
          <w:rFonts w:ascii="Museo Sans Cond 300" w:eastAsia="Times New Roman" w:hAnsi="Museo Sans Cond 300" w:cs="Calibri"/>
          <w:color w:val="000000"/>
          <w:sz w:val="20"/>
          <w:szCs w:val="20"/>
          <w:lang w:eastAsia="hu-HU"/>
        </w:rPr>
        <w:t xml:space="preserve">), levelező kliens (Pl.: </w:t>
      </w:r>
      <w:proofErr w:type="spellStart"/>
      <w:r w:rsidRPr="00F67A8B">
        <w:rPr>
          <w:rFonts w:ascii="Museo Sans Cond 300" w:eastAsia="Times New Roman" w:hAnsi="Museo Sans Cond 300" w:cs="Calibri"/>
          <w:color w:val="000000"/>
          <w:sz w:val="20"/>
          <w:szCs w:val="20"/>
          <w:lang w:eastAsia="hu-HU"/>
        </w:rPr>
        <w:t>Mozilla</w:t>
      </w:r>
      <w:proofErr w:type="spellEnd"/>
      <w:r w:rsidRPr="00F67A8B">
        <w:rPr>
          <w:rFonts w:ascii="Museo Sans Cond 300" w:eastAsia="Times New Roman" w:hAnsi="Museo Sans Cond 300" w:cs="Calibri"/>
          <w:color w:val="000000"/>
          <w:sz w:val="20"/>
          <w:szCs w:val="20"/>
          <w:lang w:eastAsia="hu-HU"/>
        </w:rPr>
        <w:t xml:space="preserve"> </w:t>
      </w:r>
      <w:proofErr w:type="spellStart"/>
      <w:r w:rsidRPr="00F67A8B">
        <w:rPr>
          <w:rFonts w:ascii="Museo Sans Cond 300" w:eastAsia="Times New Roman" w:hAnsi="Museo Sans Cond 300" w:cs="Calibri"/>
          <w:color w:val="000000"/>
          <w:sz w:val="20"/>
          <w:szCs w:val="20"/>
          <w:lang w:eastAsia="hu-HU"/>
        </w:rPr>
        <w:t>Thunderbird</w:t>
      </w:r>
      <w:proofErr w:type="spellEnd"/>
      <w:r w:rsidRPr="00F67A8B">
        <w:rPr>
          <w:rFonts w:ascii="Museo Sans Cond 300" w:eastAsia="Times New Roman" w:hAnsi="Museo Sans Cond 300" w:cs="Calibri"/>
          <w:color w:val="000000"/>
          <w:sz w:val="20"/>
          <w:szCs w:val="20"/>
          <w:lang w:eastAsia="hu-HU"/>
        </w:rPr>
        <w:t xml:space="preserve">) telepítése és beállítása, levelező program postafiók archiválása, mentése, adatfájlok kezelése. </w:t>
      </w:r>
      <w:proofErr w:type="spellStart"/>
      <w:r w:rsidRPr="00F67A8B">
        <w:rPr>
          <w:rFonts w:ascii="Museo Sans Cond 300" w:eastAsia="Times New Roman" w:hAnsi="Museo Sans Cond 300" w:cs="Calibri"/>
          <w:color w:val="000000"/>
          <w:sz w:val="20"/>
          <w:szCs w:val="20"/>
          <w:lang w:eastAsia="hu-HU"/>
        </w:rPr>
        <w:t>szinkronizációs</w:t>
      </w:r>
      <w:proofErr w:type="spellEnd"/>
      <w:r w:rsidRPr="00F67A8B">
        <w:rPr>
          <w:rFonts w:ascii="Museo Sans Cond 300" w:eastAsia="Times New Roman" w:hAnsi="Museo Sans Cond 300" w:cs="Calibri"/>
          <w:color w:val="000000"/>
          <w:sz w:val="20"/>
          <w:szCs w:val="20"/>
          <w:lang w:eastAsia="hu-HU"/>
        </w:rPr>
        <w:t xml:space="preserve"> program beállítása (iTunes, Kies, OVI), tűzfalprogramok telepítése beállítással, vírusirtók telepítése beállítással, összetettebb szoftverbeállítások, biztonsági beállítások, VPN-szoftverek telepítése beállítással, Digitális Otthon eszközök (TV, médialejátszó, játékkonzol, médiatár/NAS) beállítása, </w:t>
      </w:r>
      <w:proofErr w:type="spellStart"/>
      <w:r w:rsidRPr="00F67A8B">
        <w:rPr>
          <w:rFonts w:ascii="Museo Sans Cond 300" w:eastAsia="Times New Roman" w:hAnsi="Museo Sans Cond 300" w:cs="Calibri"/>
          <w:color w:val="000000"/>
          <w:sz w:val="20"/>
          <w:szCs w:val="20"/>
          <w:lang w:eastAsia="hu-HU"/>
        </w:rPr>
        <w:t>routerben</w:t>
      </w:r>
      <w:proofErr w:type="spellEnd"/>
      <w:r w:rsidRPr="00F67A8B">
        <w:rPr>
          <w:rFonts w:ascii="Museo Sans Cond 300" w:eastAsia="Times New Roman" w:hAnsi="Museo Sans Cond 300" w:cs="Calibri"/>
          <w:color w:val="000000"/>
          <w:sz w:val="20"/>
          <w:szCs w:val="20"/>
          <w:lang w:eastAsia="hu-HU"/>
        </w:rPr>
        <w:t xml:space="preserve"> 1-nél több beállítás elvégzése, komplett szoftverek telepítése Pl.: MS Office)</w:t>
      </w:r>
    </w:p>
    <w:p w14:paraId="6CCB755D" w14:textId="77777777" w:rsidR="00F65FDF" w:rsidRPr="001672B5" w:rsidRDefault="00F65FDF" w:rsidP="00D965DB">
      <w:pPr>
        <w:spacing w:after="0"/>
        <w:rPr>
          <w:rFonts w:ascii="Museo Sans Cond 300" w:hAnsi="Museo Sans Cond 300"/>
          <w:sz w:val="24"/>
        </w:rPr>
      </w:pPr>
    </w:p>
    <w:p w14:paraId="546262E6" w14:textId="77777777" w:rsidR="00D965DB" w:rsidRPr="001672B5" w:rsidRDefault="00D965DB" w:rsidP="001672B5">
      <w:pPr>
        <w:spacing w:after="0"/>
        <w:outlineLvl w:val="0"/>
        <w:rPr>
          <w:rFonts w:ascii="Museo Sans Cond 300" w:hAnsi="Museo Sans Cond 300"/>
          <w:sz w:val="24"/>
          <w:u w:val="single"/>
        </w:rPr>
      </w:pPr>
      <w:r w:rsidRPr="001672B5">
        <w:rPr>
          <w:rFonts w:ascii="Museo Sans Cond 300" w:hAnsi="Museo Sans Cond 300"/>
          <w:sz w:val="24"/>
          <w:u w:val="single"/>
        </w:rPr>
        <w:t>Egyszeri kártérítési díjak</w:t>
      </w:r>
      <w:r w:rsidR="0055531B" w:rsidRPr="001672B5">
        <w:rPr>
          <w:rFonts w:ascii="Museo Sans Cond 300" w:hAnsi="Museo Sans Cond 300"/>
          <w:sz w:val="24"/>
          <w:u w:val="single"/>
        </w:rPr>
        <w:t>:</w:t>
      </w:r>
    </w:p>
    <w:tbl>
      <w:tblPr>
        <w:tblW w:w="6400" w:type="dxa"/>
        <w:tblInd w:w="57" w:type="dxa"/>
        <w:tblLayout w:type="fixed"/>
        <w:tblCellMar>
          <w:left w:w="70" w:type="dxa"/>
          <w:right w:w="70" w:type="dxa"/>
        </w:tblCellMar>
        <w:tblLook w:val="04A0" w:firstRow="1" w:lastRow="0" w:firstColumn="1" w:lastColumn="0" w:noHBand="0" w:noVBand="1"/>
      </w:tblPr>
      <w:tblGrid>
        <w:gridCol w:w="1660"/>
        <w:gridCol w:w="1520"/>
        <w:gridCol w:w="1294"/>
        <w:gridCol w:w="726"/>
        <w:gridCol w:w="1200"/>
      </w:tblGrid>
      <w:tr w:rsidR="0055531B" w:rsidRPr="00802A76" w14:paraId="19D7C6D3" w14:textId="77777777" w:rsidTr="008A1ADB">
        <w:trPr>
          <w:trHeight w:val="480"/>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14:paraId="5D7903F8"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Kártérítési díjak</w:t>
            </w:r>
          </w:p>
        </w:tc>
        <w:tc>
          <w:tcPr>
            <w:tcW w:w="1520" w:type="dxa"/>
            <w:tcBorders>
              <w:top w:val="single" w:sz="4" w:space="0" w:color="auto"/>
              <w:left w:val="nil"/>
              <w:bottom w:val="single" w:sz="4" w:space="0" w:color="auto"/>
              <w:right w:val="single" w:sz="4" w:space="0" w:color="auto"/>
            </w:tcBorders>
            <w:shd w:val="clear" w:color="auto" w:fill="auto"/>
            <w:noWrap/>
            <w:hideMark/>
          </w:tcPr>
          <w:p w14:paraId="069A28F3"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Számlázási mód</w:t>
            </w:r>
          </w:p>
        </w:tc>
        <w:tc>
          <w:tcPr>
            <w:tcW w:w="1294" w:type="dxa"/>
            <w:tcBorders>
              <w:top w:val="single" w:sz="4" w:space="0" w:color="auto"/>
              <w:left w:val="nil"/>
              <w:bottom w:val="single" w:sz="4" w:space="0" w:color="auto"/>
              <w:right w:val="single" w:sz="4" w:space="0" w:color="auto"/>
            </w:tcBorders>
            <w:shd w:val="clear" w:color="auto" w:fill="auto"/>
            <w:hideMark/>
          </w:tcPr>
          <w:p w14:paraId="63219C4F"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Nettó díj</w:t>
            </w:r>
          </w:p>
        </w:tc>
        <w:tc>
          <w:tcPr>
            <w:tcW w:w="726" w:type="dxa"/>
            <w:tcBorders>
              <w:top w:val="single" w:sz="4" w:space="0" w:color="auto"/>
              <w:left w:val="nil"/>
              <w:bottom w:val="single" w:sz="4" w:space="0" w:color="auto"/>
              <w:right w:val="single" w:sz="4" w:space="0" w:color="auto"/>
            </w:tcBorders>
            <w:shd w:val="clear" w:color="auto" w:fill="auto"/>
            <w:hideMark/>
          </w:tcPr>
          <w:p w14:paraId="1B767F15"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ÁFA %</w:t>
            </w:r>
          </w:p>
        </w:tc>
        <w:tc>
          <w:tcPr>
            <w:tcW w:w="1200" w:type="dxa"/>
            <w:tcBorders>
              <w:top w:val="single" w:sz="4" w:space="0" w:color="auto"/>
              <w:left w:val="nil"/>
              <w:bottom w:val="single" w:sz="4" w:space="0" w:color="auto"/>
              <w:right w:val="single" w:sz="4" w:space="0" w:color="auto"/>
            </w:tcBorders>
            <w:shd w:val="clear" w:color="auto" w:fill="auto"/>
            <w:hideMark/>
          </w:tcPr>
          <w:p w14:paraId="2BF61030" w14:textId="77777777" w:rsidR="0055531B" w:rsidRPr="00F67A8B" w:rsidRDefault="0055531B" w:rsidP="000A4247">
            <w:pPr>
              <w:spacing w:after="0" w:line="240" w:lineRule="auto"/>
              <w:rPr>
                <w:rFonts w:ascii="Museo Sans Cond 300" w:eastAsia="Times New Roman" w:hAnsi="Museo Sans Cond 300" w:cs="Calibri"/>
                <w:b/>
                <w:bCs/>
                <w:color w:val="000000"/>
                <w:sz w:val="20"/>
                <w:szCs w:val="20"/>
                <w:lang w:eastAsia="hu-HU"/>
              </w:rPr>
            </w:pPr>
            <w:r w:rsidRPr="00F67A8B">
              <w:rPr>
                <w:rFonts w:ascii="Museo Sans Cond 300" w:eastAsia="Times New Roman" w:hAnsi="Museo Sans Cond 300" w:cs="Calibri"/>
                <w:b/>
                <w:bCs/>
                <w:color w:val="000000"/>
                <w:sz w:val="20"/>
                <w:szCs w:val="20"/>
                <w:lang w:eastAsia="hu-HU"/>
              </w:rPr>
              <w:t>Bruttó díj</w:t>
            </w:r>
          </w:p>
        </w:tc>
      </w:tr>
      <w:tr w:rsidR="0055531B" w:rsidRPr="00802A76" w14:paraId="52D33803" w14:textId="77777777" w:rsidTr="008A1ADB">
        <w:trPr>
          <w:trHeight w:val="480"/>
        </w:trPr>
        <w:tc>
          <w:tcPr>
            <w:tcW w:w="1660" w:type="dxa"/>
            <w:tcBorders>
              <w:top w:val="nil"/>
              <w:left w:val="single" w:sz="4" w:space="0" w:color="auto"/>
              <w:bottom w:val="single" w:sz="4" w:space="0" w:color="auto"/>
              <w:right w:val="single" w:sz="4" w:space="0" w:color="auto"/>
            </w:tcBorders>
            <w:shd w:val="clear" w:color="auto" w:fill="auto"/>
            <w:hideMark/>
          </w:tcPr>
          <w:p w14:paraId="05F347C6"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Eszköz kártérítés -távirányító</w:t>
            </w:r>
          </w:p>
        </w:tc>
        <w:tc>
          <w:tcPr>
            <w:tcW w:w="1520" w:type="dxa"/>
            <w:tcBorders>
              <w:top w:val="nil"/>
              <w:left w:val="nil"/>
              <w:bottom w:val="single" w:sz="4" w:space="0" w:color="auto"/>
              <w:right w:val="single" w:sz="4" w:space="0" w:color="auto"/>
            </w:tcBorders>
            <w:shd w:val="clear" w:color="auto" w:fill="auto"/>
            <w:noWrap/>
            <w:hideMark/>
          </w:tcPr>
          <w:p w14:paraId="61153678" w14:textId="77777777" w:rsidR="0055531B" w:rsidRPr="00F67A8B" w:rsidRDefault="0055531B" w:rsidP="000A4247">
            <w:pPr>
              <w:spacing w:after="0" w:line="240" w:lineRule="auto"/>
              <w:jc w:val="center"/>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db</w:t>
            </w:r>
          </w:p>
        </w:tc>
        <w:tc>
          <w:tcPr>
            <w:tcW w:w="1294" w:type="dxa"/>
            <w:tcBorders>
              <w:top w:val="nil"/>
              <w:left w:val="nil"/>
              <w:bottom w:val="single" w:sz="4" w:space="0" w:color="auto"/>
              <w:right w:val="single" w:sz="4" w:space="0" w:color="auto"/>
            </w:tcBorders>
            <w:shd w:val="clear" w:color="auto" w:fill="auto"/>
            <w:hideMark/>
          </w:tcPr>
          <w:p w14:paraId="05D774A3"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2 000,0000 Ft </w:t>
            </w:r>
          </w:p>
        </w:tc>
        <w:tc>
          <w:tcPr>
            <w:tcW w:w="726" w:type="dxa"/>
            <w:tcBorders>
              <w:top w:val="nil"/>
              <w:left w:val="nil"/>
              <w:bottom w:val="single" w:sz="4" w:space="0" w:color="auto"/>
              <w:right w:val="single" w:sz="4" w:space="0" w:color="auto"/>
            </w:tcBorders>
            <w:shd w:val="clear" w:color="auto" w:fill="auto"/>
            <w:hideMark/>
          </w:tcPr>
          <w:p w14:paraId="35A238EE"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w:t>
            </w:r>
          </w:p>
        </w:tc>
        <w:tc>
          <w:tcPr>
            <w:tcW w:w="1200" w:type="dxa"/>
            <w:tcBorders>
              <w:top w:val="nil"/>
              <w:left w:val="nil"/>
              <w:bottom w:val="single" w:sz="4" w:space="0" w:color="auto"/>
              <w:right w:val="single" w:sz="4" w:space="0" w:color="auto"/>
            </w:tcBorders>
            <w:shd w:val="clear" w:color="auto" w:fill="auto"/>
            <w:hideMark/>
          </w:tcPr>
          <w:p w14:paraId="2B6EC047"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2 000 Ft</w:t>
            </w:r>
          </w:p>
        </w:tc>
      </w:tr>
      <w:tr w:rsidR="0055531B" w:rsidRPr="00802A76" w14:paraId="729D617B" w14:textId="77777777" w:rsidTr="008A1ADB">
        <w:trPr>
          <w:trHeight w:val="480"/>
        </w:trPr>
        <w:tc>
          <w:tcPr>
            <w:tcW w:w="1660" w:type="dxa"/>
            <w:tcBorders>
              <w:top w:val="nil"/>
              <w:left w:val="single" w:sz="4" w:space="0" w:color="auto"/>
              <w:bottom w:val="single" w:sz="4" w:space="0" w:color="auto"/>
              <w:right w:val="single" w:sz="4" w:space="0" w:color="auto"/>
            </w:tcBorders>
            <w:shd w:val="clear" w:color="auto" w:fill="auto"/>
            <w:hideMark/>
          </w:tcPr>
          <w:p w14:paraId="0C18AB3A" w14:textId="77777777" w:rsidR="0055531B" w:rsidRPr="00F67A8B" w:rsidRDefault="0055531B" w:rsidP="009F016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Eszköz kártérítés - </w:t>
            </w:r>
            <w:proofErr w:type="spellStart"/>
            <w:r w:rsidRPr="00F67A8B">
              <w:rPr>
                <w:rFonts w:ascii="Museo Sans Cond 300" w:eastAsia="Times New Roman" w:hAnsi="Museo Sans Cond 300" w:cs="Calibri"/>
                <w:color w:val="000000"/>
                <w:sz w:val="20"/>
                <w:szCs w:val="20"/>
                <w:lang w:eastAsia="hu-HU"/>
              </w:rPr>
              <w:t>set</w:t>
            </w:r>
            <w:proofErr w:type="spellEnd"/>
            <w:r w:rsidRPr="00F67A8B">
              <w:rPr>
                <w:rFonts w:ascii="Museo Sans Cond 300" w:eastAsia="Times New Roman" w:hAnsi="Museo Sans Cond 300" w:cs="Calibri"/>
                <w:color w:val="000000"/>
                <w:sz w:val="20"/>
                <w:szCs w:val="20"/>
                <w:lang w:eastAsia="hu-HU"/>
              </w:rPr>
              <w:t xml:space="preserve"> top </w:t>
            </w:r>
            <w:proofErr w:type="spellStart"/>
            <w:r w:rsidR="009F0167" w:rsidRPr="00F67A8B">
              <w:rPr>
                <w:rFonts w:ascii="Museo Sans Cond 300" w:eastAsia="Times New Roman" w:hAnsi="Museo Sans Cond 300" w:cs="Calibri"/>
                <w:color w:val="000000"/>
                <w:sz w:val="20"/>
                <w:szCs w:val="20"/>
                <w:lang w:eastAsia="hu-HU"/>
              </w:rPr>
              <w:t>box</w:t>
            </w:r>
            <w:proofErr w:type="spellEnd"/>
          </w:p>
        </w:tc>
        <w:tc>
          <w:tcPr>
            <w:tcW w:w="1520" w:type="dxa"/>
            <w:tcBorders>
              <w:top w:val="nil"/>
              <w:left w:val="nil"/>
              <w:bottom w:val="single" w:sz="4" w:space="0" w:color="auto"/>
              <w:right w:val="single" w:sz="4" w:space="0" w:color="auto"/>
            </w:tcBorders>
            <w:shd w:val="clear" w:color="auto" w:fill="auto"/>
            <w:noWrap/>
            <w:hideMark/>
          </w:tcPr>
          <w:p w14:paraId="296D8545" w14:textId="77777777" w:rsidR="0055531B" w:rsidRPr="00F67A8B" w:rsidRDefault="0055531B" w:rsidP="000A4247">
            <w:pPr>
              <w:spacing w:after="0" w:line="240" w:lineRule="auto"/>
              <w:jc w:val="center"/>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db</w:t>
            </w:r>
          </w:p>
        </w:tc>
        <w:tc>
          <w:tcPr>
            <w:tcW w:w="1294" w:type="dxa"/>
            <w:tcBorders>
              <w:top w:val="nil"/>
              <w:left w:val="nil"/>
              <w:bottom w:val="single" w:sz="4" w:space="0" w:color="auto"/>
              <w:right w:val="single" w:sz="4" w:space="0" w:color="auto"/>
            </w:tcBorders>
            <w:shd w:val="clear" w:color="auto" w:fill="auto"/>
            <w:hideMark/>
          </w:tcPr>
          <w:p w14:paraId="699E808E"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10 000,0000 Ft </w:t>
            </w:r>
          </w:p>
        </w:tc>
        <w:tc>
          <w:tcPr>
            <w:tcW w:w="726" w:type="dxa"/>
            <w:tcBorders>
              <w:top w:val="nil"/>
              <w:left w:val="nil"/>
              <w:bottom w:val="single" w:sz="4" w:space="0" w:color="auto"/>
              <w:right w:val="single" w:sz="4" w:space="0" w:color="auto"/>
            </w:tcBorders>
            <w:shd w:val="clear" w:color="auto" w:fill="auto"/>
            <w:hideMark/>
          </w:tcPr>
          <w:p w14:paraId="00B6B549"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w:t>
            </w:r>
          </w:p>
        </w:tc>
        <w:tc>
          <w:tcPr>
            <w:tcW w:w="1200" w:type="dxa"/>
            <w:tcBorders>
              <w:top w:val="nil"/>
              <w:left w:val="nil"/>
              <w:bottom w:val="single" w:sz="4" w:space="0" w:color="auto"/>
              <w:right w:val="single" w:sz="4" w:space="0" w:color="auto"/>
            </w:tcBorders>
            <w:shd w:val="clear" w:color="auto" w:fill="auto"/>
            <w:hideMark/>
          </w:tcPr>
          <w:p w14:paraId="7C5561FF"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10 000 Ft</w:t>
            </w:r>
          </w:p>
        </w:tc>
      </w:tr>
      <w:tr w:rsidR="0055531B" w:rsidRPr="00802A76" w14:paraId="174E395D" w14:textId="77777777" w:rsidTr="008A1ADB">
        <w:trPr>
          <w:trHeight w:val="480"/>
        </w:trPr>
        <w:tc>
          <w:tcPr>
            <w:tcW w:w="1660" w:type="dxa"/>
            <w:tcBorders>
              <w:top w:val="nil"/>
              <w:left w:val="single" w:sz="4" w:space="0" w:color="auto"/>
              <w:bottom w:val="single" w:sz="4" w:space="0" w:color="auto"/>
              <w:right w:val="single" w:sz="4" w:space="0" w:color="auto"/>
            </w:tcBorders>
            <w:shd w:val="clear" w:color="auto" w:fill="auto"/>
            <w:hideMark/>
          </w:tcPr>
          <w:p w14:paraId="1AB19C01"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Eszköz kártérítés -digitális elosztó</w:t>
            </w:r>
          </w:p>
        </w:tc>
        <w:tc>
          <w:tcPr>
            <w:tcW w:w="1520" w:type="dxa"/>
            <w:tcBorders>
              <w:top w:val="nil"/>
              <w:left w:val="nil"/>
              <w:bottom w:val="single" w:sz="4" w:space="0" w:color="auto"/>
              <w:right w:val="single" w:sz="4" w:space="0" w:color="auto"/>
            </w:tcBorders>
            <w:shd w:val="clear" w:color="auto" w:fill="auto"/>
            <w:noWrap/>
            <w:hideMark/>
          </w:tcPr>
          <w:p w14:paraId="2ABA90A1" w14:textId="77777777" w:rsidR="0055531B" w:rsidRPr="00F67A8B" w:rsidRDefault="0055531B" w:rsidP="000A4247">
            <w:pPr>
              <w:spacing w:after="0" w:line="240" w:lineRule="auto"/>
              <w:jc w:val="center"/>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db</w:t>
            </w:r>
          </w:p>
        </w:tc>
        <w:tc>
          <w:tcPr>
            <w:tcW w:w="1294" w:type="dxa"/>
            <w:tcBorders>
              <w:top w:val="nil"/>
              <w:left w:val="nil"/>
              <w:bottom w:val="single" w:sz="4" w:space="0" w:color="auto"/>
              <w:right w:val="single" w:sz="4" w:space="0" w:color="auto"/>
            </w:tcBorders>
            <w:shd w:val="clear" w:color="auto" w:fill="auto"/>
            <w:hideMark/>
          </w:tcPr>
          <w:p w14:paraId="524B4827" w14:textId="77777777" w:rsidR="0055531B" w:rsidRPr="00F67A8B" w:rsidRDefault="0055531B" w:rsidP="000A4247">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 xml:space="preserve">20 000,0000 Ft </w:t>
            </w:r>
          </w:p>
        </w:tc>
        <w:tc>
          <w:tcPr>
            <w:tcW w:w="726" w:type="dxa"/>
            <w:tcBorders>
              <w:top w:val="nil"/>
              <w:left w:val="nil"/>
              <w:bottom w:val="single" w:sz="4" w:space="0" w:color="auto"/>
              <w:right w:val="single" w:sz="4" w:space="0" w:color="auto"/>
            </w:tcBorders>
            <w:shd w:val="clear" w:color="auto" w:fill="auto"/>
            <w:noWrap/>
            <w:hideMark/>
          </w:tcPr>
          <w:p w14:paraId="2D1BEDF0"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0%</w:t>
            </w:r>
          </w:p>
        </w:tc>
        <w:tc>
          <w:tcPr>
            <w:tcW w:w="1200" w:type="dxa"/>
            <w:tcBorders>
              <w:top w:val="nil"/>
              <w:left w:val="nil"/>
              <w:bottom w:val="single" w:sz="4" w:space="0" w:color="auto"/>
              <w:right w:val="single" w:sz="4" w:space="0" w:color="auto"/>
            </w:tcBorders>
            <w:shd w:val="clear" w:color="auto" w:fill="auto"/>
            <w:hideMark/>
          </w:tcPr>
          <w:p w14:paraId="2383EE00" w14:textId="77777777" w:rsidR="0055531B" w:rsidRPr="00F67A8B" w:rsidRDefault="0055531B" w:rsidP="008A1ADB">
            <w:pPr>
              <w:spacing w:after="0" w:line="240" w:lineRule="auto"/>
              <w:rPr>
                <w:rFonts w:ascii="Museo Sans Cond 300" w:eastAsia="Times New Roman" w:hAnsi="Museo Sans Cond 300" w:cs="Calibri"/>
                <w:color w:val="000000"/>
                <w:sz w:val="20"/>
                <w:szCs w:val="20"/>
                <w:lang w:eastAsia="hu-HU"/>
              </w:rPr>
            </w:pPr>
            <w:r w:rsidRPr="00F67A8B">
              <w:rPr>
                <w:rFonts w:ascii="Museo Sans Cond 300" w:eastAsia="Times New Roman" w:hAnsi="Museo Sans Cond 300" w:cs="Calibri"/>
                <w:color w:val="000000"/>
                <w:sz w:val="20"/>
                <w:szCs w:val="20"/>
                <w:lang w:eastAsia="hu-HU"/>
              </w:rPr>
              <w:t>20 000 Ft</w:t>
            </w:r>
          </w:p>
        </w:tc>
      </w:tr>
    </w:tbl>
    <w:p w14:paraId="2EFB6394" w14:textId="77777777" w:rsidR="000A4247" w:rsidRPr="00D965DB" w:rsidRDefault="000A4247" w:rsidP="00D965DB"/>
    <w:sectPr w:rsidR="000A4247" w:rsidRPr="00D965DB" w:rsidSect="00CB039F">
      <w:headerReference w:type="even" r:id="rId8"/>
      <w:headerReference w:type="default" r:id="rId9"/>
      <w:footerReference w:type="default" r:id="rId10"/>
      <w:headerReference w:type="first" r:id="rId11"/>
      <w:pgSz w:w="11906" w:h="16838"/>
      <w:pgMar w:top="1949" w:right="1417" w:bottom="1417" w:left="340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D3455" w14:textId="77777777" w:rsidR="00CB5156" w:rsidRDefault="00CB5156" w:rsidP="001D0BA6">
      <w:pPr>
        <w:spacing w:after="0" w:line="240" w:lineRule="auto"/>
      </w:pPr>
      <w:r>
        <w:separator/>
      </w:r>
    </w:p>
  </w:endnote>
  <w:endnote w:type="continuationSeparator" w:id="0">
    <w:p w14:paraId="1652D469" w14:textId="77777777" w:rsidR="00CB5156" w:rsidRDefault="00CB5156" w:rsidP="001D0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EENor">
    <w:panose1 w:val="00000000000000000000"/>
    <w:charset w:val="EE"/>
    <w:family w:val="auto"/>
    <w:pitch w:val="variable"/>
    <w:sig w:usb0="800000A7" w:usb1="00002048" w:usb2="00000000" w:usb3="00000000" w:csb0="00000083" w:csb1="00000000"/>
  </w:font>
  <w:font w:name="Tele-GroteskNor">
    <w:panose1 w:val="00000000000000000000"/>
    <w:charset w:val="EE"/>
    <w:family w:val="auto"/>
    <w:pitch w:val="variable"/>
    <w:sig w:usb0="A00002AF" w:usb1="1000205B" w:usb2="00000000" w:usb3="00000000" w:csb0="00000097" w:csb1="00000000"/>
  </w:font>
  <w:font w:name="Calibri">
    <w:panose1 w:val="020F0502020204030204"/>
    <w:charset w:val="EE"/>
    <w:family w:val="swiss"/>
    <w:pitch w:val="variable"/>
    <w:sig w:usb0="E0002AFF" w:usb1="C000247B" w:usb2="00000009" w:usb3="00000000" w:csb0="000001FF" w:csb1="00000000"/>
  </w:font>
  <w:font w:name="Tele-GroteskEEFet">
    <w:altName w:val="Times New Roman"/>
    <w:panose1 w:val="00000000000000000000"/>
    <w:charset w:val="EE"/>
    <w:family w:val="auto"/>
    <w:pitch w:val="variable"/>
    <w:sig w:usb0="800000A7" w:usb1="00002048" w:usb2="00000000" w:usb3="00000000" w:csb0="00000083" w:csb1="00000000"/>
  </w:font>
  <w:font w:name="Arial">
    <w:panose1 w:val="020B0604020202020204"/>
    <w:charset w:val="EE"/>
    <w:family w:val="swiss"/>
    <w:pitch w:val="variable"/>
    <w:sig w:usb0="E0002EFF" w:usb1="C0007843" w:usb2="00000009" w:usb3="00000000" w:csb0="000001FF" w:csb1="00000000"/>
  </w:font>
  <w:font w:name="Tele-GroteskEEHal">
    <w:panose1 w:val="000000000000000000F6"/>
    <w:charset w:val="EE"/>
    <w:family w:val="auto"/>
    <w:pitch w:val="variable"/>
    <w:sig w:usb0="800000A7" w:usb1="00002048" w:usb2="00000000" w:usb3="00000000" w:csb0="0000008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valon">
    <w:altName w:val="Times New Roman"/>
    <w:charset w:val="00"/>
    <w:family w:val="auto"/>
    <w:pitch w:val="variable"/>
    <w:sig w:usb0="00000007" w:usb1="00000000" w:usb2="00000000" w:usb3="00000000" w:csb0="00000003" w:csb1="00000000"/>
  </w:font>
  <w:font w:name="Arial CE félkövér">
    <w:altName w:val="Courier New"/>
    <w:charset w:val="EE"/>
    <w:family w:val="swiss"/>
    <w:pitch w:val="variable"/>
    <w:sig w:usb0="00000005" w:usb1="00000000" w:usb2="00000000" w:usb3="00000000" w:csb0="00000002" w:csb1="00000000"/>
  </w:font>
  <w:font w:name="HunSerif">
    <w:altName w:val="Times New Roman"/>
    <w:panose1 w:val="00000000000000000000"/>
    <w:charset w:val="00"/>
    <w:family w:val="roman"/>
    <w:notTrueType/>
    <w:pitch w:val="default"/>
    <w:sig w:usb0="00000003" w:usb1="00000000" w:usb2="00000000" w:usb3="00000000" w:csb0="00000001" w:csb1="00000000"/>
  </w:font>
  <w:font w:name="BahamasHeavy">
    <w:altName w:val="Times New Roman"/>
    <w:charset w:val="00"/>
    <w:family w:val="auto"/>
    <w:pitch w:val="variable"/>
    <w:sig w:usb0="00000007"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ele-AntiquaEE">
    <w:panose1 w:val="00000000000000000000"/>
    <w:charset w:val="EE"/>
    <w:family w:val="auto"/>
    <w:pitch w:val="variable"/>
    <w:sig w:usb0="800000A7" w:usb1="00002048" w:usb2="00000000" w:usb3="00000000" w:csb0="00000083" w:csb1="00000000"/>
  </w:font>
  <w:font w:name="HTimes">
    <w:altName w:val="Times New Roman"/>
    <w:panose1 w:val="00000000000000000000"/>
    <w:charset w:val="00"/>
    <w:family w:val="auto"/>
    <w:notTrueType/>
    <w:pitch w:val="variable"/>
    <w:sig w:usb0="00000003" w:usb1="00000000" w:usb2="00000000" w:usb3="00000000" w:csb0="00000001" w:csb1="00000000"/>
  </w:font>
  <w:font w:name="Bahamas">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Helvetica-H-Bold">
    <w:altName w:val="Times New Roman"/>
    <w:charset w:val="00"/>
    <w:family w:val="auto"/>
    <w:pitch w:val="variable"/>
    <w:sig w:usb0="00000000" w:usb1="00000000" w:usb2="00000000" w:usb3="00000000" w:csb0="00000001" w:csb1="00000000"/>
  </w:font>
  <w:font w:name="Helvetica-H-Regular">
    <w:altName w:val="Times New Roman"/>
    <w:charset w:val="00"/>
    <w:family w:val="auto"/>
    <w:pitch w:val="variable"/>
    <w:sig w:usb0="03000000"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HelveticaCond-H">
    <w:altName w:val="Times New Roman"/>
    <w:charset w:val="00"/>
    <w:family w:val="auto"/>
    <w:pitch w:val="default"/>
  </w:font>
  <w:font w:name="Verdana">
    <w:panose1 w:val="020B0604030504040204"/>
    <w:charset w:val="EE"/>
    <w:family w:val="swiss"/>
    <w:pitch w:val="variable"/>
    <w:sig w:usb0="A10006FF" w:usb1="4000205B" w:usb2="0000001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Museo Sans Cond 300">
    <w:panose1 w:val="02000000000000000000"/>
    <w:charset w:val="00"/>
    <w:family w:val="modern"/>
    <w:notTrueType/>
    <w:pitch w:val="variable"/>
    <w:sig w:usb0="00000007" w:usb1="00000001" w:usb2="00000000" w:usb3="00000000" w:csb0="00000093" w:csb1="00000000"/>
  </w:font>
  <w:font w:name="Museo Sans Cond 500">
    <w:panose1 w:val="02000000000000000000"/>
    <w:charset w:val="00"/>
    <w:family w:val="modern"/>
    <w:notTrueType/>
    <w:pitch w:val="variable"/>
    <w:sig w:usb0="00000007" w:usb1="00000001" w:usb2="00000000" w:usb3="00000000" w:csb0="00000093" w:csb1="00000000"/>
  </w:font>
  <w:font w:name="Museo Slab 500">
    <w:panose1 w:val="02000000000000000000"/>
    <w:charset w:val="00"/>
    <w:family w:val="modern"/>
    <w:notTrueType/>
    <w:pitch w:val="variable"/>
    <w:sig w:usb0="A00000AF" w:usb1="4000004B" w:usb2="00000000" w:usb3="00000000" w:csb0="00000093" w:csb1="00000000"/>
  </w:font>
  <w:font w:name="MingLiU">
    <w:altName w:val="Microsoft JhengHei"/>
    <w:panose1 w:val="02010609000101010101"/>
    <w:charset w:val="88"/>
    <w:family w:val="modern"/>
    <w:notTrueType/>
    <w:pitch w:val="fixed"/>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63A74" w14:textId="77777777" w:rsidR="009B17C2" w:rsidRDefault="009B17C2" w:rsidP="001D0BA6">
    <w:pPr>
      <w:pStyle w:val="llb"/>
      <w:rPr>
        <w:rFonts w:ascii="Museo Sans Cond 300" w:hAnsi="Museo Sans Cond 300"/>
      </w:rPr>
    </w:pPr>
  </w:p>
  <w:p w14:paraId="3D3D54F3" w14:textId="593CB470" w:rsidR="009B17C2" w:rsidRPr="00F67A8B" w:rsidRDefault="009B17C2" w:rsidP="001D0BA6">
    <w:pPr>
      <w:pStyle w:val="llb"/>
      <w:rPr>
        <w:rFonts w:ascii="Museo Sans Cond 300" w:hAnsi="Museo Sans Cond 300"/>
      </w:rPr>
    </w:pPr>
    <w:r w:rsidRPr="00F67A8B">
      <w:rPr>
        <w:rFonts w:ascii="Museo Sans Cond 300" w:hAnsi="Museo Sans Cond 300"/>
      </w:rPr>
      <w:t xml:space="preserve">Utolsó módosítás: </w:t>
    </w:r>
    <w:r>
      <w:rPr>
        <w:rFonts w:ascii="Museo Sans Cond 300" w:hAnsi="Museo Sans Cond 300"/>
      </w:rPr>
      <w:t>2017_</w:t>
    </w:r>
    <w:r w:rsidR="00D61A5E">
      <w:rPr>
        <w:rFonts w:ascii="Museo Sans Cond 300" w:hAnsi="Museo Sans Cond 300"/>
      </w:rPr>
      <w:t>10</w:t>
    </w:r>
    <w:r>
      <w:rPr>
        <w:rFonts w:ascii="Museo Sans Cond 300" w:hAnsi="Museo Sans Cond 300"/>
      </w:rPr>
      <w:t>_01</w:t>
    </w:r>
  </w:p>
  <w:p w14:paraId="74F0BBD3" w14:textId="0EB035C4" w:rsidR="009B17C2" w:rsidRPr="00F67A8B" w:rsidRDefault="009B17C2" w:rsidP="001D0BA6">
    <w:pPr>
      <w:pStyle w:val="llb"/>
      <w:rPr>
        <w:rFonts w:ascii="Museo Sans Cond 300" w:hAnsi="Museo Sans Cond 300"/>
      </w:rPr>
    </w:pPr>
    <w:r w:rsidRPr="00F67A8B">
      <w:rPr>
        <w:rFonts w:ascii="Museo Sans Cond 300" w:hAnsi="Museo Sans Cond 300"/>
      </w:rPr>
      <w:t>Hatálya: 2017_</w:t>
    </w:r>
    <w:r w:rsidR="00DB5A3A">
      <w:rPr>
        <w:rFonts w:ascii="Museo Sans Cond 300" w:hAnsi="Museo Sans Cond 300"/>
      </w:rPr>
      <w:t>1</w:t>
    </w:r>
    <w:r w:rsidRPr="00F67A8B">
      <w:rPr>
        <w:rFonts w:ascii="Museo Sans Cond 300" w:hAnsi="Museo Sans Cond 300"/>
      </w:rPr>
      <w:t>0_</w:t>
    </w:r>
    <w:r>
      <w:rPr>
        <w:rFonts w:ascii="Museo Sans Cond 300" w:hAnsi="Museo Sans Cond 300"/>
      </w:rPr>
      <w:t>01</w:t>
    </w:r>
  </w:p>
  <w:p w14:paraId="32CD427A" w14:textId="686ECA20" w:rsidR="00441B93" w:rsidRPr="00F67A8B" w:rsidRDefault="009B17C2" w:rsidP="001D0BA6">
    <w:pPr>
      <w:pStyle w:val="llb"/>
      <w:rPr>
        <w:rFonts w:ascii="Museo Sans Cond 300" w:hAnsi="Museo Sans Cond 300"/>
      </w:rPr>
    </w:pPr>
    <w:r w:rsidRPr="00F67A8B">
      <w:rPr>
        <w:rFonts w:ascii="Museo Sans Cond 300" w:hAnsi="Museo Sans Cond 300"/>
      </w:rPr>
      <w:t xml:space="preserve">File </w:t>
    </w:r>
    <w:proofErr w:type="gramStart"/>
    <w:r w:rsidRPr="00F67A8B">
      <w:rPr>
        <w:rFonts w:ascii="Museo Sans Cond 300" w:hAnsi="Museo Sans Cond 300"/>
      </w:rPr>
      <w:t>neve:flip</w:t>
    </w:r>
    <w:proofErr w:type="gramEnd"/>
    <w:r w:rsidRPr="00F67A8B">
      <w:rPr>
        <w:rFonts w:ascii="Museo Sans Cond 300" w:hAnsi="Museo Sans Cond 300"/>
      </w:rPr>
      <w:t>_aszf_1_melleklet_dijmelleklet_17</w:t>
    </w:r>
    <w:r w:rsidR="00DB5A3A">
      <w:rPr>
        <w:rFonts w:ascii="Museo Sans Cond 300" w:hAnsi="Museo Sans Cond 300"/>
      </w:rPr>
      <w:t>1</w:t>
    </w:r>
    <w:r w:rsidRPr="00F67A8B">
      <w:rPr>
        <w:rFonts w:ascii="Museo Sans Cond 300" w:hAnsi="Museo Sans Cond 300"/>
      </w:rPr>
      <w:t>0</w:t>
    </w:r>
    <w:r>
      <w:rPr>
        <w:rFonts w:ascii="Museo Sans Cond 300" w:hAnsi="Museo Sans Cond 300"/>
      </w:rPr>
      <w:t>01</w:t>
    </w:r>
    <w:r w:rsidR="00D61A5E">
      <w:rPr>
        <w:rFonts w:ascii="Museo Sans Cond 300" w:hAnsi="Museo Sans Cond 300"/>
      </w:rPr>
      <w:t>_uj</w:t>
    </w:r>
  </w:p>
  <w:p w14:paraId="29E5FC83" w14:textId="216B21F5" w:rsidR="009B17C2" w:rsidRPr="008B0DD5" w:rsidRDefault="009B17C2" w:rsidP="008B0DD5">
    <w:pPr>
      <w:tabs>
        <w:tab w:val="left" w:pos="270"/>
        <w:tab w:val="right" w:pos="9241"/>
      </w:tabs>
      <w:jc w:val="right"/>
      <w:rPr>
        <w:rFonts w:ascii="Museo Sans Cond 300" w:hAnsi="Museo Sans Cond 300"/>
        <w:sz w:val="16"/>
        <w:szCs w:val="16"/>
      </w:rPr>
    </w:pPr>
    <w:r w:rsidRPr="008B0DD5">
      <w:rPr>
        <w:rFonts w:ascii="Museo Sans Cond 300" w:hAnsi="Museo Sans Cond 300"/>
        <w:sz w:val="16"/>
        <w:szCs w:val="16"/>
      </w:rPr>
      <w:fldChar w:fldCharType="begin"/>
    </w:r>
    <w:r w:rsidRPr="008B0DD5">
      <w:rPr>
        <w:rFonts w:ascii="Museo Sans Cond 300" w:hAnsi="Museo Sans Cond 300"/>
        <w:sz w:val="16"/>
        <w:szCs w:val="16"/>
      </w:rPr>
      <w:instrText xml:space="preserve"> PAGE </w:instrText>
    </w:r>
    <w:r w:rsidRPr="008B0DD5">
      <w:rPr>
        <w:rFonts w:ascii="Museo Sans Cond 300" w:hAnsi="Museo Sans Cond 300"/>
        <w:sz w:val="16"/>
        <w:szCs w:val="16"/>
      </w:rPr>
      <w:fldChar w:fldCharType="separate"/>
    </w:r>
    <w:r w:rsidR="00C37598">
      <w:rPr>
        <w:rFonts w:ascii="Museo Sans Cond 300" w:hAnsi="Museo Sans Cond 300"/>
        <w:noProof/>
        <w:sz w:val="16"/>
        <w:szCs w:val="16"/>
      </w:rPr>
      <w:t>6</w:t>
    </w:r>
    <w:r w:rsidRPr="008B0DD5">
      <w:rPr>
        <w:rFonts w:ascii="Museo Sans Cond 300" w:hAnsi="Museo Sans Cond 300"/>
        <w:sz w:val="16"/>
        <w:szCs w:val="16"/>
      </w:rPr>
      <w:fldChar w:fldCharType="end"/>
    </w:r>
    <w:r w:rsidRPr="008B0DD5">
      <w:rPr>
        <w:rFonts w:ascii="Museo Sans Cond 300" w:hAnsi="Museo Sans Cond 300"/>
        <w:sz w:val="16"/>
        <w:szCs w:val="16"/>
      </w:rPr>
      <w:t>/</w:t>
    </w:r>
    <w:r w:rsidRPr="008B0DD5">
      <w:rPr>
        <w:rFonts w:ascii="Museo Sans Cond 300" w:hAnsi="Museo Sans Cond 300"/>
        <w:sz w:val="16"/>
        <w:szCs w:val="16"/>
      </w:rPr>
      <w:fldChar w:fldCharType="begin"/>
    </w:r>
    <w:r w:rsidRPr="008B0DD5">
      <w:rPr>
        <w:rFonts w:ascii="Museo Sans Cond 300" w:hAnsi="Museo Sans Cond 300"/>
        <w:sz w:val="16"/>
        <w:szCs w:val="16"/>
      </w:rPr>
      <w:instrText xml:space="preserve"> NUMPAGES </w:instrText>
    </w:r>
    <w:r w:rsidRPr="008B0DD5">
      <w:rPr>
        <w:rFonts w:ascii="Museo Sans Cond 300" w:hAnsi="Museo Sans Cond 300"/>
        <w:sz w:val="16"/>
        <w:szCs w:val="16"/>
      </w:rPr>
      <w:fldChar w:fldCharType="separate"/>
    </w:r>
    <w:r w:rsidR="00C37598">
      <w:rPr>
        <w:rFonts w:ascii="Museo Sans Cond 300" w:hAnsi="Museo Sans Cond 300"/>
        <w:noProof/>
        <w:sz w:val="16"/>
        <w:szCs w:val="16"/>
      </w:rPr>
      <w:t>22</w:t>
    </w:r>
    <w:r w:rsidRPr="008B0DD5">
      <w:rPr>
        <w:rFonts w:ascii="Museo Sans Cond 300" w:hAnsi="Museo Sans Cond 3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FB310" w14:textId="77777777" w:rsidR="00CB5156" w:rsidRDefault="00CB5156" w:rsidP="001D0BA6">
      <w:pPr>
        <w:spacing w:after="0" w:line="240" w:lineRule="auto"/>
      </w:pPr>
      <w:r>
        <w:separator/>
      </w:r>
    </w:p>
  </w:footnote>
  <w:footnote w:type="continuationSeparator" w:id="0">
    <w:p w14:paraId="1E98EE1E" w14:textId="77777777" w:rsidR="00CB5156" w:rsidRDefault="00CB5156" w:rsidP="001D0B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DD24" w14:textId="77777777" w:rsidR="009B17C2" w:rsidRDefault="00C37598">
    <w:pPr>
      <w:pStyle w:val="lfej"/>
    </w:pPr>
    <w:r>
      <w:rPr>
        <w:noProof/>
        <w:lang w:val="en-US" w:eastAsia="en-US"/>
      </w:rPr>
      <w:pict w14:anchorId="057CE2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5pt;z-index:-251657216;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948F" w14:textId="77777777" w:rsidR="009B17C2" w:rsidRDefault="00C37598">
    <w:pPr>
      <w:pStyle w:val="lfej"/>
    </w:pPr>
    <w:r>
      <w:rPr>
        <w:noProof/>
        <w:lang w:val="en-US" w:eastAsia="en-US"/>
      </w:rPr>
      <w:pict w14:anchorId="22F8F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71.25pt;margin-top:-97.25pt;width:595.15pt;height:841.85pt;z-index:-251658240;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E9C74" w14:textId="77777777" w:rsidR="009B17C2" w:rsidRDefault="00C37598">
    <w:pPr>
      <w:pStyle w:val="lfej"/>
    </w:pPr>
    <w:r>
      <w:rPr>
        <w:noProof/>
        <w:lang w:val="en-US" w:eastAsia="en-US"/>
      </w:rPr>
      <w:pict w14:anchorId="43895E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15pt;height:841.85pt;z-index:-251656192;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9143A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63074DC"/>
    <w:lvl w:ilvl="0">
      <w:start w:val="1"/>
      <w:numFmt w:val="decimal"/>
      <w:pStyle w:val="Szmozottlista5"/>
      <w:lvlText w:val="%1."/>
      <w:lvlJc w:val="left"/>
      <w:pPr>
        <w:tabs>
          <w:tab w:val="num" w:pos="1492"/>
        </w:tabs>
        <w:ind w:left="1492" w:hanging="360"/>
      </w:pPr>
    </w:lvl>
  </w:abstractNum>
  <w:abstractNum w:abstractNumId="2" w15:restartNumberingAfterBreak="0">
    <w:nsid w:val="FFFFFF7D"/>
    <w:multiLevelType w:val="singleLevel"/>
    <w:tmpl w:val="1DDCEBB6"/>
    <w:lvl w:ilvl="0">
      <w:start w:val="1"/>
      <w:numFmt w:val="decimal"/>
      <w:pStyle w:val="Szmozottlista4"/>
      <w:lvlText w:val="%1."/>
      <w:lvlJc w:val="left"/>
      <w:pPr>
        <w:tabs>
          <w:tab w:val="num" w:pos="1209"/>
        </w:tabs>
        <w:ind w:left="1209" w:hanging="360"/>
      </w:pPr>
    </w:lvl>
  </w:abstractNum>
  <w:abstractNum w:abstractNumId="3" w15:restartNumberingAfterBreak="0">
    <w:nsid w:val="FFFFFF7E"/>
    <w:multiLevelType w:val="singleLevel"/>
    <w:tmpl w:val="D4BA5D1E"/>
    <w:lvl w:ilvl="0">
      <w:start w:val="1"/>
      <w:numFmt w:val="decimal"/>
      <w:pStyle w:val="Szmozottlista3"/>
      <w:lvlText w:val="%1."/>
      <w:lvlJc w:val="left"/>
      <w:pPr>
        <w:tabs>
          <w:tab w:val="num" w:pos="926"/>
        </w:tabs>
        <w:ind w:left="926" w:hanging="360"/>
      </w:pPr>
    </w:lvl>
  </w:abstractNum>
  <w:abstractNum w:abstractNumId="4" w15:restartNumberingAfterBreak="0">
    <w:nsid w:val="FFFFFF7F"/>
    <w:multiLevelType w:val="singleLevel"/>
    <w:tmpl w:val="CA6E5AF0"/>
    <w:lvl w:ilvl="0">
      <w:start w:val="1"/>
      <w:numFmt w:val="decimal"/>
      <w:pStyle w:val="Szmozottlista2"/>
      <w:lvlText w:val="%1."/>
      <w:lvlJc w:val="left"/>
      <w:pPr>
        <w:tabs>
          <w:tab w:val="num" w:pos="643"/>
        </w:tabs>
        <w:ind w:left="643" w:hanging="360"/>
      </w:pPr>
    </w:lvl>
  </w:abstractNum>
  <w:abstractNum w:abstractNumId="5" w15:restartNumberingAfterBreak="0">
    <w:nsid w:val="FFFFFF80"/>
    <w:multiLevelType w:val="singleLevel"/>
    <w:tmpl w:val="88D6EE1E"/>
    <w:lvl w:ilvl="0">
      <w:start w:val="1"/>
      <w:numFmt w:val="bullet"/>
      <w:pStyle w:val="Felsorol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E9045FC"/>
    <w:lvl w:ilvl="0">
      <w:start w:val="1"/>
      <w:numFmt w:val="bullet"/>
      <w:pStyle w:val="Felsorols4"/>
      <w:lvlText w:val=""/>
      <w:lvlJc w:val="left"/>
      <w:pPr>
        <w:tabs>
          <w:tab w:val="num" w:pos="1209"/>
        </w:tabs>
        <w:ind w:left="1209" w:hanging="360"/>
      </w:pPr>
      <w:rPr>
        <w:rFonts w:ascii="Symbol" w:hAnsi="Symbol" w:hint="default"/>
      </w:rPr>
    </w:lvl>
  </w:abstractNum>
  <w:abstractNum w:abstractNumId="7" w15:restartNumberingAfterBreak="0">
    <w:nsid w:val="FFFFFFFE"/>
    <w:multiLevelType w:val="singleLevel"/>
    <w:tmpl w:val="FFFFFFFF"/>
    <w:lvl w:ilvl="0">
      <w:numFmt w:val="decimal"/>
      <w:pStyle w:val="rcmsor3"/>
      <w:lvlText w:val="*"/>
      <w:lvlJc w:val="left"/>
    </w:lvl>
  </w:abstractNum>
  <w:abstractNum w:abstractNumId="8" w15:restartNumberingAfterBreak="0">
    <w:nsid w:val="0356259D"/>
    <w:multiLevelType w:val="hybridMultilevel"/>
    <w:tmpl w:val="24D8BF2E"/>
    <w:lvl w:ilvl="0" w:tplc="4B8833A4">
      <w:start w:val="1"/>
      <w:numFmt w:val="bullet"/>
      <w:lvlText w:val=""/>
      <w:lvlJc w:val="left"/>
      <w:pPr>
        <w:ind w:left="720" w:hanging="360"/>
      </w:pPr>
      <w:rPr>
        <w:rFonts w:ascii="Wingdings" w:hAnsi="Wingdings" w:hint="default"/>
      </w:rPr>
    </w:lvl>
    <w:lvl w:ilvl="1" w:tplc="8C006D40">
      <w:start w:val="1"/>
      <w:numFmt w:val="bullet"/>
      <w:lvlText w:val="o"/>
      <w:lvlJc w:val="left"/>
      <w:pPr>
        <w:ind w:left="1440" w:hanging="360"/>
      </w:pPr>
      <w:rPr>
        <w:rFonts w:ascii="Courier New" w:hAnsi="Courier New" w:cs="Courier New" w:hint="default"/>
      </w:rPr>
    </w:lvl>
    <w:lvl w:ilvl="2" w:tplc="C2C82336">
      <w:start w:val="1"/>
      <w:numFmt w:val="bullet"/>
      <w:lvlText w:val=""/>
      <w:lvlJc w:val="left"/>
      <w:pPr>
        <w:ind w:left="2160" w:hanging="360"/>
      </w:pPr>
      <w:rPr>
        <w:rFonts w:ascii="Wingdings" w:hAnsi="Wingdings" w:hint="default"/>
      </w:rPr>
    </w:lvl>
    <w:lvl w:ilvl="3" w:tplc="29BEBCBC">
      <w:start w:val="1"/>
      <w:numFmt w:val="decimal"/>
      <w:lvlText w:val="%4."/>
      <w:lvlJc w:val="left"/>
      <w:pPr>
        <w:tabs>
          <w:tab w:val="num" w:pos="2880"/>
        </w:tabs>
        <w:ind w:left="2880" w:hanging="360"/>
      </w:pPr>
    </w:lvl>
    <w:lvl w:ilvl="4" w:tplc="EE42EC54">
      <w:start w:val="1"/>
      <w:numFmt w:val="decimal"/>
      <w:lvlText w:val="%5."/>
      <w:lvlJc w:val="left"/>
      <w:pPr>
        <w:tabs>
          <w:tab w:val="num" w:pos="3600"/>
        </w:tabs>
        <w:ind w:left="3600" w:hanging="360"/>
      </w:pPr>
    </w:lvl>
    <w:lvl w:ilvl="5" w:tplc="056C7018">
      <w:start w:val="1"/>
      <w:numFmt w:val="decimal"/>
      <w:lvlText w:val="%6."/>
      <w:lvlJc w:val="left"/>
      <w:pPr>
        <w:tabs>
          <w:tab w:val="num" w:pos="4320"/>
        </w:tabs>
        <w:ind w:left="4320" w:hanging="360"/>
      </w:pPr>
    </w:lvl>
    <w:lvl w:ilvl="6" w:tplc="A824E836">
      <w:start w:val="1"/>
      <w:numFmt w:val="decimal"/>
      <w:lvlText w:val="%7."/>
      <w:lvlJc w:val="left"/>
      <w:pPr>
        <w:tabs>
          <w:tab w:val="num" w:pos="5040"/>
        </w:tabs>
        <w:ind w:left="5040" w:hanging="360"/>
      </w:pPr>
    </w:lvl>
    <w:lvl w:ilvl="7" w:tplc="07AE234C">
      <w:start w:val="1"/>
      <w:numFmt w:val="decimal"/>
      <w:lvlText w:val="%8."/>
      <w:lvlJc w:val="left"/>
      <w:pPr>
        <w:tabs>
          <w:tab w:val="num" w:pos="5760"/>
        </w:tabs>
        <w:ind w:left="5760" w:hanging="360"/>
      </w:pPr>
    </w:lvl>
    <w:lvl w:ilvl="8" w:tplc="89AE5C74">
      <w:start w:val="1"/>
      <w:numFmt w:val="decimal"/>
      <w:lvlText w:val="%9."/>
      <w:lvlJc w:val="left"/>
      <w:pPr>
        <w:tabs>
          <w:tab w:val="num" w:pos="6480"/>
        </w:tabs>
        <w:ind w:left="6480" w:hanging="360"/>
      </w:pPr>
    </w:lvl>
  </w:abstractNum>
  <w:abstractNum w:abstractNumId="9" w15:restartNumberingAfterBreak="0">
    <w:nsid w:val="044168F5"/>
    <w:multiLevelType w:val="multilevel"/>
    <w:tmpl w:val="88023E8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0759179E"/>
    <w:multiLevelType w:val="multilevel"/>
    <w:tmpl w:val="040E001F"/>
    <w:lvl w:ilvl="0">
      <w:start w:val="1"/>
      <w:numFmt w:val="decimal"/>
      <w:lvlText w:val="%1."/>
      <w:lvlJc w:val="left"/>
      <w:pPr>
        <w:ind w:left="360" w:hanging="360"/>
      </w:pPr>
    </w:lvl>
    <w:lvl w:ilvl="1">
      <w:start w:val="1"/>
      <w:numFmt w:val="decimal"/>
      <w:lvlText w:val="%1.%2."/>
      <w:lvlJc w:val="left"/>
      <w:pPr>
        <w:ind w:left="29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B25FA0"/>
    <w:multiLevelType w:val="multilevel"/>
    <w:tmpl w:val="7F067C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7DE75C4"/>
    <w:multiLevelType w:val="hybridMultilevel"/>
    <w:tmpl w:val="96BC4208"/>
    <w:lvl w:ilvl="0" w:tplc="DD44FB9E">
      <w:start w:val="1"/>
      <w:numFmt w:val="bullet"/>
      <w:lvlText w:val="·"/>
      <w:lvlJc w:val="left"/>
      <w:pPr>
        <w:ind w:left="720" w:hanging="360"/>
      </w:pPr>
      <w:rPr>
        <w:rFonts w:ascii="Tele-GroteskEENor" w:hAnsi="Tele-GroteskEENor" w:hint="default"/>
      </w:rPr>
    </w:lvl>
    <w:lvl w:ilvl="1" w:tplc="5E821822" w:tentative="1">
      <w:start w:val="1"/>
      <w:numFmt w:val="bullet"/>
      <w:lvlText w:val="o"/>
      <w:lvlJc w:val="left"/>
      <w:pPr>
        <w:ind w:left="1440" w:hanging="360"/>
      </w:pPr>
      <w:rPr>
        <w:rFonts w:ascii="Courier New" w:hAnsi="Courier New" w:cs="Courier New" w:hint="default"/>
      </w:rPr>
    </w:lvl>
    <w:lvl w:ilvl="2" w:tplc="28BC20E8" w:tentative="1">
      <w:start w:val="1"/>
      <w:numFmt w:val="bullet"/>
      <w:lvlText w:val=""/>
      <w:lvlJc w:val="left"/>
      <w:pPr>
        <w:ind w:left="2160" w:hanging="360"/>
      </w:pPr>
      <w:rPr>
        <w:rFonts w:ascii="Wingdings" w:hAnsi="Wingdings" w:hint="default"/>
      </w:rPr>
    </w:lvl>
    <w:lvl w:ilvl="3" w:tplc="B4C805CE" w:tentative="1">
      <w:start w:val="1"/>
      <w:numFmt w:val="bullet"/>
      <w:lvlText w:val=""/>
      <w:lvlJc w:val="left"/>
      <w:pPr>
        <w:ind w:left="2880" w:hanging="360"/>
      </w:pPr>
      <w:rPr>
        <w:rFonts w:ascii="Symbol" w:hAnsi="Symbol" w:hint="default"/>
      </w:rPr>
    </w:lvl>
    <w:lvl w:ilvl="4" w:tplc="FA008704" w:tentative="1">
      <w:start w:val="1"/>
      <w:numFmt w:val="bullet"/>
      <w:lvlText w:val="o"/>
      <w:lvlJc w:val="left"/>
      <w:pPr>
        <w:ind w:left="3600" w:hanging="360"/>
      </w:pPr>
      <w:rPr>
        <w:rFonts w:ascii="Courier New" w:hAnsi="Courier New" w:cs="Courier New" w:hint="default"/>
      </w:rPr>
    </w:lvl>
    <w:lvl w:ilvl="5" w:tplc="4FB07138" w:tentative="1">
      <w:start w:val="1"/>
      <w:numFmt w:val="bullet"/>
      <w:lvlText w:val=""/>
      <w:lvlJc w:val="left"/>
      <w:pPr>
        <w:ind w:left="4320" w:hanging="360"/>
      </w:pPr>
      <w:rPr>
        <w:rFonts w:ascii="Wingdings" w:hAnsi="Wingdings" w:hint="default"/>
      </w:rPr>
    </w:lvl>
    <w:lvl w:ilvl="6" w:tplc="0FDE1B64" w:tentative="1">
      <w:start w:val="1"/>
      <w:numFmt w:val="bullet"/>
      <w:lvlText w:val=""/>
      <w:lvlJc w:val="left"/>
      <w:pPr>
        <w:ind w:left="5040" w:hanging="360"/>
      </w:pPr>
      <w:rPr>
        <w:rFonts w:ascii="Symbol" w:hAnsi="Symbol" w:hint="default"/>
      </w:rPr>
    </w:lvl>
    <w:lvl w:ilvl="7" w:tplc="0F72042A" w:tentative="1">
      <w:start w:val="1"/>
      <w:numFmt w:val="bullet"/>
      <w:lvlText w:val="o"/>
      <w:lvlJc w:val="left"/>
      <w:pPr>
        <w:ind w:left="5760" w:hanging="360"/>
      </w:pPr>
      <w:rPr>
        <w:rFonts w:ascii="Courier New" w:hAnsi="Courier New" w:cs="Courier New" w:hint="default"/>
      </w:rPr>
    </w:lvl>
    <w:lvl w:ilvl="8" w:tplc="2430C35A" w:tentative="1">
      <w:start w:val="1"/>
      <w:numFmt w:val="bullet"/>
      <w:lvlText w:val=""/>
      <w:lvlJc w:val="left"/>
      <w:pPr>
        <w:ind w:left="6480" w:hanging="360"/>
      </w:pPr>
      <w:rPr>
        <w:rFonts w:ascii="Wingdings" w:hAnsi="Wingdings" w:hint="default"/>
      </w:rPr>
    </w:lvl>
  </w:abstractNum>
  <w:abstractNum w:abstractNumId="13" w15:restartNumberingAfterBreak="0">
    <w:nsid w:val="08A712D3"/>
    <w:multiLevelType w:val="hybridMultilevel"/>
    <w:tmpl w:val="C5AC0D78"/>
    <w:lvl w:ilvl="0" w:tplc="58A4EF3E">
      <w:start w:val="1"/>
      <w:numFmt w:val="bullet"/>
      <w:lvlText w:val=""/>
      <w:lvlJc w:val="left"/>
      <w:pPr>
        <w:ind w:left="746" w:hanging="360"/>
      </w:pPr>
      <w:rPr>
        <w:rFonts w:ascii="Wingdings" w:hAnsi="Wingdings" w:hint="default"/>
      </w:rPr>
    </w:lvl>
    <w:lvl w:ilvl="1" w:tplc="A8A093FA" w:tentative="1">
      <w:start w:val="1"/>
      <w:numFmt w:val="bullet"/>
      <w:lvlText w:val="o"/>
      <w:lvlJc w:val="left"/>
      <w:pPr>
        <w:ind w:left="1466" w:hanging="360"/>
      </w:pPr>
      <w:rPr>
        <w:rFonts w:ascii="Courier New" w:hAnsi="Courier New" w:cs="Courier New" w:hint="default"/>
      </w:rPr>
    </w:lvl>
    <w:lvl w:ilvl="2" w:tplc="54C6B7BA" w:tentative="1">
      <w:start w:val="1"/>
      <w:numFmt w:val="bullet"/>
      <w:lvlText w:val=""/>
      <w:lvlJc w:val="left"/>
      <w:pPr>
        <w:ind w:left="2186" w:hanging="360"/>
      </w:pPr>
      <w:rPr>
        <w:rFonts w:ascii="Wingdings" w:hAnsi="Wingdings" w:hint="default"/>
      </w:rPr>
    </w:lvl>
    <w:lvl w:ilvl="3" w:tplc="D6B43E62" w:tentative="1">
      <w:start w:val="1"/>
      <w:numFmt w:val="bullet"/>
      <w:lvlText w:val=""/>
      <w:lvlJc w:val="left"/>
      <w:pPr>
        <w:ind w:left="2906" w:hanging="360"/>
      </w:pPr>
      <w:rPr>
        <w:rFonts w:ascii="Symbol" w:hAnsi="Symbol" w:hint="default"/>
      </w:rPr>
    </w:lvl>
    <w:lvl w:ilvl="4" w:tplc="8642F30E" w:tentative="1">
      <w:start w:val="1"/>
      <w:numFmt w:val="bullet"/>
      <w:lvlText w:val="o"/>
      <w:lvlJc w:val="left"/>
      <w:pPr>
        <w:ind w:left="3626" w:hanging="360"/>
      </w:pPr>
      <w:rPr>
        <w:rFonts w:ascii="Courier New" w:hAnsi="Courier New" w:cs="Courier New" w:hint="default"/>
      </w:rPr>
    </w:lvl>
    <w:lvl w:ilvl="5" w:tplc="E1F8A9CC" w:tentative="1">
      <w:start w:val="1"/>
      <w:numFmt w:val="bullet"/>
      <w:lvlText w:val=""/>
      <w:lvlJc w:val="left"/>
      <w:pPr>
        <w:ind w:left="4346" w:hanging="360"/>
      </w:pPr>
      <w:rPr>
        <w:rFonts w:ascii="Wingdings" w:hAnsi="Wingdings" w:hint="default"/>
      </w:rPr>
    </w:lvl>
    <w:lvl w:ilvl="6" w:tplc="7D6C33AE" w:tentative="1">
      <w:start w:val="1"/>
      <w:numFmt w:val="bullet"/>
      <w:lvlText w:val=""/>
      <w:lvlJc w:val="left"/>
      <w:pPr>
        <w:ind w:left="5066" w:hanging="360"/>
      </w:pPr>
      <w:rPr>
        <w:rFonts w:ascii="Symbol" w:hAnsi="Symbol" w:hint="default"/>
      </w:rPr>
    </w:lvl>
    <w:lvl w:ilvl="7" w:tplc="E67CE932" w:tentative="1">
      <w:start w:val="1"/>
      <w:numFmt w:val="bullet"/>
      <w:lvlText w:val="o"/>
      <w:lvlJc w:val="left"/>
      <w:pPr>
        <w:ind w:left="5786" w:hanging="360"/>
      </w:pPr>
      <w:rPr>
        <w:rFonts w:ascii="Courier New" w:hAnsi="Courier New" w:cs="Courier New" w:hint="default"/>
      </w:rPr>
    </w:lvl>
    <w:lvl w:ilvl="8" w:tplc="CC28B0B2" w:tentative="1">
      <w:start w:val="1"/>
      <w:numFmt w:val="bullet"/>
      <w:lvlText w:val=""/>
      <w:lvlJc w:val="left"/>
      <w:pPr>
        <w:ind w:left="6506" w:hanging="360"/>
      </w:pPr>
      <w:rPr>
        <w:rFonts w:ascii="Wingdings" w:hAnsi="Wingdings" w:hint="default"/>
      </w:rPr>
    </w:lvl>
  </w:abstractNum>
  <w:abstractNum w:abstractNumId="14" w15:restartNumberingAfterBreak="0">
    <w:nsid w:val="0A481707"/>
    <w:multiLevelType w:val="multilevel"/>
    <w:tmpl w:val="5C827054"/>
    <w:lvl w:ilvl="0">
      <w:start w:val="1"/>
      <w:numFmt w:val="decimal"/>
      <w:lvlText w:val="%1."/>
      <w:lvlJc w:val="left"/>
      <w:pPr>
        <w:ind w:left="720" w:hanging="360"/>
      </w:pPr>
      <w:rPr>
        <w:rFonts w:ascii="Tele-GroteskEENor" w:hAnsi="Tele-GroteskEENor" w:hint="default"/>
        <w:b/>
      </w:rPr>
    </w:lvl>
    <w:lvl w:ilvl="1">
      <w:start w:val="1"/>
      <w:numFmt w:val="decimal"/>
      <w:isLgl/>
      <w:lvlText w:val="%1.%2."/>
      <w:lvlJc w:val="left"/>
      <w:pPr>
        <w:ind w:left="1080" w:hanging="720"/>
      </w:pPr>
    </w:lvl>
    <w:lvl w:ilvl="2">
      <w:start w:val="1"/>
      <w:numFmt w:val="decimal"/>
      <w:isLgl/>
      <w:lvlText w:val="%1.%2.%3."/>
      <w:lvlJc w:val="left"/>
      <w:pPr>
        <w:ind w:left="1440" w:hanging="108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15" w15:restartNumberingAfterBreak="0">
    <w:nsid w:val="0A5107CC"/>
    <w:multiLevelType w:val="hybridMultilevel"/>
    <w:tmpl w:val="D430E340"/>
    <w:lvl w:ilvl="0" w:tplc="E256C2B0">
      <w:start w:val="2"/>
      <w:numFmt w:val="bullet"/>
      <w:lvlText w:val="-"/>
      <w:lvlJc w:val="left"/>
      <w:pPr>
        <w:ind w:left="720" w:hanging="360"/>
      </w:pPr>
      <w:rPr>
        <w:rFonts w:ascii="Tele-GroteskNor" w:eastAsia="Calibri" w:hAnsi="Tele-GroteskNor" w:cs="Times New Roman" w:hint="default"/>
      </w:rPr>
    </w:lvl>
    <w:lvl w:ilvl="1" w:tplc="56ECF228">
      <w:start w:val="1"/>
      <w:numFmt w:val="bullet"/>
      <w:lvlText w:val="o"/>
      <w:lvlJc w:val="left"/>
      <w:pPr>
        <w:ind w:left="1440" w:hanging="360"/>
      </w:pPr>
      <w:rPr>
        <w:rFonts w:ascii="Courier New" w:hAnsi="Courier New" w:cs="Courier New" w:hint="default"/>
      </w:rPr>
    </w:lvl>
    <w:lvl w:ilvl="2" w:tplc="8C5ACE3C">
      <w:start w:val="1"/>
      <w:numFmt w:val="bullet"/>
      <w:lvlText w:val=""/>
      <w:lvlJc w:val="left"/>
      <w:pPr>
        <w:ind w:left="2160" w:hanging="360"/>
      </w:pPr>
      <w:rPr>
        <w:rFonts w:ascii="Wingdings" w:hAnsi="Wingdings" w:hint="default"/>
      </w:rPr>
    </w:lvl>
    <w:lvl w:ilvl="3" w:tplc="8168D654" w:tentative="1">
      <w:start w:val="1"/>
      <w:numFmt w:val="bullet"/>
      <w:lvlText w:val=""/>
      <w:lvlJc w:val="left"/>
      <w:pPr>
        <w:ind w:left="2880" w:hanging="360"/>
      </w:pPr>
      <w:rPr>
        <w:rFonts w:ascii="Symbol" w:hAnsi="Symbol" w:hint="default"/>
      </w:rPr>
    </w:lvl>
    <w:lvl w:ilvl="4" w:tplc="F72C0076" w:tentative="1">
      <w:start w:val="1"/>
      <w:numFmt w:val="bullet"/>
      <w:lvlText w:val="o"/>
      <w:lvlJc w:val="left"/>
      <w:pPr>
        <w:ind w:left="3600" w:hanging="360"/>
      </w:pPr>
      <w:rPr>
        <w:rFonts w:ascii="Courier New" w:hAnsi="Courier New" w:cs="Courier New" w:hint="default"/>
      </w:rPr>
    </w:lvl>
    <w:lvl w:ilvl="5" w:tplc="FFAADD42" w:tentative="1">
      <w:start w:val="1"/>
      <w:numFmt w:val="bullet"/>
      <w:lvlText w:val=""/>
      <w:lvlJc w:val="left"/>
      <w:pPr>
        <w:ind w:left="4320" w:hanging="360"/>
      </w:pPr>
      <w:rPr>
        <w:rFonts w:ascii="Wingdings" w:hAnsi="Wingdings" w:hint="default"/>
      </w:rPr>
    </w:lvl>
    <w:lvl w:ilvl="6" w:tplc="C4C4433E" w:tentative="1">
      <w:start w:val="1"/>
      <w:numFmt w:val="bullet"/>
      <w:lvlText w:val=""/>
      <w:lvlJc w:val="left"/>
      <w:pPr>
        <w:ind w:left="5040" w:hanging="360"/>
      </w:pPr>
      <w:rPr>
        <w:rFonts w:ascii="Symbol" w:hAnsi="Symbol" w:hint="default"/>
      </w:rPr>
    </w:lvl>
    <w:lvl w:ilvl="7" w:tplc="ECB0C942" w:tentative="1">
      <w:start w:val="1"/>
      <w:numFmt w:val="bullet"/>
      <w:lvlText w:val="o"/>
      <w:lvlJc w:val="left"/>
      <w:pPr>
        <w:ind w:left="5760" w:hanging="360"/>
      </w:pPr>
      <w:rPr>
        <w:rFonts w:ascii="Courier New" w:hAnsi="Courier New" w:cs="Courier New" w:hint="default"/>
      </w:rPr>
    </w:lvl>
    <w:lvl w:ilvl="8" w:tplc="6D861668" w:tentative="1">
      <w:start w:val="1"/>
      <w:numFmt w:val="bullet"/>
      <w:lvlText w:val=""/>
      <w:lvlJc w:val="left"/>
      <w:pPr>
        <w:ind w:left="6480" w:hanging="360"/>
      </w:pPr>
      <w:rPr>
        <w:rFonts w:ascii="Wingdings" w:hAnsi="Wingdings" w:hint="default"/>
      </w:rPr>
    </w:lvl>
  </w:abstractNum>
  <w:abstractNum w:abstractNumId="16" w15:restartNumberingAfterBreak="0">
    <w:nsid w:val="0C653CFF"/>
    <w:multiLevelType w:val="multilevel"/>
    <w:tmpl w:val="E200D16C"/>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0D995FBF"/>
    <w:multiLevelType w:val="multilevel"/>
    <w:tmpl w:val="63A2A538"/>
    <w:styleLink w:val="CMS-ANHeading"/>
    <w:lvl w:ilvl="0">
      <w:start w:val="1"/>
      <w:numFmt w:val="none"/>
      <w:pStyle w:val="CMSANMainHeading"/>
      <w:suff w:val="nothing"/>
      <w:lvlText w:val=""/>
      <w:lvlJc w:val="left"/>
      <w:pPr>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702"/>
        </w:tabs>
        <w:ind w:left="851" w:hanging="851"/>
      </w:pPr>
    </w:lvl>
    <w:lvl w:ilvl="3">
      <w:start w:val="1"/>
      <w:numFmt w:val="decimal"/>
      <w:lvlText w:val="%2.%3.%4"/>
      <w:lvlJc w:val="left"/>
      <w:pPr>
        <w:tabs>
          <w:tab w:val="num" w:pos="1701"/>
        </w:tabs>
        <w:ind w:left="851" w:hanging="851"/>
      </w:pPr>
    </w:lvl>
    <w:lvl w:ilvl="4">
      <w:start w:val="1"/>
      <w:numFmt w:val="decimal"/>
      <w:lvlText w:val="%2.%3.%4.%5"/>
      <w:lvlJc w:val="left"/>
      <w:pPr>
        <w:tabs>
          <w:tab w:val="num" w:pos="1701"/>
        </w:tabs>
        <w:ind w:left="851" w:hanging="851"/>
      </w:pPr>
    </w:lvl>
    <w:lvl w:ilvl="5">
      <w:start w:val="1"/>
      <w:numFmt w:val="decimal"/>
      <w:lvlText w:val="%2.%3.%4.%5.%6"/>
      <w:lvlJc w:val="left"/>
      <w:pPr>
        <w:tabs>
          <w:tab w:val="num" w:pos="1701"/>
        </w:tabs>
        <w:ind w:left="851" w:hanging="851"/>
      </w:pPr>
    </w:lvl>
    <w:lvl w:ilvl="6">
      <w:start w:val="1"/>
      <w:numFmt w:val="decimal"/>
      <w:pStyle w:val="CMSANHeading6"/>
      <w:lvlText w:val="%2.%3.%4.%5.%6.%7"/>
      <w:lvlJc w:val="left"/>
      <w:pPr>
        <w:tabs>
          <w:tab w:val="num" w:pos="1701"/>
        </w:tabs>
        <w:ind w:left="851" w:hanging="851"/>
      </w:pPr>
    </w:lvl>
    <w:lvl w:ilvl="7">
      <w:start w:val="1"/>
      <w:numFmt w:val="none"/>
      <w:suff w:val="nothing"/>
      <w:lvlText w:val=""/>
      <w:lvlJc w:val="left"/>
      <w:pPr>
        <w:ind w:left="851" w:hanging="851"/>
      </w:pPr>
    </w:lvl>
    <w:lvl w:ilvl="8">
      <w:start w:val="1"/>
      <w:numFmt w:val="none"/>
      <w:suff w:val="nothing"/>
      <w:lvlText w:val=""/>
      <w:lvlJc w:val="left"/>
      <w:pPr>
        <w:ind w:left="851" w:hanging="851"/>
      </w:pPr>
    </w:lvl>
  </w:abstractNum>
  <w:abstractNum w:abstractNumId="18" w15:restartNumberingAfterBreak="0">
    <w:nsid w:val="0F014202"/>
    <w:multiLevelType w:val="hybridMultilevel"/>
    <w:tmpl w:val="FA1A5A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2CE1F48"/>
    <w:multiLevelType w:val="multilevel"/>
    <w:tmpl w:val="87DC9F76"/>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12D34DB4"/>
    <w:multiLevelType w:val="multilevel"/>
    <w:tmpl w:val="8820D4F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12E04A2D"/>
    <w:multiLevelType w:val="multilevel"/>
    <w:tmpl w:val="CADA96E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3AA231D"/>
    <w:multiLevelType w:val="hybridMultilevel"/>
    <w:tmpl w:val="0A6E9EEE"/>
    <w:lvl w:ilvl="0" w:tplc="040E0001">
      <w:start w:val="1"/>
      <w:numFmt w:val="bullet"/>
      <w:pStyle w:val="Felsorolsdigit2"/>
      <w:lvlText w:val=""/>
      <w:lvlJc w:val="left"/>
      <w:pPr>
        <w:tabs>
          <w:tab w:val="num" w:pos="567"/>
        </w:tabs>
        <w:ind w:left="567" w:hanging="283"/>
      </w:pPr>
      <w:rPr>
        <w:rFonts w:ascii="Wingdings" w:hAnsi="Wingdings" w:hint="default"/>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66A0CEC"/>
    <w:multiLevelType w:val="hybridMultilevel"/>
    <w:tmpl w:val="DCFE77F2"/>
    <w:lvl w:ilvl="0" w:tplc="A906DC28">
      <w:start w:val="1"/>
      <w:numFmt w:val="decimal"/>
      <w:lvlText w:val="1.%1."/>
      <w:lvlJc w:val="left"/>
      <w:pPr>
        <w:ind w:left="720" w:hanging="360"/>
      </w:pPr>
    </w:lvl>
    <w:lvl w:ilvl="1" w:tplc="644C3F46">
      <w:start w:val="2"/>
      <w:numFmt w:val="decimal"/>
      <w:lvlText w:val="2.2.%2."/>
      <w:lvlJc w:val="left"/>
      <w:pPr>
        <w:ind w:left="1440" w:hanging="360"/>
      </w:pPr>
      <w:rPr>
        <w:b w:val="0"/>
        <w:i w:val="0"/>
        <w:color w:val="000000"/>
        <w:sz w:val="24"/>
        <w:szCs w:val="20"/>
      </w:rPr>
    </w:lvl>
    <w:lvl w:ilvl="2" w:tplc="AE209316">
      <w:start w:val="1"/>
      <w:numFmt w:val="decimal"/>
      <w:lvlText w:val="%3."/>
      <w:lvlJc w:val="left"/>
      <w:pPr>
        <w:tabs>
          <w:tab w:val="num" w:pos="2160"/>
        </w:tabs>
        <w:ind w:left="2160" w:hanging="360"/>
      </w:pPr>
    </w:lvl>
    <w:lvl w:ilvl="3" w:tplc="435EF33E">
      <w:start w:val="1"/>
      <w:numFmt w:val="decimal"/>
      <w:lvlText w:val="%4."/>
      <w:lvlJc w:val="left"/>
      <w:pPr>
        <w:tabs>
          <w:tab w:val="num" w:pos="2880"/>
        </w:tabs>
        <w:ind w:left="2880" w:hanging="360"/>
      </w:pPr>
    </w:lvl>
    <w:lvl w:ilvl="4" w:tplc="52AAC808">
      <w:start w:val="1"/>
      <w:numFmt w:val="decimal"/>
      <w:lvlText w:val="%5."/>
      <w:lvlJc w:val="left"/>
      <w:pPr>
        <w:tabs>
          <w:tab w:val="num" w:pos="3600"/>
        </w:tabs>
        <w:ind w:left="3600" w:hanging="360"/>
      </w:pPr>
    </w:lvl>
    <w:lvl w:ilvl="5" w:tplc="5936FD32">
      <w:start w:val="1"/>
      <w:numFmt w:val="decimal"/>
      <w:lvlText w:val="%6."/>
      <w:lvlJc w:val="left"/>
      <w:pPr>
        <w:tabs>
          <w:tab w:val="num" w:pos="4320"/>
        </w:tabs>
        <w:ind w:left="4320" w:hanging="360"/>
      </w:pPr>
    </w:lvl>
    <w:lvl w:ilvl="6" w:tplc="EE1AF4B4">
      <w:start w:val="1"/>
      <w:numFmt w:val="decimal"/>
      <w:lvlText w:val="%7."/>
      <w:lvlJc w:val="left"/>
      <w:pPr>
        <w:tabs>
          <w:tab w:val="num" w:pos="5040"/>
        </w:tabs>
        <w:ind w:left="5040" w:hanging="360"/>
      </w:pPr>
    </w:lvl>
    <w:lvl w:ilvl="7" w:tplc="3DA4372A">
      <w:start w:val="1"/>
      <w:numFmt w:val="decimal"/>
      <w:lvlText w:val="%8."/>
      <w:lvlJc w:val="left"/>
      <w:pPr>
        <w:tabs>
          <w:tab w:val="num" w:pos="5760"/>
        </w:tabs>
        <w:ind w:left="5760" w:hanging="360"/>
      </w:pPr>
    </w:lvl>
    <w:lvl w:ilvl="8" w:tplc="A0BCB99A">
      <w:start w:val="1"/>
      <w:numFmt w:val="decimal"/>
      <w:lvlText w:val="%9."/>
      <w:lvlJc w:val="left"/>
      <w:pPr>
        <w:tabs>
          <w:tab w:val="num" w:pos="6480"/>
        </w:tabs>
        <w:ind w:left="6480" w:hanging="360"/>
      </w:pPr>
    </w:lvl>
  </w:abstractNum>
  <w:abstractNum w:abstractNumId="24" w15:restartNumberingAfterBreak="0">
    <w:nsid w:val="16A27D87"/>
    <w:multiLevelType w:val="multilevel"/>
    <w:tmpl w:val="7E6A164E"/>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175C527B"/>
    <w:multiLevelType w:val="hybridMultilevel"/>
    <w:tmpl w:val="24B6E4C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15:restartNumberingAfterBreak="0">
    <w:nsid w:val="182F793D"/>
    <w:multiLevelType w:val="multilevel"/>
    <w:tmpl w:val="E168F9B2"/>
    <w:styleLink w:val="CMS-ANExhibit"/>
    <w:lvl w:ilvl="0">
      <w:start w:val="1"/>
      <w:numFmt w:val="none"/>
      <w:pStyle w:val="CMSANExhibit1"/>
      <w:suff w:val="nothing"/>
      <w:lvlText w:val="%1Exhibit"/>
      <w:lvlJc w:val="left"/>
      <w:pPr>
        <w:ind w:left="0" w:firstLine="0"/>
      </w:pPr>
    </w:lvl>
    <w:lvl w:ilvl="1">
      <w:start w:val="1"/>
      <w:numFmt w:val="upperRoman"/>
      <w:pStyle w:val="CMSANExhibit2"/>
      <w:suff w:val="nothing"/>
      <w:lvlText w:val="Part %2"/>
      <w:lvlJc w:val="left"/>
      <w:pPr>
        <w:ind w:left="0" w:firstLine="0"/>
      </w:pPr>
    </w:lvl>
    <w:lvl w:ilvl="2">
      <w:start w:val="1"/>
      <w:numFmt w:val="upperLetter"/>
      <w:pStyle w:val="CMSANExhibit3"/>
      <w:suff w:val="nothing"/>
      <w:lvlText w:val="Part %2 %3"/>
      <w:lvlJc w:val="left"/>
      <w:pPr>
        <w:ind w:left="0" w:firstLine="0"/>
      </w:pPr>
    </w:lvl>
    <w:lvl w:ilvl="3">
      <w:start w:val="1"/>
      <w:numFmt w:val="decimal"/>
      <w:pStyle w:val="CMSANExhibit4"/>
      <w:lvlText w:val="%4."/>
      <w:lvlJc w:val="left"/>
      <w:pPr>
        <w:tabs>
          <w:tab w:val="num" w:pos="851"/>
        </w:tabs>
        <w:ind w:left="851" w:hanging="851"/>
      </w:pPr>
    </w:lvl>
    <w:lvl w:ilvl="4">
      <w:start w:val="1"/>
      <w:numFmt w:val="decimal"/>
      <w:pStyle w:val="CMSANExhibit5"/>
      <w:lvlText w:val="%4.%5"/>
      <w:lvlJc w:val="left"/>
      <w:pPr>
        <w:tabs>
          <w:tab w:val="num" w:pos="851"/>
        </w:tabs>
        <w:ind w:left="851" w:hanging="851"/>
      </w:pPr>
    </w:lvl>
    <w:lvl w:ilvl="5">
      <w:start w:val="1"/>
      <w:numFmt w:val="decimal"/>
      <w:pStyle w:val="CMSANExhibit6"/>
      <w:lvlText w:val="%4.%5.%6"/>
      <w:lvlJc w:val="left"/>
      <w:pPr>
        <w:tabs>
          <w:tab w:val="num" w:pos="1701"/>
        </w:tabs>
        <w:ind w:left="1701" w:hanging="850"/>
      </w:pPr>
    </w:lvl>
    <w:lvl w:ilvl="6">
      <w:start w:val="1"/>
      <w:numFmt w:val="lowerLetter"/>
      <w:pStyle w:val="CMSANExhibit7"/>
      <w:lvlText w:val="(%7)"/>
      <w:lvlJc w:val="left"/>
      <w:pPr>
        <w:tabs>
          <w:tab w:val="num" w:pos="2552"/>
        </w:tabs>
        <w:ind w:left="2552" w:hanging="851"/>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1B1B0EB3"/>
    <w:multiLevelType w:val="hybridMultilevel"/>
    <w:tmpl w:val="CC58BFF2"/>
    <w:lvl w:ilvl="0" w:tplc="5AAC0E24">
      <w:start w:val="9"/>
      <w:numFmt w:val="decimal"/>
      <w:pStyle w:val="CMSANHeading5"/>
      <w:lvlText w:val="%1.2.2.1"/>
      <w:lvlJc w:val="left"/>
      <w:pPr>
        <w:ind w:left="720" w:hanging="360"/>
      </w:pPr>
    </w:lvl>
    <w:lvl w:ilvl="1" w:tplc="C9822304">
      <w:start w:val="1"/>
      <w:numFmt w:val="decimal"/>
      <w:lvlText w:val="%2."/>
      <w:lvlJc w:val="left"/>
      <w:pPr>
        <w:tabs>
          <w:tab w:val="num" w:pos="1440"/>
        </w:tabs>
        <w:ind w:left="1440" w:hanging="360"/>
      </w:pPr>
    </w:lvl>
    <w:lvl w:ilvl="2" w:tplc="D6982F94">
      <w:start w:val="1"/>
      <w:numFmt w:val="decimal"/>
      <w:lvlText w:val="%3."/>
      <w:lvlJc w:val="left"/>
      <w:pPr>
        <w:tabs>
          <w:tab w:val="num" w:pos="2160"/>
        </w:tabs>
        <w:ind w:left="2160" w:hanging="360"/>
      </w:pPr>
    </w:lvl>
    <w:lvl w:ilvl="3" w:tplc="A118C8A0">
      <w:start w:val="1"/>
      <w:numFmt w:val="decimal"/>
      <w:lvlText w:val="%4."/>
      <w:lvlJc w:val="left"/>
      <w:pPr>
        <w:tabs>
          <w:tab w:val="num" w:pos="2880"/>
        </w:tabs>
        <w:ind w:left="2880" w:hanging="360"/>
      </w:pPr>
    </w:lvl>
    <w:lvl w:ilvl="4" w:tplc="15A4BD9C">
      <w:start w:val="1"/>
      <w:numFmt w:val="decimal"/>
      <w:lvlText w:val="%5."/>
      <w:lvlJc w:val="left"/>
      <w:pPr>
        <w:tabs>
          <w:tab w:val="num" w:pos="3600"/>
        </w:tabs>
        <w:ind w:left="3600" w:hanging="360"/>
      </w:pPr>
    </w:lvl>
    <w:lvl w:ilvl="5" w:tplc="AEDCB476">
      <w:start w:val="1"/>
      <w:numFmt w:val="decimal"/>
      <w:lvlText w:val="%6."/>
      <w:lvlJc w:val="left"/>
      <w:pPr>
        <w:tabs>
          <w:tab w:val="num" w:pos="4320"/>
        </w:tabs>
        <w:ind w:left="4320" w:hanging="360"/>
      </w:pPr>
    </w:lvl>
    <w:lvl w:ilvl="6" w:tplc="B2841C54">
      <w:start w:val="1"/>
      <w:numFmt w:val="decimal"/>
      <w:lvlText w:val="%7."/>
      <w:lvlJc w:val="left"/>
      <w:pPr>
        <w:tabs>
          <w:tab w:val="num" w:pos="5040"/>
        </w:tabs>
        <w:ind w:left="5040" w:hanging="360"/>
      </w:pPr>
    </w:lvl>
    <w:lvl w:ilvl="7" w:tplc="4934BAAC">
      <w:start w:val="1"/>
      <w:numFmt w:val="decimal"/>
      <w:lvlText w:val="%8."/>
      <w:lvlJc w:val="left"/>
      <w:pPr>
        <w:tabs>
          <w:tab w:val="num" w:pos="5760"/>
        </w:tabs>
        <w:ind w:left="5760" w:hanging="360"/>
      </w:pPr>
    </w:lvl>
    <w:lvl w:ilvl="8" w:tplc="CAE2E8E2">
      <w:start w:val="1"/>
      <w:numFmt w:val="decimal"/>
      <w:lvlText w:val="%9."/>
      <w:lvlJc w:val="left"/>
      <w:pPr>
        <w:tabs>
          <w:tab w:val="num" w:pos="6480"/>
        </w:tabs>
        <w:ind w:left="6480" w:hanging="360"/>
      </w:pPr>
    </w:lvl>
  </w:abstractNum>
  <w:abstractNum w:abstractNumId="28" w15:restartNumberingAfterBreak="0">
    <w:nsid w:val="1BF41285"/>
    <w:multiLevelType w:val="hybridMultilevel"/>
    <w:tmpl w:val="776E1B2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1C121F97"/>
    <w:multiLevelType w:val="hybridMultilevel"/>
    <w:tmpl w:val="2AE4C89E"/>
    <w:lvl w:ilvl="0" w:tplc="0BE811FE">
      <w:start w:val="1"/>
      <w:numFmt w:val="bullet"/>
      <w:lvlText w:val=""/>
      <w:lvlJc w:val="left"/>
      <w:pPr>
        <w:ind w:left="720" w:hanging="360"/>
      </w:pPr>
      <w:rPr>
        <w:rFonts w:ascii="Symbol" w:hAnsi="Symbol" w:hint="default"/>
      </w:rPr>
    </w:lvl>
    <w:lvl w:ilvl="1" w:tplc="7F041FDE">
      <w:start w:val="1"/>
      <w:numFmt w:val="decimal"/>
      <w:lvlText w:val="2.%2."/>
      <w:lvlJc w:val="left"/>
      <w:pPr>
        <w:ind w:left="1440" w:hanging="360"/>
      </w:pPr>
      <w:rPr>
        <w:rFonts w:ascii="Tele-GroteskEEFet" w:hAnsi="Tele-GroteskEEFet" w:hint="default"/>
        <w:b w:val="0"/>
        <w:sz w:val="24"/>
        <w:szCs w:val="24"/>
      </w:rPr>
    </w:lvl>
    <w:lvl w:ilvl="2" w:tplc="12F0F48E">
      <w:start w:val="1"/>
      <w:numFmt w:val="decimal"/>
      <w:lvlText w:val="%3."/>
      <w:lvlJc w:val="left"/>
      <w:pPr>
        <w:tabs>
          <w:tab w:val="num" w:pos="2160"/>
        </w:tabs>
        <w:ind w:left="2160" w:hanging="360"/>
      </w:pPr>
    </w:lvl>
    <w:lvl w:ilvl="3" w:tplc="6CFEE538">
      <w:start w:val="1"/>
      <w:numFmt w:val="decimal"/>
      <w:lvlText w:val="%4."/>
      <w:lvlJc w:val="left"/>
      <w:pPr>
        <w:tabs>
          <w:tab w:val="num" w:pos="2880"/>
        </w:tabs>
        <w:ind w:left="2880" w:hanging="360"/>
      </w:pPr>
    </w:lvl>
    <w:lvl w:ilvl="4" w:tplc="2CEEF97C">
      <w:start w:val="1"/>
      <w:numFmt w:val="decimal"/>
      <w:lvlText w:val="%5."/>
      <w:lvlJc w:val="left"/>
      <w:pPr>
        <w:tabs>
          <w:tab w:val="num" w:pos="3600"/>
        </w:tabs>
        <w:ind w:left="3600" w:hanging="360"/>
      </w:pPr>
    </w:lvl>
    <w:lvl w:ilvl="5" w:tplc="CF6AD244">
      <w:start w:val="1"/>
      <w:numFmt w:val="decimal"/>
      <w:lvlText w:val="%6."/>
      <w:lvlJc w:val="left"/>
      <w:pPr>
        <w:tabs>
          <w:tab w:val="num" w:pos="4320"/>
        </w:tabs>
        <w:ind w:left="4320" w:hanging="360"/>
      </w:pPr>
    </w:lvl>
    <w:lvl w:ilvl="6" w:tplc="F664F38E">
      <w:start w:val="1"/>
      <w:numFmt w:val="decimal"/>
      <w:lvlText w:val="%7."/>
      <w:lvlJc w:val="left"/>
      <w:pPr>
        <w:tabs>
          <w:tab w:val="num" w:pos="5040"/>
        </w:tabs>
        <w:ind w:left="5040" w:hanging="360"/>
      </w:pPr>
    </w:lvl>
    <w:lvl w:ilvl="7" w:tplc="169828BC">
      <w:start w:val="1"/>
      <w:numFmt w:val="decimal"/>
      <w:lvlText w:val="%8."/>
      <w:lvlJc w:val="left"/>
      <w:pPr>
        <w:tabs>
          <w:tab w:val="num" w:pos="5760"/>
        </w:tabs>
        <w:ind w:left="5760" w:hanging="360"/>
      </w:pPr>
    </w:lvl>
    <w:lvl w:ilvl="8" w:tplc="379E24B2">
      <w:start w:val="1"/>
      <w:numFmt w:val="decimal"/>
      <w:lvlText w:val="%9."/>
      <w:lvlJc w:val="left"/>
      <w:pPr>
        <w:tabs>
          <w:tab w:val="num" w:pos="6480"/>
        </w:tabs>
        <w:ind w:left="6480" w:hanging="360"/>
      </w:pPr>
    </w:lvl>
  </w:abstractNum>
  <w:abstractNum w:abstractNumId="30" w15:restartNumberingAfterBreak="0">
    <w:nsid w:val="1D5E6445"/>
    <w:multiLevelType w:val="multilevel"/>
    <w:tmpl w:val="657E02A8"/>
    <w:styleLink w:val="CMS-ANLevel"/>
    <w:lvl w:ilvl="0">
      <w:start w:val="1"/>
      <w:numFmt w:val="decimal"/>
      <w:pStyle w:val="CMSANLevel1"/>
      <w:lvlText w:val="%1."/>
      <w:lvlJc w:val="left"/>
      <w:pPr>
        <w:tabs>
          <w:tab w:val="num" w:pos="851"/>
        </w:tabs>
        <w:ind w:left="851" w:hanging="851"/>
      </w:pPr>
    </w:lvl>
    <w:lvl w:ilvl="1">
      <w:start w:val="1"/>
      <w:numFmt w:val="lowerLetter"/>
      <w:pStyle w:val="CMSANLevel2"/>
      <w:lvlText w:val="(%2)"/>
      <w:lvlJc w:val="left"/>
      <w:pPr>
        <w:tabs>
          <w:tab w:val="num" w:pos="1701"/>
        </w:tabs>
        <w:ind w:left="1701" w:hanging="850"/>
      </w:pPr>
    </w:lvl>
    <w:lvl w:ilvl="2">
      <w:start w:val="1"/>
      <w:numFmt w:val="lowerRoman"/>
      <w:pStyle w:val="CMSANLevel3"/>
      <w:lvlText w:val="(%3)"/>
      <w:lvlJc w:val="left"/>
      <w:pPr>
        <w:tabs>
          <w:tab w:val="num" w:pos="2552"/>
        </w:tabs>
        <w:ind w:left="2552" w:hanging="851"/>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27"/>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1DCF3520"/>
    <w:multiLevelType w:val="multilevel"/>
    <w:tmpl w:val="ED706CC6"/>
    <w:styleLink w:val="CMS-ANTableListNumber1"/>
    <w:lvl w:ilvl="0">
      <w:start w:val="1"/>
      <w:numFmt w:val="decimal"/>
      <w:pStyle w:val="CMSANTableListNumber1"/>
      <w:lvlText w:val="%1."/>
      <w:lvlJc w:val="left"/>
      <w:pPr>
        <w:tabs>
          <w:tab w:val="num" w:pos="425"/>
        </w:tabs>
        <w:ind w:left="425" w:hanging="425"/>
      </w:pPr>
      <w:rPr>
        <w:sz w:val="22"/>
        <w:szCs w:val="22"/>
      </w:rPr>
    </w:lvl>
    <w:lvl w:ilvl="1">
      <w:start w:val="1"/>
      <w:numFmt w:val="none"/>
      <w:lvlText w:val=""/>
      <w:lvlJc w:val="left"/>
      <w:pPr>
        <w:tabs>
          <w:tab w:val="num" w:pos="0"/>
        </w:tabs>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1E363CAC"/>
    <w:multiLevelType w:val="multilevel"/>
    <w:tmpl w:val="87F2F8DE"/>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3" w15:restartNumberingAfterBreak="0">
    <w:nsid w:val="1EE14313"/>
    <w:multiLevelType w:val="hybridMultilevel"/>
    <w:tmpl w:val="6D805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FB31EB"/>
    <w:multiLevelType w:val="hybridMultilevel"/>
    <w:tmpl w:val="46DA8462"/>
    <w:lvl w:ilvl="0" w:tplc="9EFA7058">
      <w:start w:val="2"/>
      <w:numFmt w:val="decimal"/>
      <w:pStyle w:val="CMSANHeading1"/>
      <w:lvlText w:val="1%1."/>
      <w:lvlJc w:val="left"/>
      <w:pPr>
        <w:ind w:left="720" w:hanging="360"/>
      </w:pPr>
      <w:rPr>
        <w:rFonts w:ascii="Arial" w:hAnsi="Arial" w:cs="Arial" w:hint="default"/>
        <w:bCs w:val="0"/>
        <w:i w:val="0"/>
        <w:iCs w:val="0"/>
        <w:smallCaps w:val="0"/>
        <w:strike w:val="0"/>
        <w:dstrike w:val="0"/>
        <w:vanish w:val="0"/>
        <w:webHidden w:val="0"/>
        <w:color w:val="000000"/>
        <w:spacing w:val="0"/>
        <w:kern w:val="0"/>
        <w:position w:val="0"/>
        <w:u w:val="none"/>
        <w:effect w:val="none"/>
        <w:vertAlign w:val="baseline"/>
        <w:em w:val="none"/>
        <w:specVanish w:val="0"/>
      </w:rPr>
    </w:lvl>
    <w:lvl w:ilvl="1" w:tplc="7FA688DE">
      <w:start w:val="1"/>
      <w:numFmt w:val="decimal"/>
      <w:lvlText w:val="%2."/>
      <w:lvlJc w:val="left"/>
      <w:pPr>
        <w:tabs>
          <w:tab w:val="num" w:pos="1440"/>
        </w:tabs>
        <w:ind w:left="1440" w:hanging="360"/>
      </w:pPr>
    </w:lvl>
    <w:lvl w:ilvl="2" w:tplc="10C0F0A4">
      <w:start w:val="1"/>
      <w:numFmt w:val="decimal"/>
      <w:lvlText w:val="%3."/>
      <w:lvlJc w:val="left"/>
      <w:pPr>
        <w:tabs>
          <w:tab w:val="num" w:pos="2160"/>
        </w:tabs>
        <w:ind w:left="2160" w:hanging="360"/>
      </w:pPr>
    </w:lvl>
    <w:lvl w:ilvl="3" w:tplc="7FEA9A88">
      <w:start w:val="1"/>
      <w:numFmt w:val="decimal"/>
      <w:lvlText w:val="%4."/>
      <w:lvlJc w:val="left"/>
      <w:pPr>
        <w:tabs>
          <w:tab w:val="num" w:pos="2880"/>
        </w:tabs>
        <w:ind w:left="2880" w:hanging="360"/>
      </w:pPr>
    </w:lvl>
    <w:lvl w:ilvl="4" w:tplc="CA7C74A8">
      <w:start w:val="1"/>
      <w:numFmt w:val="decimal"/>
      <w:lvlText w:val="%5."/>
      <w:lvlJc w:val="left"/>
      <w:pPr>
        <w:tabs>
          <w:tab w:val="num" w:pos="3600"/>
        </w:tabs>
        <w:ind w:left="3600" w:hanging="360"/>
      </w:pPr>
    </w:lvl>
    <w:lvl w:ilvl="5" w:tplc="D5DA935E">
      <w:start w:val="1"/>
      <w:numFmt w:val="decimal"/>
      <w:lvlText w:val="%6."/>
      <w:lvlJc w:val="left"/>
      <w:pPr>
        <w:tabs>
          <w:tab w:val="num" w:pos="4320"/>
        </w:tabs>
        <w:ind w:left="4320" w:hanging="360"/>
      </w:pPr>
    </w:lvl>
    <w:lvl w:ilvl="6" w:tplc="290865CE">
      <w:start w:val="1"/>
      <w:numFmt w:val="decimal"/>
      <w:lvlText w:val="%7."/>
      <w:lvlJc w:val="left"/>
      <w:pPr>
        <w:tabs>
          <w:tab w:val="num" w:pos="5040"/>
        </w:tabs>
        <w:ind w:left="5040" w:hanging="360"/>
      </w:pPr>
    </w:lvl>
    <w:lvl w:ilvl="7" w:tplc="EA266028">
      <w:start w:val="1"/>
      <w:numFmt w:val="decimal"/>
      <w:lvlText w:val="%8."/>
      <w:lvlJc w:val="left"/>
      <w:pPr>
        <w:tabs>
          <w:tab w:val="num" w:pos="5760"/>
        </w:tabs>
        <w:ind w:left="5760" w:hanging="360"/>
      </w:pPr>
    </w:lvl>
    <w:lvl w:ilvl="8" w:tplc="71CC0CFA">
      <w:start w:val="1"/>
      <w:numFmt w:val="decimal"/>
      <w:lvlText w:val="%9."/>
      <w:lvlJc w:val="left"/>
      <w:pPr>
        <w:tabs>
          <w:tab w:val="num" w:pos="6480"/>
        </w:tabs>
        <w:ind w:left="6480" w:hanging="360"/>
      </w:pPr>
    </w:lvl>
  </w:abstractNum>
  <w:abstractNum w:abstractNumId="35" w15:restartNumberingAfterBreak="0">
    <w:nsid w:val="1F6A60B6"/>
    <w:multiLevelType w:val="hybridMultilevel"/>
    <w:tmpl w:val="F59AB2C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1FFF4372"/>
    <w:multiLevelType w:val="hybridMultilevel"/>
    <w:tmpl w:val="2514F5EA"/>
    <w:lvl w:ilvl="0" w:tplc="040E0017">
      <w:start w:val="1"/>
      <w:numFmt w:val="bullet"/>
      <w:lvlText w:val=""/>
      <w:lvlJc w:val="left"/>
      <w:pPr>
        <w:ind w:left="720" w:hanging="360"/>
      </w:pPr>
      <w:rPr>
        <w:rFonts w:ascii="Wingdings" w:hAnsi="Wingdings"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7" w15:restartNumberingAfterBreak="0">
    <w:nsid w:val="21E80BE8"/>
    <w:multiLevelType w:val="hybridMultilevel"/>
    <w:tmpl w:val="F3E65C18"/>
    <w:lvl w:ilvl="0" w:tplc="BFA83F58">
      <w:start w:val="1"/>
      <w:numFmt w:val="bullet"/>
      <w:lvlText w:val=""/>
      <w:lvlJc w:val="left"/>
      <w:pPr>
        <w:ind w:left="720" w:hanging="360"/>
      </w:pPr>
      <w:rPr>
        <w:rFonts w:ascii="Wingdings" w:hAnsi="Wingdings" w:hint="default"/>
        <w:color w:val="auto"/>
      </w:rPr>
    </w:lvl>
    <w:lvl w:ilvl="1" w:tplc="9D9294B6">
      <w:start w:val="1"/>
      <w:numFmt w:val="decimal"/>
      <w:lvlText w:val="%2."/>
      <w:lvlJc w:val="left"/>
      <w:pPr>
        <w:tabs>
          <w:tab w:val="num" w:pos="1440"/>
        </w:tabs>
        <w:ind w:left="1440" w:hanging="360"/>
      </w:pPr>
    </w:lvl>
    <w:lvl w:ilvl="2" w:tplc="A9B630E6">
      <w:start w:val="1"/>
      <w:numFmt w:val="decimal"/>
      <w:lvlText w:val="%3."/>
      <w:lvlJc w:val="left"/>
      <w:pPr>
        <w:tabs>
          <w:tab w:val="num" w:pos="2160"/>
        </w:tabs>
        <w:ind w:left="2160" w:hanging="360"/>
      </w:pPr>
    </w:lvl>
    <w:lvl w:ilvl="3" w:tplc="2D6E5476">
      <w:start w:val="1"/>
      <w:numFmt w:val="decimal"/>
      <w:lvlText w:val="%4."/>
      <w:lvlJc w:val="left"/>
      <w:pPr>
        <w:tabs>
          <w:tab w:val="num" w:pos="2880"/>
        </w:tabs>
        <w:ind w:left="2880" w:hanging="360"/>
      </w:pPr>
    </w:lvl>
    <w:lvl w:ilvl="4" w:tplc="89BC7602">
      <w:start w:val="1"/>
      <w:numFmt w:val="decimal"/>
      <w:lvlText w:val="%5."/>
      <w:lvlJc w:val="left"/>
      <w:pPr>
        <w:tabs>
          <w:tab w:val="num" w:pos="3600"/>
        </w:tabs>
        <w:ind w:left="3600" w:hanging="360"/>
      </w:pPr>
    </w:lvl>
    <w:lvl w:ilvl="5" w:tplc="AF143C68">
      <w:start w:val="1"/>
      <w:numFmt w:val="decimal"/>
      <w:lvlText w:val="%6."/>
      <w:lvlJc w:val="left"/>
      <w:pPr>
        <w:tabs>
          <w:tab w:val="num" w:pos="4320"/>
        </w:tabs>
        <w:ind w:left="4320" w:hanging="360"/>
      </w:pPr>
    </w:lvl>
    <w:lvl w:ilvl="6" w:tplc="F2A8D268">
      <w:start w:val="1"/>
      <w:numFmt w:val="decimal"/>
      <w:lvlText w:val="%7."/>
      <w:lvlJc w:val="left"/>
      <w:pPr>
        <w:tabs>
          <w:tab w:val="num" w:pos="5040"/>
        </w:tabs>
        <w:ind w:left="5040" w:hanging="360"/>
      </w:pPr>
    </w:lvl>
    <w:lvl w:ilvl="7" w:tplc="9E10488E">
      <w:start w:val="1"/>
      <w:numFmt w:val="decimal"/>
      <w:lvlText w:val="%8."/>
      <w:lvlJc w:val="left"/>
      <w:pPr>
        <w:tabs>
          <w:tab w:val="num" w:pos="5760"/>
        </w:tabs>
        <w:ind w:left="5760" w:hanging="360"/>
      </w:pPr>
    </w:lvl>
    <w:lvl w:ilvl="8" w:tplc="01B276E0">
      <w:start w:val="1"/>
      <w:numFmt w:val="decimal"/>
      <w:lvlText w:val="%9."/>
      <w:lvlJc w:val="left"/>
      <w:pPr>
        <w:tabs>
          <w:tab w:val="num" w:pos="6480"/>
        </w:tabs>
        <w:ind w:left="6480" w:hanging="360"/>
      </w:pPr>
    </w:lvl>
  </w:abstractNum>
  <w:abstractNum w:abstractNumId="38" w15:restartNumberingAfterBreak="0">
    <w:nsid w:val="227E63A9"/>
    <w:multiLevelType w:val="hybridMultilevel"/>
    <w:tmpl w:val="69507BEE"/>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22A1260A"/>
    <w:multiLevelType w:val="hybridMultilevel"/>
    <w:tmpl w:val="E9A6352E"/>
    <w:lvl w:ilvl="0" w:tplc="9F2E533E">
      <w:start w:val="1"/>
      <w:numFmt w:val="bullet"/>
      <w:lvlText w:val=""/>
      <w:lvlJc w:val="left"/>
      <w:pPr>
        <w:ind w:left="1440" w:hanging="360"/>
      </w:pPr>
      <w:rPr>
        <w:rFonts w:ascii="Symbol" w:hAnsi="Symbol" w:hint="default"/>
      </w:rPr>
    </w:lvl>
    <w:lvl w:ilvl="1" w:tplc="DFEA8FFE" w:tentative="1">
      <w:start w:val="1"/>
      <w:numFmt w:val="bullet"/>
      <w:lvlText w:val="o"/>
      <w:lvlJc w:val="left"/>
      <w:pPr>
        <w:ind w:left="2160" w:hanging="360"/>
      </w:pPr>
      <w:rPr>
        <w:rFonts w:ascii="Courier New" w:hAnsi="Courier New" w:cs="Courier New" w:hint="default"/>
      </w:rPr>
    </w:lvl>
    <w:lvl w:ilvl="2" w:tplc="7C148162" w:tentative="1">
      <w:start w:val="1"/>
      <w:numFmt w:val="bullet"/>
      <w:lvlText w:val=""/>
      <w:lvlJc w:val="left"/>
      <w:pPr>
        <w:ind w:left="2880" w:hanging="360"/>
      </w:pPr>
      <w:rPr>
        <w:rFonts w:ascii="Wingdings" w:hAnsi="Wingdings" w:hint="default"/>
      </w:rPr>
    </w:lvl>
    <w:lvl w:ilvl="3" w:tplc="05D03FE6" w:tentative="1">
      <w:start w:val="1"/>
      <w:numFmt w:val="bullet"/>
      <w:lvlText w:val=""/>
      <w:lvlJc w:val="left"/>
      <w:pPr>
        <w:ind w:left="3600" w:hanging="360"/>
      </w:pPr>
      <w:rPr>
        <w:rFonts w:ascii="Symbol" w:hAnsi="Symbol" w:hint="default"/>
      </w:rPr>
    </w:lvl>
    <w:lvl w:ilvl="4" w:tplc="DE8A08CC" w:tentative="1">
      <w:start w:val="1"/>
      <w:numFmt w:val="bullet"/>
      <w:lvlText w:val="o"/>
      <w:lvlJc w:val="left"/>
      <w:pPr>
        <w:ind w:left="4320" w:hanging="360"/>
      </w:pPr>
      <w:rPr>
        <w:rFonts w:ascii="Courier New" w:hAnsi="Courier New" w:cs="Courier New" w:hint="default"/>
      </w:rPr>
    </w:lvl>
    <w:lvl w:ilvl="5" w:tplc="BC5A5C12" w:tentative="1">
      <w:start w:val="1"/>
      <w:numFmt w:val="bullet"/>
      <w:lvlText w:val=""/>
      <w:lvlJc w:val="left"/>
      <w:pPr>
        <w:ind w:left="5040" w:hanging="360"/>
      </w:pPr>
      <w:rPr>
        <w:rFonts w:ascii="Wingdings" w:hAnsi="Wingdings" w:hint="default"/>
      </w:rPr>
    </w:lvl>
    <w:lvl w:ilvl="6" w:tplc="93627FF8" w:tentative="1">
      <w:start w:val="1"/>
      <w:numFmt w:val="bullet"/>
      <w:lvlText w:val=""/>
      <w:lvlJc w:val="left"/>
      <w:pPr>
        <w:ind w:left="5760" w:hanging="360"/>
      </w:pPr>
      <w:rPr>
        <w:rFonts w:ascii="Symbol" w:hAnsi="Symbol" w:hint="default"/>
      </w:rPr>
    </w:lvl>
    <w:lvl w:ilvl="7" w:tplc="E2684E94" w:tentative="1">
      <w:start w:val="1"/>
      <w:numFmt w:val="bullet"/>
      <w:lvlText w:val="o"/>
      <w:lvlJc w:val="left"/>
      <w:pPr>
        <w:ind w:left="6480" w:hanging="360"/>
      </w:pPr>
      <w:rPr>
        <w:rFonts w:ascii="Courier New" w:hAnsi="Courier New" w:cs="Courier New" w:hint="default"/>
      </w:rPr>
    </w:lvl>
    <w:lvl w:ilvl="8" w:tplc="E4449880" w:tentative="1">
      <w:start w:val="1"/>
      <w:numFmt w:val="bullet"/>
      <w:lvlText w:val=""/>
      <w:lvlJc w:val="left"/>
      <w:pPr>
        <w:ind w:left="7200" w:hanging="360"/>
      </w:pPr>
      <w:rPr>
        <w:rFonts w:ascii="Wingdings" w:hAnsi="Wingdings" w:hint="default"/>
      </w:rPr>
    </w:lvl>
  </w:abstractNum>
  <w:abstractNum w:abstractNumId="40" w15:restartNumberingAfterBreak="0">
    <w:nsid w:val="23104773"/>
    <w:multiLevelType w:val="multilevel"/>
    <w:tmpl w:val="6008B126"/>
    <w:styleLink w:val="CMS-ANSchedule"/>
    <w:lvl w:ilvl="0">
      <w:start w:val="1"/>
      <w:numFmt w:val="none"/>
      <w:pStyle w:val="CMSANSchedule1"/>
      <w:suff w:val="nothing"/>
      <w:lvlText w:val=""/>
      <w:lvlJc w:val="left"/>
      <w:pPr>
        <w:ind w:left="0" w:firstLine="0"/>
      </w:pPr>
    </w:lvl>
    <w:lvl w:ilvl="1">
      <w:start w:val="1"/>
      <w:numFmt w:val="none"/>
      <w:pStyle w:val="CMSANSchedule2"/>
      <w:suff w:val="nothing"/>
      <w:lvlText w:val=""/>
      <w:lvlJc w:val="left"/>
      <w:pPr>
        <w:ind w:left="0" w:firstLine="0"/>
      </w:pPr>
    </w:lvl>
    <w:lvl w:ilvl="2">
      <w:start w:val="1"/>
      <w:numFmt w:val="none"/>
      <w:pStyle w:val="CMSANSchedule3"/>
      <w:suff w:val="nothing"/>
      <w:lvlText w:val=""/>
      <w:lvlJc w:val="left"/>
      <w:pPr>
        <w:ind w:left="0" w:firstLine="0"/>
      </w:pPr>
    </w:lvl>
    <w:lvl w:ilvl="3">
      <w:start w:val="1"/>
      <w:numFmt w:val="decimal"/>
      <w:pStyle w:val="CMSANSchedule4"/>
      <w:lvlText w:val="%4."/>
      <w:lvlJc w:val="left"/>
      <w:pPr>
        <w:tabs>
          <w:tab w:val="num" w:pos="851"/>
        </w:tabs>
        <w:ind w:left="851" w:hanging="851"/>
      </w:pPr>
    </w:lvl>
    <w:lvl w:ilvl="4">
      <w:start w:val="1"/>
      <w:numFmt w:val="decimal"/>
      <w:pStyle w:val="CMSANSchedule5"/>
      <w:lvlText w:val="%4.%5"/>
      <w:lvlJc w:val="left"/>
      <w:pPr>
        <w:tabs>
          <w:tab w:val="num" w:pos="851"/>
        </w:tabs>
        <w:ind w:left="851" w:hanging="851"/>
      </w:pPr>
    </w:lvl>
    <w:lvl w:ilvl="5">
      <w:start w:val="1"/>
      <w:numFmt w:val="decimal"/>
      <w:pStyle w:val="CMSANSchedule6"/>
      <w:lvlText w:val="%4.%5.%6"/>
      <w:lvlJc w:val="left"/>
      <w:pPr>
        <w:tabs>
          <w:tab w:val="num" w:pos="1701"/>
        </w:tabs>
        <w:ind w:left="1701" w:hanging="850"/>
      </w:pPr>
    </w:lvl>
    <w:lvl w:ilvl="6">
      <w:start w:val="1"/>
      <w:numFmt w:val="lowerLetter"/>
      <w:pStyle w:val="CMSANSchedule7"/>
      <w:lvlText w:val="(%7)"/>
      <w:lvlJc w:val="left"/>
      <w:pPr>
        <w:tabs>
          <w:tab w:val="num" w:pos="2552"/>
        </w:tabs>
        <w:ind w:left="2552" w:hanging="851"/>
      </w:pPr>
    </w:lvl>
    <w:lvl w:ilvl="7">
      <w:start w:val="1"/>
      <w:numFmt w:val="lowerRoman"/>
      <w:pStyle w:val="CMSANSchedule8"/>
      <w:lvlText w:val="(%8)"/>
      <w:lvlJc w:val="left"/>
      <w:pPr>
        <w:tabs>
          <w:tab w:val="num" w:pos="3402"/>
        </w:tabs>
        <w:ind w:left="3402" w:hanging="850"/>
      </w:pPr>
    </w:lvl>
    <w:lvl w:ilvl="8">
      <w:start w:val="27"/>
      <w:numFmt w:val="lowerLetter"/>
      <w:pStyle w:val="CMSANSchedule9"/>
      <w:lvlText w:val="(%9)"/>
      <w:lvlJc w:val="left"/>
      <w:pPr>
        <w:tabs>
          <w:tab w:val="num" w:pos="4253"/>
        </w:tabs>
        <w:ind w:left="4253" w:hanging="851"/>
      </w:pPr>
    </w:lvl>
  </w:abstractNum>
  <w:abstractNum w:abstractNumId="41" w15:restartNumberingAfterBreak="0">
    <w:nsid w:val="23134071"/>
    <w:multiLevelType w:val="singleLevel"/>
    <w:tmpl w:val="19B6A2A2"/>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5F90DB4"/>
    <w:multiLevelType w:val="multilevel"/>
    <w:tmpl w:val="00449BCA"/>
    <w:styleLink w:val="CMS-ANDefinitions"/>
    <w:lvl w:ilvl="0">
      <w:start w:val="1"/>
      <w:numFmt w:val="none"/>
      <w:pStyle w:val="CMSANDefinitions1"/>
      <w:suff w:val="nothing"/>
      <w:lvlText w:val=""/>
      <w:lvlJc w:val="left"/>
      <w:pPr>
        <w:ind w:left="851" w:firstLine="0"/>
      </w:pPr>
    </w:lvl>
    <w:lvl w:ilvl="1">
      <w:start w:val="1"/>
      <w:numFmt w:val="lowerLetter"/>
      <w:pStyle w:val="CMSANDefinitions2"/>
      <w:lvlText w:val="%2)"/>
      <w:lvlJc w:val="left"/>
      <w:pPr>
        <w:tabs>
          <w:tab w:val="num" w:pos="1701"/>
        </w:tabs>
        <w:ind w:left="1701" w:hanging="850"/>
      </w:pPr>
      <w:rPr>
        <w:rFonts w:ascii="Tele-GroteskEENor" w:eastAsia="Calibri" w:hAnsi="Tele-GroteskEENor" w:cs="Arial"/>
      </w:rPr>
    </w:lvl>
    <w:lvl w:ilvl="2">
      <w:start w:val="1"/>
      <w:numFmt w:val="lowerRoman"/>
      <w:pStyle w:val="CMSANDefinitions3"/>
      <w:lvlText w:val="(%3)"/>
      <w:lvlJc w:val="left"/>
      <w:pPr>
        <w:tabs>
          <w:tab w:val="num" w:pos="2552"/>
        </w:tabs>
        <w:ind w:left="2552" w:hanging="851"/>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27"/>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15:restartNumberingAfterBreak="0">
    <w:nsid w:val="26734FD2"/>
    <w:multiLevelType w:val="multilevel"/>
    <w:tmpl w:val="CABABDAE"/>
    <w:lvl w:ilvl="0">
      <w:start w:val="2"/>
      <w:numFmt w:val="decimal"/>
      <w:lvlText w:val="%1."/>
      <w:lvlJc w:val="left"/>
      <w:pPr>
        <w:ind w:left="360" w:hanging="360"/>
      </w:pPr>
    </w:lvl>
    <w:lvl w:ilvl="1">
      <w:start w:val="9"/>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4" w15:restartNumberingAfterBreak="0">
    <w:nsid w:val="27521FDC"/>
    <w:multiLevelType w:val="hybridMultilevel"/>
    <w:tmpl w:val="D174E23C"/>
    <w:lvl w:ilvl="0" w:tplc="040E0001">
      <w:start w:val="1"/>
      <w:numFmt w:val="bullet"/>
      <w:lvlText w:val=""/>
      <w:lvlJc w:val="left"/>
      <w:pPr>
        <w:ind w:left="1080" w:hanging="360"/>
      </w:pPr>
      <w:rPr>
        <w:rFonts w:ascii="Wingdings" w:hAnsi="Wingdings" w:hint="default"/>
        <w:b w:val="0"/>
        <w:i w:val="0"/>
        <w:color w:val="auto"/>
      </w:rPr>
    </w:lvl>
    <w:lvl w:ilvl="1" w:tplc="040E0017">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5" w15:restartNumberingAfterBreak="0">
    <w:nsid w:val="2886614B"/>
    <w:multiLevelType w:val="multilevel"/>
    <w:tmpl w:val="89A60C1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6" w15:restartNumberingAfterBreak="0">
    <w:nsid w:val="288834F4"/>
    <w:multiLevelType w:val="hybridMultilevel"/>
    <w:tmpl w:val="87A0A778"/>
    <w:lvl w:ilvl="0" w:tplc="05A49E8C">
      <w:start w:val="1"/>
      <w:numFmt w:val="lowerLetter"/>
      <w:lvlText w:val="%1)"/>
      <w:lvlJc w:val="left"/>
      <w:pPr>
        <w:ind w:left="1287" w:hanging="360"/>
      </w:pPr>
    </w:lvl>
    <w:lvl w:ilvl="1" w:tplc="049AF032">
      <w:start w:val="1"/>
      <w:numFmt w:val="lowerLetter"/>
      <w:lvlText w:val="%2)"/>
      <w:lvlJc w:val="left"/>
      <w:pPr>
        <w:ind w:left="2007" w:hanging="360"/>
      </w:pPr>
    </w:lvl>
    <w:lvl w:ilvl="2" w:tplc="2DA0D9AA" w:tentative="1">
      <w:start w:val="1"/>
      <w:numFmt w:val="lowerRoman"/>
      <w:lvlText w:val="%3."/>
      <w:lvlJc w:val="right"/>
      <w:pPr>
        <w:ind w:left="2727" w:hanging="180"/>
      </w:pPr>
    </w:lvl>
    <w:lvl w:ilvl="3" w:tplc="052A6F6A" w:tentative="1">
      <w:start w:val="1"/>
      <w:numFmt w:val="decimal"/>
      <w:lvlText w:val="%4."/>
      <w:lvlJc w:val="left"/>
      <w:pPr>
        <w:ind w:left="3447" w:hanging="360"/>
      </w:pPr>
    </w:lvl>
    <w:lvl w:ilvl="4" w:tplc="BD363422" w:tentative="1">
      <w:start w:val="1"/>
      <w:numFmt w:val="lowerLetter"/>
      <w:lvlText w:val="%5."/>
      <w:lvlJc w:val="left"/>
      <w:pPr>
        <w:ind w:left="4167" w:hanging="360"/>
      </w:pPr>
    </w:lvl>
    <w:lvl w:ilvl="5" w:tplc="796A7496" w:tentative="1">
      <w:start w:val="1"/>
      <w:numFmt w:val="lowerRoman"/>
      <w:lvlText w:val="%6."/>
      <w:lvlJc w:val="right"/>
      <w:pPr>
        <w:ind w:left="4887" w:hanging="180"/>
      </w:pPr>
    </w:lvl>
    <w:lvl w:ilvl="6" w:tplc="0128AFA2" w:tentative="1">
      <w:start w:val="1"/>
      <w:numFmt w:val="decimal"/>
      <w:lvlText w:val="%7."/>
      <w:lvlJc w:val="left"/>
      <w:pPr>
        <w:ind w:left="5607" w:hanging="360"/>
      </w:pPr>
    </w:lvl>
    <w:lvl w:ilvl="7" w:tplc="65281F1A" w:tentative="1">
      <w:start w:val="1"/>
      <w:numFmt w:val="lowerLetter"/>
      <w:lvlText w:val="%8."/>
      <w:lvlJc w:val="left"/>
      <w:pPr>
        <w:ind w:left="6327" w:hanging="360"/>
      </w:pPr>
    </w:lvl>
    <w:lvl w:ilvl="8" w:tplc="912AA576" w:tentative="1">
      <w:start w:val="1"/>
      <w:numFmt w:val="lowerRoman"/>
      <w:lvlText w:val="%9."/>
      <w:lvlJc w:val="right"/>
      <w:pPr>
        <w:ind w:left="7047" w:hanging="180"/>
      </w:pPr>
    </w:lvl>
  </w:abstractNum>
  <w:abstractNum w:abstractNumId="47" w15:restartNumberingAfterBreak="0">
    <w:nsid w:val="295F6881"/>
    <w:multiLevelType w:val="hybridMultilevel"/>
    <w:tmpl w:val="A6E41FEE"/>
    <w:lvl w:ilvl="0" w:tplc="82768E2E">
      <w:start w:val="1"/>
      <w:numFmt w:val="bullet"/>
      <w:lvlText w:val="·"/>
      <w:lvlJc w:val="left"/>
      <w:pPr>
        <w:ind w:left="720" w:hanging="360"/>
      </w:pPr>
      <w:rPr>
        <w:rFonts w:ascii="Tele-GroteskEENor" w:hAnsi="Tele-GroteskEENor" w:hint="default"/>
      </w:rPr>
    </w:lvl>
    <w:lvl w:ilvl="1" w:tplc="157A4A00" w:tentative="1">
      <w:start w:val="1"/>
      <w:numFmt w:val="bullet"/>
      <w:lvlText w:val="o"/>
      <w:lvlJc w:val="left"/>
      <w:pPr>
        <w:ind w:left="1440" w:hanging="360"/>
      </w:pPr>
      <w:rPr>
        <w:rFonts w:ascii="Courier New" w:hAnsi="Courier New" w:cs="Courier New" w:hint="default"/>
      </w:rPr>
    </w:lvl>
    <w:lvl w:ilvl="2" w:tplc="44A005BC" w:tentative="1">
      <w:start w:val="1"/>
      <w:numFmt w:val="bullet"/>
      <w:lvlText w:val=""/>
      <w:lvlJc w:val="left"/>
      <w:pPr>
        <w:ind w:left="2160" w:hanging="360"/>
      </w:pPr>
      <w:rPr>
        <w:rFonts w:ascii="Wingdings" w:hAnsi="Wingdings" w:hint="default"/>
      </w:rPr>
    </w:lvl>
    <w:lvl w:ilvl="3" w:tplc="5C92DACC" w:tentative="1">
      <w:start w:val="1"/>
      <w:numFmt w:val="bullet"/>
      <w:lvlText w:val=""/>
      <w:lvlJc w:val="left"/>
      <w:pPr>
        <w:ind w:left="2880" w:hanging="360"/>
      </w:pPr>
      <w:rPr>
        <w:rFonts w:ascii="Symbol" w:hAnsi="Symbol" w:hint="default"/>
      </w:rPr>
    </w:lvl>
    <w:lvl w:ilvl="4" w:tplc="6EDC9048" w:tentative="1">
      <w:start w:val="1"/>
      <w:numFmt w:val="bullet"/>
      <w:lvlText w:val="o"/>
      <w:lvlJc w:val="left"/>
      <w:pPr>
        <w:ind w:left="3600" w:hanging="360"/>
      </w:pPr>
      <w:rPr>
        <w:rFonts w:ascii="Courier New" w:hAnsi="Courier New" w:cs="Courier New" w:hint="default"/>
      </w:rPr>
    </w:lvl>
    <w:lvl w:ilvl="5" w:tplc="7DA6DD58" w:tentative="1">
      <w:start w:val="1"/>
      <w:numFmt w:val="bullet"/>
      <w:lvlText w:val=""/>
      <w:lvlJc w:val="left"/>
      <w:pPr>
        <w:ind w:left="4320" w:hanging="360"/>
      </w:pPr>
      <w:rPr>
        <w:rFonts w:ascii="Wingdings" w:hAnsi="Wingdings" w:hint="default"/>
      </w:rPr>
    </w:lvl>
    <w:lvl w:ilvl="6" w:tplc="3C5E43B8" w:tentative="1">
      <w:start w:val="1"/>
      <w:numFmt w:val="bullet"/>
      <w:lvlText w:val=""/>
      <w:lvlJc w:val="left"/>
      <w:pPr>
        <w:ind w:left="5040" w:hanging="360"/>
      </w:pPr>
      <w:rPr>
        <w:rFonts w:ascii="Symbol" w:hAnsi="Symbol" w:hint="default"/>
      </w:rPr>
    </w:lvl>
    <w:lvl w:ilvl="7" w:tplc="3F586D04" w:tentative="1">
      <w:start w:val="1"/>
      <w:numFmt w:val="bullet"/>
      <w:lvlText w:val="o"/>
      <w:lvlJc w:val="left"/>
      <w:pPr>
        <w:ind w:left="5760" w:hanging="360"/>
      </w:pPr>
      <w:rPr>
        <w:rFonts w:ascii="Courier New" w:hAnsi="Courier New" w:cs="Courier New" w:hint="default"/>
      </w:rPr>
    </w:lvl>
    <w:lvl w:ilvl="8" w:tplc="9ABA4EFE" w:tentative="1">
      <w:start w:val="1"/>
      <w:numFmt w:val="bullet"/>
      <w:lvlText w:val=""/>
      <w:lvlJc w:val="left"/>
      <w:pPr>
        <w:ind w:left="6480" w:hanging="360"/>
      </w:pPr>
      <w:rPr>
        <w:rFonts w:ascii="Wingdings" w:hAnsi="Wingdings" w:hint="default"/>
      </w:rPr>
    </w:lvl>
  </w:abstractNum>
  <w:abstractNum w:abstractNumId="48" w15:restartNumberingAfterBreak="0">
    <w:nsid w:val="2D9C0000"/>
    <w:multiLevelType w:val="multilevel"/>
    <w:tmpl w:val="869EE80E"/>
    <w:styleLink w:val="CMS-ANALTSchedule"/>
    <w:lvl w:ilvl="0">
      <w:start w:val="1"/>
      <w:numFmt w:val="none"/>
      <w:pStyle w:val="CMSANALTSchedule1"/>
      <w:suff w:val="nothing"/>
      <w:lvlText w:val=""/>
      <w:lvlJc w:val="left"/>
      <w:pPr>
        <w:ind w:left="0" w:firstLine="0"/>
      </w:pPr>
    </w:lvl>
    <w:lvl w:ilvl="1">
      <w:start w:val="1"/>
      <w:numFmt w:val="none"/>
      <w:pStyle w:val="CMSANALTSchedule2"/>
      <w:suff w:val="nothing"/>
      <w:lvlText w:val=""/>
      <w:lvlJc w:val="left"/>
      <w:pPr>
        <w:ind w:left="0" w:firstLine="0"/>
      </w:pPr>
    </w:lvl>
    <w:lvl w:ilvl="2">
      <w:start w:val="1"/>
      <w:numFmt w:val="none"/>
      <w:pStyle w:val="CMSANALTSchedule3"/>
      <w:suff w:val="nothing"/>
      <w:lvlText w:val=""/>
      <w:lvlJc w:val="left"/>
      <w:pPr>
        <w:ind w:left="0" w:firstLine="0"/>
      </w:pPr>
    </w:lvl>
    <w:lvl w:ilvl="3">
      <w:start w:val="1"/>
      <w:numFmt w:val="decimal"/>
      <w:pStyle w:val="CMSANALTSchedule4"/>
      <w:lvlText w:val="%4."/>
      <w:lvlJc w:val="left"/>
      <w:pPr>
        <w:tabs>
          <w:tab w:val="num" w:pos="851"/>
        </w:tabs>
        <w:ind w:left="851" w:hanging="851"/>
      </w:pPr>
    </w:lvl>
    <w:lvl w:ilvl="4">
      <w:start w:val="1"/>
      <w:numFmt w:val="lowerLetter"/>
      <w:pStyle w:val="CMSANALTSchedule5"/>
      <w:lvlText w:val="(%5)"/>
      <w:lvlJc w:val="left"/>
      <w:pPr>
        <w:tabs>
          <w:tab w:val="num" w:pos="1701"/>
        </w:tabs>
        <w:ind w:left="1701" w:hanging="850"/>
      </w:pPr>
    </w:lvl>
    <w:lvl w:ilvl="5">
      <w:start w:val="1"/>
      <w:numFmt w:val="lowerRoman"/>
      <w:pStyle w:val="CMSANALTSchedule6"/>
      <w:lvlText w:val="(%6)"/>
      <w:lvlJc w:val="left"/>
      <w:pPr>
        <w:tabs>
          <w:tab w:val="num" w:pos="2552"/>
        </w:tabs>
        <w:ind w:left="2552" w:hanging="851"/>
      </w:pPr>
    </w:lvl>
    <w:lvl w:ilvl="6">
      <w:start w:val="27"/>
      <w:numFmt w:val="lowerLetter"/>
      <w:pStyle w:val="CMSANALTSchedule7"/>
      <w:lvlText w:val="(%7)"/>
      <w:lvlJc w:val="left"/>
      <w:pPr>
        <w:tabs>
          <w:tab w:val="num" w:pos="3402"/>
        </w:tabs>
        <w:ind w:left="3402" w:hanging="850"/>
      </w:pPr>
    </w:lvl>
    <w:lvl w:ilvl="7">
      <w:start w:val="1"/>
      <w:numFmt w:val="decimal"/>
      <w:pStyle w:val="CMSANALTSchedule8"/>
      <w:lvlText w:val="(%8)"/>
      <w:lvlJc w:val="left"/>
      <w:pPr>
        <w:tabs>
          <w:tab w:val="num" w:pos="4253"/>
        </w:tabs>
        <w:ind w:left="4253" w:hanging="851"/>
      </w:pPr>
    </w:lvl>
    <w:lvl w:ilvl="8">
      <w:start w:val="1"/>
      <w:numFmt w:val="upperLetter"/>
      <w:pStyle w:val="CMSANALTSchedule9"/>
      <w:lvlText w:val="(%9)"/>
      <w:lvlJc w:val="left"/>
      <w:pPr>
        <w:tabs>
          <w:tab w:val="num" w:pos="5103"/>
        </w:tabs>
        <w:ind w:left="5103" w:hanging="850"/>
      </w:pPr>
    </w:lvl>
  </w:abstractNum>
  <w:abstractNum w:abstractNumId="49" w15:restartNumberingAfterBreak="0">
    <w:nsid w:val="2DFE3150"/>
    <w:multiLevelType w:val="hybridMultilevel"/>
    <w:tmpl w:val="011862B6"/>
    <w:lvl w:ilvl="0" w:tplc="25E66C2E">
      <w:start w:val="9"/>
      <w:numFmt w:val="decimal"/>
      <w:pStyle w:val="CMSANHeading4"/>
      <w:lvlText w:val="%1.2.2.3"/>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0" w15:restartNumberingAfterBreak="0">
    <w:nsid w:val="2E855384"/>
    <w:multiLevelType w:val="multilevel"/>
    <w:tmpl w:val="23D4EDC0"/>
    <w:styleLink w:val="Style1"/>
    <w:lvl w:ilvl="0">
      <w:start w:val="7"/>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851"/>
        </w:tabs>
        <w:ind w:left="851" w:hanging="851"/>
      </w:pPr>
    </w:lvl>
    <w:lvl w:ilvl="5">
      <w:start w:val="27"/>
      <w:numFmt w:val="lowerLetter"/>
      <w:lvlText w:val="(%6)"/>
      <w:lvlJc w:val="left"/>
      <w:pPr>
        <w:tabs>
          <w:tab w:val="num" w:pos="851"/>
        </w:tabs>
        <w:ind w:left="851" w:hanging="851"/>
      </w:pPr>
    </w:lvl>
    <w:lvl w:ilvl="6">
      <w:start w:val="1"/>
      <w:numFmt w:val="none"/>
      <w:suff w:val="nothing"/>
      <w:lvlText w:val=""/>
      <w:lvlJc w:val="left"/>
      <w:pPr>
        <w:ind w:left="851" w:hanging="851"/>
      </w:pPr>
    </w:lvl>
    <w:lvl w:ilvl="7">
      <w:start w:val="1"/>
      <w:numFmt w:val="none"/>
      <w:suff w:val="nothing"/>
      <w:lvlText w:val=""/>
      <w:lvlJc w:val="left"/>
      <w:pPr>
        <w:ind w:left="851" w:hanging="851"/>
      </w:pPr>
    </w:lvl>
    <w:lvl w:ilvl="8">
      <w:start w:val="1"/>
      <w:numFmt w:val="none"/>
      <w:suff w:val="nothing"/>
      <w:lvlText w:val=""/>
      <w:lvlJc w:val="left"/>
      <w:pPr>
        <w:ind w:left="851" w:hanging="851"/>
      </w:pPr>
    </w:lvl>
  </w:abstractNum>
  <w:abstractNum w:abstractNumId="51" w15:restartNumberingAfterBreak="0">
    <w:nsid w:val="2F435182"/>
    <w:multiLevelType w:val="multilevel"/>
    <w:tmpl w:val="5E4E704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2" w15:restartNumberingAfterBreak="0">
    <w:nsid w:val="30AC6114"/>
    <w:multiLevelType w:val="multilevel"/>
    <w:tmpl w:val="7E6A164E"/>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30D352C6"/>
    <w:multiLevelType w:val="multilevel"/>
    <w:tmpl w:val="8820D4F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325407EF"/>
    <w:multiLevelType w:val="hybridMultilevel"/>
    <w:tmpl w:val="60589FEA"/>
    <w:lvl w:ilvl="0" w:tplc="6CEAEC5E">
      <w:numFmt w:val="bullet"/>
      <w:lvlText w:val="-"/>
      <w:lvlJc w:val="left"/>
      <w:pPr>
        <w:tabs>
          <w:tab w:val="num" w:pos="1776"/>
        </w:tabs>
        <w:ind w:left="1776" w:hanging="360"/>
      </w:pPr>
      <w:rPr>
        <w:rFonts w:ascii="Tele-GroteskEEHal" w:eastAsia="Times New Roman" w:hAnsi="Tele-GroteskEEHal" w:cs="Arial" w:hint="default"/>
      </w:rPr>
    </w:lvl>
    <w:lvl w:ilvl="1" w:tplc="040E0003" w:tentative="1">
      <w:start w:val="1"/>
      <w:numFmt w:val="bullet"/>
      <w:lvlText w:val="o"/>
      <w:lvlJc w:val="left"/>
      <w:pPr>
        <w:tabs>
          <w:tab w:val="num" w:pos="2496"/>
        </w:tabs>
        <w:ind w:left="2496" w:hanging="360"/>
      </w:pPr>
      <w:rPr>
        <w:rFonts w:ascii="Courier New" w:hAnsi="Courier New" w:cs="Courier New" w:hint="default"/>
      </w:rPr>
    </w:lvl>
    <w:lvl w:ilvl="2" w:tplc="040E0005" w:tentative="1">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55" w15:restartNumberingAfterBreak="0">
    <w:nsid w:val="33AF757C"/>
    <w:multiLevelType w:val="hybridMultilevel"/>
    <w:tmpl w:val="A3E2B122"/>
    <w:lvl w:ilvl="0" w:tplc="040E0005">
      <w:start w:val="1"/>
      <w:numFmt w:val="decimal"/>
      <w:lvlText w:val="%1."/>
      <w:lvlJc w:val="left"/>
      <w:pPr>
        <w:ind w:left="720" w:hanging="360"/>
      </w:pPr>
      <w:rPr>
        <w:rFonts w:hint="default"/>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56" w15:restartNumberingAfterBreak="0">
    <w:nsid w:val="34557155"/>
    <w:multiLevelType w:val="hybridMultilevel"/>
    <w:tmpl w:val="8E98BE8C"/>
    <w:lvl w:ilvl="0" w:tplc="1D3A7E88">
      <w:start w:val="1"/>
      <w:numFmt w:val="decimal"/>
      <w:lvlText w:val="%1."/>
      <w:lvlJc w:val="left"/>
      <w:pPr>
        <w:ind w:left="720" w:hanging="360"/>
      </w:pPr>
      <w:rPr>
        <w:rFonts w:cs="Times New Roman"/>
        <w:b/>
      </w:rPr>
    </w:lvl>
    <w:lvl w:ilvl="1" w:tplc="9AAE737E">
      <w:start w:val="1"/>
      <w:numFmt w:val="bullet"/>
      <w:lvlText w:val=""/>
      <w:lvlJc w:val="left"/>
      <w:pPr>
        <w:ind w:left="1440" w:hanging="360"/>
      </w:pPr>
      <w:rPr>
        <w:rFonts w:ascii="Wingdings" w:hAnsi="Wingdings" w:hint="default"/>
        <w:b/>
      </w:rPr>
    </w:lvl>
    <w:lvl w:ilvl="2" w:tplc="1CB0D288">
      <w:start w:val="1"/>
      <w:numFmt w:val="decimal"/>
      <w:lvlText w:val="%3."/>
      <w:lvlJc w:val="left"/>
      <w:pPr>
        <w:ind w:left="2160" w:hanging="180"/>
      </w:pPr>
    </w:lvl>
    <w:lvl w:ilvl="3" w:tplc="27D8FF32">
      <w:start w:val="1"/>
      <w:numFmt w:val="lowerLetter"/>
      <w:lvlText w:val="%4)"/>
      <w:lvlJc w:val="left"/>
      <w:pPr>
        <w:ind w:left="2912" w:hanging="360"/>
      </w:pPr>
    </w:lvl>
    <w:lvl w:ilvl="4" w:tplc="CDD638E0">
      <w:start w:val="1"/>
      <w:numFmt w:val="decimal"/>
      <w:lvlText w:val="%5."/>
      <w:lvlJc w:val="left"/>
      <w:pPr>
        <w:tabs>
          <w:tab w:val="num" w:pos="3600"/>
        </w:tabs>
        <w:ind w:left="3600" w:hanging="360"/>
      </w:pPr>
    </w:lvl>
    <w:lvl w:ilvl="5" w:tplc="57A25D92">
      <w:start w:val="1"/>
      <w:numFmt w:val="decimal"/>
      <w:lvlText w:val="%6."/>
      <w:lvlJc w:val="left"/>
      <w:pPr>
        <w:tabs>
          <w:tab w:val="num" w:pos="4320"/>
        </w:tabs>
        <w:ind w:left="4320" w:hanging="360"/>
      </w:pPr>
    </w:lvl>
    <w:lvl w:ilvl="6" w:tplc="2A5A491E">
      <w:start w:val="1"/>
      <w:numFmt w:val="decimal"/>
      <w:lvlText w:val="%7."/>
      <w:lvlJc w:val="left"/>
      <w:pPr>
        <w:tabs>
          <w:tab w:val="num" w:pos="5040"/>
        </w:tabs>
        <w:ind w:left="5040" w:hanging="360"/>
      </w:pPr>
    </w:lvl>
    <w:lvl w:ilvl="7" w:tplc="68E819DA">
      <w:start w:val="1"/>
      <w:numFmt w:val="decimal"/>
      <w:lvlText w:val="%8."/>
      <w:lvlJc w:val="left"/>
      <w:pPr>
        <w:tabs>
          <w:tab w:val="num" w:pos="5760"/>
        </w:tabs>
        <w:ind w:left="5760" w:hanging="360"/>
      </w:pPr>
    </w:lvl>
    <w:lvl w:ilvl="8" w:tplc="27BA546A">
      <w:start w:val="1"/>
      <w:numFmt w:val="decimal"/>
      <w:lvlText w:val="%9."/>
      <w:lvlJc w:val="left"/>
      <w:pPr>
        <w:tabs>
          <w:tab w:val="num" w:pos="6480"/>
        </w:tabs>
        <w:ind w:left="6480" w:hanging="360"/>
      </w:pPr>
    </w:lvl>
  </w:abstractNum>
  <w:abstractNum w:abstractNumId="57" w15:restartNumberingAfterBreak="0">
    <w:nsid w:val="347D632D"/>
    <w:multiLevelType w:val="hybridMultilevel"/>
    <w:tmpl w:val="EA3A4F56"/>
    <w:lvl w:ilvl="0" w:tplc="26DC4BD8">
      <w:start w:val="1"/>
      <w:numFmt w:val="lowerLetter"/>
      <w:lvlText w:val="%1)"/>
      <w:lvlJc w:val="left"/>
      <w:pPr>
        <w:ind w:left="720" w:hanging="360"/>
      </w:pPr>
    </w:lvl>
    <w:lvl w:ilvl="1" w:tplc="244CD81A" w:tentative="1">
      <w:start w:val="1"/>
      <w:numFmt w:val="lowerLetter"/>
      <w:lvlText w:val="%2."/>
      <w:lvlJc w:val="left"/>
      <w:pPr>
        <w:ind w:left="1440" w:hanging="360"/>
      </w:pPr>
    </w:lvl>
    <w:lvl w:ilvl="2" w:tplc="1F869E26" w:tentative="1">
      <w:start w:val="1"/>
      <w:numFmt w:val="lowerRoman"/>
      <w:lvlText w:val="%3."/>
      <w:lvlJc w:val="right"/>
      <w:pPr>
        <w:ind w:left="2160" w:hanging="180"/>
      </w:pPr>
    </w:lvl>
    <w:lvl w:ilvl="3" w:tplc="AAE47450" w:tentative="1">
      <w:start w:val="1"/>
      <w:numFmt w:val="decimal"/>
      <w:lvlText w:val="%4."/>
      <w:lvlJc w:val="left"/>
      <w:pPr>
        <w:ind w:left="2880" w:hanging="360"/>
      </w:pPr>
    </w:lvl>
    <w:lvl w:ilvl="4" w:tplc="AC607514" w:tentative="1">
      <w:start w:val="1"/>
      <w:numFmt w:val="lowerLetter"/>
      <w:lvlText w:val="%5."/>
      <w:lvlJc w:val="left"/>
      <w:pPr>
        <w:ind w:left="3600" w:hanging="360"/>
      </w:pPr>
    </w:lvl>
    <w:lvl w:ilvl="5" w:tplc="FB06C604" w:tentative="1">
      <w:start w:val="1"/>
      <w:numFmt w:val="lowerRoman"/>
      <w:lvlText w:val="%6."/>
      <w:lvlJc w:val="right"/>
      <w:pPr>
        <w:ind w:left="4320" w:hanging="180"/>
      </w:pPr>
    </w:lvl>
    <w:lvl w:ilvl="6" w:tplc="2B42E01C" w:tentative="1">
      <w:start w:val="1"/>
      <w:numFmt w:val="decimal"/>
      <w:lvlText w:val="%7."/>
      <w:lvlJc w:val="left"/>
      <w:pPr>
        <w:ind w:left="5040" w:hanging="360"/>
      </w:pPr>
    </w:lvl>
    <w:lvl w:ilvl="7" w:tplc="3FD66282" w:tentative="1">
      <w:start w:val="1"/>
      <w:numFmt w:val="lowerLetter"/>
      <w:lvlText w:val="%8."/>
      <w:lvlJc w:val="left"/>
      <w:pPr>
        <w:ind w:left="5760" w:hanging="360"/>
      </w:pPr>
    </w:lvl>
    <w:lvl w:ilvl="8" w:tplc="833888D0" w:tentative="1">
      <w:start w:val="1"/>
      <w:numFmt w:val="lowerRoman"/>
      <w:lvlText w:val="%9."/>
      <w:lvlJc w:val="right"/>
      <w:pPr>
        <w:ind w:left="6480" w:hanging="180"/>
      </w:pPr>
    </w:lvl>
  </w:abstractNum>
  <w:abstractNum w:abstractNumId="58" w15:restartNumberingAfterBreak="0">
    <w:nsid w:val="37A20E53"/>
    <w:multiLevelType w:val="multilevel"/>
    <w:tmpl w:val="EFAEADE4"/>
    <w:styleLink w:val="CMS-ANTableListNumber2"/>
    <w:lvl w:ilvl="0">
      <w:start w:val="1"/>
      <w:numFmt w:val="lowerLetter"/>
      <w:pStyle w:val="CMSANTableListNumber2"/>
      <w:lvlText w:val="(%1)"/>
      <w:lvlJc w:val="left"/>
      <w:pPr>
        <w:tabs>
          <w:tab w:val="num" w:pos="425"/>
        </w:tabs>
        <w:ind w:left="425" w:hanging="425"/>
      </w:pPr>
      <w:rPr>
        <w:sz w:val="22"/>
        <w:szCs w:val="22"/>
      </w:rPr>
    </w:lvl>
    <w:lvl w:ilvl="1">
      <w:start w:val="1"/>
      <w:numFmt w:val="none"/>
      <w:lvlText w:val=""/>
      <w:lvlJc w:val="left"/>
      <w:pPr>
        <w:tabs>
          <w:tab w:val="num" w:pos="0"/>
        </w:tabs>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9" w15:restartNumberingAfterBreak="0">
    <w:nsid w:val="38293346"/>
    <w:multiLevelType w:val="multilevel"/>
    <w:tmpl w:val="4900EFB8"/>
    <w:lvl w:ilvl="0">
      <w:start w:val="1"/>
      <w:numFmt w:val="decimal"/>
      <w:pStyle w:val="EZF"/>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60" w15:restartNumberingAfterBreak="0">
    <w:nsid w:val="3A7A1635"/>
    <w:multiLevelType w:val="hybridMultilevel"/>
    <w:tmpl w:val="556A54C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A825391"/>
    <w:multiLevelType w:val="multilevel"/>
    <w:tmpl w:val="7BB2C3D0"/>
    <w:lvl w:ilvl="0">
      <w:start w:val="1"/>
      <w:numFmt w:val="none"/>
      <w:pStyle w:val="CMSANDash"/>
      <w:lvlText w:val="-"/>
      <w:lvlJc w:val="left"/>
      <w:pPr>
        <w:tabs>
          <w:tab w:val="num" w:pos="851"/>
        </w:tabs>
        <w:ind w:left="851" w:hanging="851"/>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27"/>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2" w15:restartNumberingAfterBreak="0">
    <w:nsid w:val="3C792D4D"/>
    <w:multiLevelType w:val="hybridMultilevel"/>
    <w:tmpl w:val="3E440B8C"/>
    <w:lvl w:ilvl="0" w:tplc="03DC8666">
      <w:start w:val="1"/>
      <w:numFmt w:val="bullet"/>
      <w:lvlText w:val="o"/>
      <w:lvlJc w:val="left"/>
      <w:pPr>
        <w:ind w:left="720" w:hanging="360"/>
      </w:pPr>
      <w:rPr>
        <w:rFonts w:ascii="Courier New" w:hAnsi="Courier New" w:cs="Courier New" w:hint="default"/>
      </w:rPr>
    </w:lvl>
    <w:lvl w:ilvl="1" w:tplc="669E268A" w:tentative="1">
      <w:start w:val="1"/>
      <w:numFmt w:val="bullet"/>
      <w:lvlText w:val="o"/>
      <w:lvlJc w:val="left"/>
      <w:pPr>
        <w:ind w:left="1440" w:hanging="360"/>
      </w:pPr>
      <w:rPr>
        <w:rFonts w:ascii="Courier New" w:hAnsi="Courier New" w:cs="Courier New" w:hint="default"/>
      </w:rPr>
    </w:lvl>
    <w:lvl w:ilvl="2" w:tplc="FA448C0E" w:tentative="1">
      <w:start w:val="1"/>
      <w:numFmt w:val="bullet"/>
      <w:lvlText w:val=""/>
      <w:lvlJc w:val="left"/>
      <w:pPr>
        <w:ind w:left="2160" w:hanging="360"/>
      </w:pPr>
      <w:rPr>
        <w:rFonts w:ascii="Wingdings" w:hAnsi="Wingdings" w:hint="default"/>
      </w:rPr>
    </w:lvl>
    <w:lvl w:ilvl="3" w:tplc="7CC063B8" w:tentative="1">
      <w:start w:val="1"/>
      <w:numFmt w:val="bullet"/>
      <w:lvlText w:val=""/>
      <w:lvlJc w:val="left"/>
      <w:pPr>
        <w:ind w:left="2880" w:hanging="360"/>
      </w:pPr>
      <w:rPr>
        <w:rFonts w:ascii="Symbol" w:hAnsi="Symbol" w:hint="default"/>
      </w:rPr>
    </w:lvl>
    <w:lvl w:ilvl="4" w:tplc="F2321B32" w:tentative="1">
      <w:start w:val="1"/>
      <w:numFmt w:val="bullet"/>
      <w:lvlText w:val="o"/>
      <w:lvlJc w:val="left"/>
      <w:pPr>
        <w:ind w:left="3600" w:hanging="360"/>
      </w:pPr>
      <w:rPr>
        <w:rFonts w:ascii="Courier New" w:hAnsi="Courier New" w:cs="Courier New" w:hint="default"/>
      </w:rPr>
    </w:lvl>
    <w:lvl w:ilvl="5" w:tplc="A5D45152" w:tentative="1">
      <w:start w:val="1"/>
      <w:numFmt w:val="bullet"/>
      <w:lvlText w:val=""/>
      <w:lvlJc w:val="left"/>
      <w:pPr>
        <w:ind w:left="4320" w:hanging="360"/>
      </w:pPr>
      <w:rPr>
        <w:rFonts w:ascii="Wingdings" w:hAnsi="Wingdings" w:hint="default"/>
      </w:rPr>
    </w:lvl>
    <w:lvl w:ilvl="6" w:tplc="15C6BE78" w:tentative="1">
      <w:start w:val="1"/>
      <w:numFmt w:val="bullet"/>
      <w:lvlText w:val=""/>
      <w:lvlJc w:val="left"/>
      <w:pPr>
        <w:ind w:left="5040" w:hanging="360"/>
      </w:pPr>
      <w:rPr>
        <w:rFonts w:ascii="Symbol" w:hAnsi="Symbol" w:hint="default"/>
      </w:rPr>
    </w:lvl>
    <w:lvl w:ilvl="7" w:tplc="7C24F9B2" w:tentative="1">
      <w:start w:val="1"/>
      <w:numFmt w:val="bullet"/>
      <w:lvlText w:val="o"/>
      <w:lvlJc w:val="left"/>
      <w:pPr>
        <w:ind w:left="5760" w:hanging="360"/>
      </w:pPr>
      <w:rPr>
        <w:rFonts w:ascii="Courier New" w:hAnsi="Courier New" w:cs="Courier New" w:hint="default"/>
      </w:rPr>
    </w:lvl>
    <w:lvl w:ilvl="8" w:tplc="E2BCFAE8" w:tentative="1">
      <w:start w:val="1"/>
      <w:numFmt w:val="bullet"/>
      <w:lvlText w:val=""/>
      <w:lvlJc w:val="left"/>
      <w:pPr>
        <w:ind w:left="6480" w:hanging="360"/>
      </w:pPr>
      <w:rPr>
        <w:rFonts w:ascii="Wingdings" w:hAnsi="Wingdings" w:hint="default"/>
      </w:rPr>
    </w:lvl>
  </w:abstractNum>
  <w:abstractNum w:abstractNumId="63" w15:restartNumberingAfterBreak="0">
    <w:nsid w:val="3D0A6FD3"/>
    <w:multiLevelType w:val="hybridMultilevel"/>
    <w:tmpl w:val="901C153E"/>
    <w:lvl w:ilvl="0" w:tplc="88C4362E">
      <w:start w:val="1"/>
      <w:numFmt w:val="bullet"/>
      <w:lvlText w:val="o"/>
      <w:lvlJc w:val="left"/>
      <w:pPr>
        <w:ind w:left="720" w:hanging="360"/>
      </w:pPr>
      <w:rPr>
        <w:rFonts w:ascii="Courier New" w:hAnsi="Courier New" w:cs="Courier New" w:hint="default"/>
      </w:rPr>
    </w:lvl>
    <w:lvl w:ilvl="1" w:tplc="D456903E" w:tentative="1">
      <w:start w:val="1"/>
      <w:numFmt w:val="bullet"/>
      <w:lvlText w:val="o"/>
      <w:lvlJc w:val="left"/>
      <w:pPr>
        <w:ind w:left="1440" w:hanging="360"/>
      </w:pPr>
      <w:rPr>
        <w:rFonts w:ascii="Courier New" w:hAnsi="Courier New" w:cs="Courier New" w:hint="default"/>
      </w:rPr>
    </w:lvl>
    <w:lvl w:ilvl="2" w:tplc="07FCB6D8" w:tentative="1">
      <w:start w:val="1"/>
      <w:numFmt w:val="bullet"/>
      <w:lvlText w:val=""/>
      <w:lvlJc w:val="left"/>
      <w:pPr>
        <w:ind w:left="2160" w:hanging="360"/>
      </w:pPr>
      <w:rPr>
        <w:rFonts w:ascii="Wingdings" w:hAnsi="Wingdings" w:hint="default"/>
      </w:rPr>
    </w:lvl>
    <w:lvl w:ilvl="3" w:tplc="0F14BC74" w:tentative="1">
      <w:start w:val="1"/>
      <w:numFmt w:val="bullet"/>
      <w:lvlText w:val=""/>
      <w:lvlJc w:val="left"/>
      <w:pPr>
        <w:ind w:left="2880" w:hanging="360"/>
      </w:pPr>
      <w:rPr>
        <w:rFonts w:ascii="Symbol" w:hAnsi="Symbol" w:hint="default"/>
      </w:rPr>
    </w:lvl>
    <w:lvl w:ilvl="4" w:tplc="5944DE0A" w:tentative="1">
      <w:start w:val="1"/>
      <w:numFmt w:val="bullet"/>
      <w:lvlText w:val="o"/>
      <w:lvlJc w:val="left"/>
      <w:pPr>
        <w:ind w:left="3600" w:hanging="360"/>
      </w:pPr>
      <w:rPr>
        <w:rFonts w:ascii="Courier New" w:hAnsi="Courier New" w:cs="Courier New" w:hint="default"/>
      </w:rPr>
    </w:lvl>
    <w:lvl w:ilvl="5" w:tplc="E4948282" w:tentative="1">
      <w:start w:val="1"/>
      <w:numFmt w:val="bullet"/>
      <w:lvlText w:val=""/>
      <w:lvlJc w:val="left"/>
      <w:pPr>
        <w:ind w:left="4320" w:hanging="360"/>
      </w:pPr>
      <w:rPr>
        <w:rFonts w:ascii="Wingdings" w:hAnsi="Wingdings" w:hint="default"/>
      </w:rPr>
    </w:lvl>
    <w:lvl w:ilvl="6" w:tplc="26C4929E" w:tentative="1">
      <w:start w:val="1"/>
      <w:numFmt w:val="bullet"/>
      <w:lvlText w:val=""/>
      <w:lvlJc w:val="left"/>
      <w:pPr>
        <w:ind w:left="5040" w:hanging="360"/>
      </w:pPr>
      <w:rPr>
        <w:rFonts w:ascii="Symbol" w:hAnsi="Symbol" w:hint="default"/>
      </w:rPr>
    </w:lvl>
    <w:lvl w:ilvl="7" w:tplc="47BA0D34" w:tentative="1">
      <w:start w:val="1"/>
      <w:numFmt w:val="bullet"/>
      <w:lvlText w:val="o"/>
      <w:lvlJc w:val="left"/>
      <w:pPr>
        <w:ind w:left="5760" w:hanging="360"/>
      </w:pPr>
      <w:rPr>
        <w:rFonts w:ascii="Courier New" w:hAnsi="Courier New" w:cs="Courier New" w:hint="default"/>
      </w:rPr>
    </w:lvl>
    <w:lvl w:ilvl="8" w:tplc="FA84389E" w:tentative="1">
      <w:start w:val="1"/>
      <w:numFmt w:val="bullet"/>
      <w:lvlText w:val=""/>
      <w:lvlJc w:val="left"/>
      <w:pPr>
        <w:ind w:left="6480" w:hanging="360"/>
      </w:pPr>
      <w:rPr>
        <w:rFonts w:ascii="Wingdings" w:hAnsi="Wingdings" w:hint="default"/>
      </w:rPr>
    </w:lvl>
  </w:abstractNum>
  <w:abstractNum w:abstractNumId="64" w15:restartNumberingAfterBreak="0">
    <w:nsid w:val="400B233E"/>
    <w:multiLevelType w:val="hybridMultilevel"/>
    <w:tmpl w:val="5A0E2652"/>
    <w:lvl w:ilvl="0" w:tplc="02DAE204">
      <w:start w:val="1"/>
      <w:numFmt w:val="bullet"/>
      <w:lvlText w:val=""/>
      <w:lvlJc w:val="left"/>
      <w:pPr>
        <w:tabs>
          <w:tab w:val="num" w:pos="425"/>
        </w:tabs>
        <w:ind w:left="425" w:hanging="425"/>
      </w:pPr>
      <w:rPr>
        <w:rFonts w:ascii="Wingdings" w:hAnsi="Wingdings" w:hint="default"/>
      </w:rPr>
    </w:lvl>
    <w:lvl w:ilvl="1" w:tplc="53D8FFA0">
      <w:start w:val="1"/>
      <w:numFmt w:val="bullet"/>
      <w:pStyle w:val="Felsorols3"/>
      <w:lvlText w:val=""/>
      <w:lvlJc w:val="left"/>
      <w:pPr>
        <w:tabs>
          <w:tab w:val="num" w:pos="1276"/>
        </w:tabs>
        <w:ind w:left="1276" w:hanging="425"/>
      </w:pPr>
      <w:rPr>
        <w:rFonts w:ascii="Wingdings" w:hAnsi="Wingdings" w:hint="default"/>
      </w:rPr>
    </w:lvl>
    <w:lvl w:ilvl="2" w:tplc="434E72DC" w:tentative="1">
      <w:start w:val="1"/>
      <w:numFmt w:val="bullet"/>
      <w:lvlText w:val=""/>
      <w:lvlJc w:val="left"/>
      <w:pPr>
        <w:tabs>
          <w:tab w:val="num" w:pos="2160"/>
        </w:tabs>
        <w:ind w:left="2160" w:hanging="360"/>
      </w:pPr>
      <w:rPr>
        <w:rFonts w:ascii="Wingdings" w:hAnsi="Wingdings" w:hint="default"/>
      </w:rPr>
    </w:lvl>
    <w:lvl w:ilvl="3" w:tplc="CA70DD46" w:tentative="1">
      <w:start w:val="1"/>
      <w:numFmt w:val="bullet"/>
      <w:lvlText w:val=""/>
      <w:lvlJc w:val="left"/>
      <w:pPr>
        <w:tabs>
          <w:tab w:val="num" w:pos="2880"/>
        </w:tabs>
        <w:ind w:left="2880" w:hanging="360"/>
      </w:pPr>
      <w:rPr>
        <w:rFonts w:ascii="Symbol" w:hAnsi="Symbol" w:hint="default"/>
      </w:rPr>
    </w:lvl>
    <w:lvl w:ilvl="4" w:tplc="50205C5E" w:tentative="1">
      <w:start w:val="1"/>
      <w:numFmt w:val="bullet"/>
      <w:lvlText w:val="o"/>
      <w:lvlJc w:val="left"/>
      <w:pPr>
        <w:tabs>
          <w:tab w:val="num" w:pos="3600"/>
        </w:tabs>
        <w:ind w:left="3600" w:hanging="360"/>
      </w:pPr>
      <w:rPr>
        <w:rFonts w:ascii="Courier New" w:hAnsi="Courier New" w:hint="default"/>
      </w:rPr>
    </w:lvl>
    <w:lvl w:ilvl="5" w:tplc="EACAE27C" w:tentative="1">
      <w:start w:val="1"/>
      <w:numFmt w:val="bullet"/>
      <w:lvlText w:val=""/>
      <w:lvlJc w:val="left"/>
      <w:pPr>
        <w:tabs>
          <w:tab w:val="num" w:pos="4320"/>
        </w:tabs>
        <w:ind w:left="4320" w:hanging="360"/>
      </w:pPr>
      <w:rPr>
        <w:rFonts w:ascii="Wingdings" w:hAnsi="Wingdings" w:hint="default"/>
      </w:rPr>
    </w:lvl>
    <w:lvl w:ilvl="6" w:tplc="5860E5A2" w:tentative="1">
      <w:start w:val="1"/>
      <w:numFmt w:val="bullet"/>
      <w:lvlText w:val=""/>
      <w:lvlJc w:val="left"/>
      <w:pPr>
        <w:tabs>
          <w:tab w:val="num" w:pos="5040"/>
        </w:tabs>
        <w:ind w:left="5040" w:hanging="360"/>
      </w:pPr>
      <w:rPr>
        <w:rFonts w:ascii="Symbol" w:hAnsi="Symbol" w:hint="default"/>
      </w:rPr>
    </w:lvl>
    <w:lvl w:ilvl="7" w:tplc="0E24C940" w:tentative="1">
      <w:start w:val="1"/>
      <w:numFmt w:val="bullet"/>
      <w:lvlText w:val="o"/>
      <w:lvlJc w:val="left"/>
      <w:pPr>
        <w:tabs>
          <w:tab w:val="num" w:pos="5760"/>
        </w:tabs>
        <w:ind w:left="5760" w:hanging="360"/>
      </w:pPr>
      <w:rPr>
        <w:rFonts w:ascii="Courier New" w:hAnsi="Courier New" w:hint="default"/>
      </w:rPr>
    </w:lvl>
    <w:lvl w:ilvl="8" w:tplc="1E74ACFC"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3090358"/>
    <w:multiLevelType w:val="hybridMultilevel"/>
    <w:tmpl w:val="FAD095EC"/>
    <w:lvl w:ilvl="0" w:tplc="040E000F">
      <w:start w:val="2"/>
      <w:numFmt w:val="bullet"/>
      <w:lvlText w:val="-"/>
      <w:lvlJc w:val="left"/>
      <w:pPr>
        <w:ind w:left="720" w:hanging="360"/>
      </w:pPr>
      <w:rPr>
        <w:rFonts w:ascii="Tele-GroteskNor" w:eastAsia="Calibri" w:hAnsi="Tele-GroteskNor" w:cs="Times New Roman"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66" w15:restartNumberingAfterBreak="0">
    <w:nsid w:val="43932A0F"/>
    <w:multiLevelType w:val="hybridMultilevel"/>
    <w:tmpl w:val="F13C35CC"/>
    <w:lvl w:ilvl="0" w:tplc="048CBEAC">
      <w:start w:val="1"/>
      <w:numFmt w:val="bullet"/>
      <w:lvlText w:val=""/>
      <w:lvlJc w:val="left"/>
      <w:pPr>
        <w:ind w:left="720" w:hanging="360"/>
      </w:pPr>
      <w:rPr>
        <w:rFonts w:ascii="Wingdings" w:hAnsi="Wingdings" w:hint="default"/>
      </w:rPr>
    </w:lvl>
    <w:lvl w:ilvl="1" w:tplc="78C489A6">
      <w:start w:val="1"/>
      <w:numFmt w:val="decimal"/>
      <w:lvlText w:val="%2."/>
      <w:lvlJc w:val="left"/>
      <w:pPr>
        <w:tabs>
          <w:tab w:val="num" w:pos="1440"/>
        </w:tabs>
        <w:ind w:left="1440" w:hanging="360"/>
      </w:pPr>
    </w:lvl>
    <w:lvl w:ilvl="2" w:tplc="0AEAF4F4">
      <w:start w:val="1"/>
      <w:numFmt w:val="decimal"/>
      <w:lvlText w:val="%3."/>
      <w:lvlJc w:val="left"/>
      <w:pPr>
        <w:tabs>
          <w:tab w:val="num" w:pos="2160"/>
        </w:tabs>
        <w:ind w:left="2160" w:hanging="360"/>
      </w:pPr>
    </w:lvl>
    <w:lvl w:ilvl="3" w:tplc="E3188C84">
      <w:start w:val="1"/>
      <w:numFmt w:val="decimal"/>
      <w:lvlText w:val="%4."/>
      <w:lvlJc w:val="left"/>
      <w:pPr>
        <w:tabs>
          <w:tab w:val="num" w:pos="2880"/>
        </w:tabs>
        <w:ind w:left="2880" w:hanging="360"/>
      </w:pPr>
    </w:lvl>
    <w:lvl w:ilvl="4" w:tplc="1892161E">
      <w:start w:val="1"/>
      <w:numFmt w:val="decimal"/>
      <w:lvlText w:val="%5."/>
      <w:lvlJc w:val="left"/>
      <w:pPr>
        <w:tabs>
          <w:tab w:val="num" w:pos="3600"/>
        </w:tabs>
        <w:ind w:left="3600" w:hanging="360"/>
      </w:pPr>
    </w:lvl>
    <w:lvl w:ilvl="5" w:tplc="CDF85CA8">
      <w:start w:val="1"/>
      <w:numFmt w:val="decimal"/>
      <w:lvlText w:val="%6."/>
      <w:lvlJc w:val="left"/>
      <w:pPr>
        <w:tabs>
          <w:tab w:val="num" w:pos="4320"/>
        </w:tabs>
        <w:ind w:left="4320" w:hanging="360"/>
      </w:pPr>
    </w:lvl>
    <w:lvl w:ilvl="6" w:tplc="1D5CBAC2">
      <w:start w:val="1"/>
      <w:numFmt w:val="decimal"/>
      <w:lvlText w:val="%7."/>
      <w:lvlJc w:val="left"/>
      <w:pPr>
        <w:tabs>
          <w:tab w:val="num" w:pos="5040"/>
        </w:tabs>
        <w:ind w:left="5040" w:hanging="360"/>
      </w:pPr>
    </w:lvl>
    <w:lvl w:ilvl="7" w:tplc="4180500E">
      <w:start w:val="1"/>
      <w:numFmt w:val="decimal"/>
      <w:lvlText w:val="%8."/>
      <w:lvlJc w:val="left"/>
      <w:pPr>
        <w:tabs>
          <w:tab w:val="num" w:pos="5760"/>
        </w:tabs>
        <w:ind w:left="5760" w:hanging="360"/>
      </w:pPr>
    </w:lvl>
    <w:lvl w:ilvl="8" w:tplc="8C1ECD00">
      <w:start w:val="1"/>
      <w:numFmt w:val="decimal"/>
      <w:lvlText w:val="%9."/>
      <w:lvlJc w:val="left"/>
      <w:pPr>
        <w:tabs>
          <w:tab w:val="num" w:pos="6480"/>
        </w:tabs>
        <w:ind w:left="6480" w:hanging="360"/>
      </w:pPr>
    </w:lvl>
  </w:abstractNum>
  <w:abstractNum w:abstractNumId="67" w15:restartNumberingAfterBreak="0">
    <w:nsid w:val="43932CF9"/>
    <w:multiLevelType w:val="hybridMultilevel"/>
    <w:tmpl w:val="A836D48E"/>
    <w:lvl w:ilvl="0" w:tplc="040E0003">
      <w:start w:val="1"/>
      <w:numFmt w:val="decimal"/>
      <w:lvlText w:val="%1."/>
      <w:lvlJc w:val="left"/>
      <w:pPr>
        <w:ind w:left="720" w:hanging="360"/>
      </w:pPr>
      <w:rPr>
        <w:rFonts w:hint="default"/>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68" w15:restartNumberingAfterBreak="0">
    <w:nsid w:val="43C77CAA"/>
    <w:multiLevelType w:val="hybridMultilevel"/>
    <w:tmpl w:val="A91647BC"/>
    <w:lvl w:ilvl="0" w:tplc="040E0003">
      <w:start w:val="2"/>
      <w:numFmt w:val="bullet"/>
      <w:lvlText w:val="-"/>
      <w:lvlJc w:val="left"/>
      <w:pPr>
        <w:ind w:left="720" w:hanging="360"/>
      </w:pPr>
      <w:rPr>
        <w:rFonts w:ascii="Tele-GroteskNor" w:eastAsia="Calibri" w:hAnsi="Tele-GroteskNor"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49E17C0"/>
    <w:multiLevelType w:val="hybridMultilevel"/>
    <w:tmpl w:val="BF1876BC"/>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0" w15:restartNumberingAfterBreak="0">
    <w:nsid w:val="45ED6A63"/>
    <w:multiLevelType w:val="multilevel"/>
    <w:tmpl w:val="EA5447F4"/>
    <w:styleLink w:val="CMS-ANParties"/>
    <w:lvl w:ilvl="0">
      <w:start w:val="1"/>
      <w:numFmt w:val="decimal"/>
      <w:pStyle w:val="CMSANParties"/>
      <w:lvlText w:val="(%1)"/>
      <w:lvlJc w:val="left"/>
      <w:pPr>
        <w:tabs>
          <w:tab w:val="num" w:pos="851"/>
        </w:tabs>
        <w:ind w:left="851" w:hanging="851"/>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27"/>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1" w15:restartNumberingAfterBreak="0">
    <w:nsid w:val="466F4232"/>
    <w:multiLevelType w:val="hybridMultilevel"/>
    <w:tmpl w:val="8424017E"/>
    <w:lvl w:ilvl="0" w:tplc="9236C946">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2" w15:restartNumberingAfterBreak="0">
    <w:nsid w:val="467B2CBD"/>
    <w:multiLevelType w:val="hybridMultilevel"/>
    <w:tmpl w:val="F2AAE6EA"/>
    <w:lvl w:ilvl="0" w:tplc="D6CA7E1C">
      <w:start w:val="1"/>
      <w:numFmt w:val="decimal"/>
      <w:lvlText w:val="%1."/>
      <w:lvlJc w:val="left"/>
      <w:pPr>
        <w:ind w:left="720" w:hanging="360"/>
      </w:pPr>
      <w:rPr>
        <w:rFonts w:cs="Times New Roman"/>
        <w:b/>
      </w:rPr>
    </w:lvl>
    <w:lvl w:ilvl="1" w:tplc="1D0A85BE">
      <w:start w:val="1"/>
      <w:numFmt w:val="bullet"/>
      <w:lvlText w:val=""/>
      <w:lvlJc w:val="left"/>
      <w:pPr>
        <w:ind w:left="1440" w:hanging="360"/>
      </w:pPr>
      <w:rPr>
        <w:rFonts w:ascii="Wingdings" w:hAnsi="Wingdings" w:hint="default"/>
        <w:b/>
        <w:color w:val="auto"/>
      </w:rPr>
    </w:lvl>
    <w:lvl w:ilvl="2" w:tplc="040E000F">
      <w:start w:val="1"/>
      <w:numFmt w:val="bullet"/>
      <w:lvlText w:val=""/>
      <w:lvlJc w:val="left"/>
      <w:pPr>
        <w:ind w:left="2160" w:hanging="180"/>
      </w:pPr>
      <w:rPr>
        <w:rFonts w:ascii="Wingdings" w:hAnsi="Wingdings" w:hint="default"/>
      </w:rPr>
    </w:lvl>
    <w:lvl w:ilvl="3" w:tplc="040E0017">
      <w:start w:val="1"/>
      <w:numFmt w:val="lowerLetter"/>
      <w:lvlText w:val="%4)"/>
      <w:lvlJc w:val="left"/>
      <w:pPr>
        <w:ind w:left="2912"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3" w15:restartNumberingAfterBreak="0">
    <w:nsid w:val="47D91ADB"/>
    <w:multiLevelType w:val="multilevel"/>
    <w:tmpl w:val="88023E8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4" w15:restartNumberingAfterBreak="0">
    <w:nsid w:val="486107C6"/>
    <w:multiLevelType w:val="hybridMultilevel"/>
    <w:tmpl w:val="E2CC54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49614D8C"/>
    <w:multiLevelType w:val="hybridMultilevel"/>
    <w:tmpl w:val="795420CE"/>
    <w:lvl w:ilvl="0" w:tplc="9236C946">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6" w15:restartNumberingAfterBreak="0">
    <w:nsid w:val="49F6260F"/>
    <w:multiLevelType w:val="hybridMultilevel"/>
    <w:tmpl w:val="7B6A16A2"/>
    <w:lvl w:ilvl="0" w:tplc="C486F3CE">
      <w:start w:val="1"/>
      <w:numFmt w:val="bullet"/>
      <w:lvlText w:val="·"/>
      <w:lvlJc w:val="left"/>
      <w:pPr>
        <w:ind w:left="720" w:hanging="360"/>
      </w:pPr>
      <w:rPr>
        <w:rFonts w:ascii="Tele-GroteskEENor" w:hAnsi="Tele-GroteskEENor" w:hint="default"/>
      </w:rPr>
    </w:lvl>
    <w:lvl w:ilvl="1" w:tplc="A73AFA86" w:tentative="1">
      <w:start w:val="1"/>
      <w:numFmt w:val="bullet"/>
      <w:lvlText w:val="o"/>
      <w:lvlJc w:val="left"/>
      <w:pPr>
        <w:ind w:left="1440" w:hanging="360"/>
      </w:pPr>
      <w:rPr>
        <w:rFonts w:ascii="Courier New" w:hAnsi="Courier New" w:cs="Courier New" w:hint="default"/>
      </w:rPr>
    </w:lvl>
    <w:lvl w:ilvl="2" w:tplc="71125CFE" w:tentative="1">
      <w:start w:val="1"/>
      <w:numFmt w:val="bullet"/>
      <w:lvlText w:val=""/>
      <w:lvlJc w:val="left"/>
      <w:pPr>
        <w:ind w:left="2160" w:hanging="360"/>
      </w:pPr>
      <w:rPr>
        <w:rFonts w:ascii="Wingdings" w:hAnsi="Wingdings" w:hint="default"/>
      </w:rPr>
    </w:lvl>
    <w:lvl w:ilvl="3" w:tplc="F75E7040" w:tentative="1">
      <w:start w:val="1"/>
      <w:numFmt w:val="bullet"/>
      <w:lvlText w:val=""/>
      <w:lvlJc w:val="left"/>
      <w:pPr>
        <w:ind w:left="2880" w:hanging="360"/>
      </w:pPr>
      <w:rPr>
        <w:rFonts w:ascii="Symbol" w:hAnsi="Symbol" w:hint="default"/>
      </w:rPr>
    </w:lvl>
    <w:lvl w:ilvl="4" w:tplc="D29672EE" w:tentative="1">
      <w:start w:val="1"/>
      <w:numFmt w:val="bullet"/>
      <w:lvlText w:val="o"/>
      <w:lvlJc w:val="left"/>
      <w:pPr>
        <w:ind w:left="3600" w:hanging="360"/>
      </w:pPr>
      <w:rPr>
        <w:rFonts w:ascii="Courier New" w:hAnsi="Courier New" w:cs="Courier New" w:hint="default"/>
      </w:rPr>
    </w:lvl>
    <w:lvl w:ilvl="5" w:tplc="9AE0ED46" w:tentative="1">
      <w:start w:val="1"/>
      <w:numFmt w:val="bullet"/>
      <w:lvlText w:val=""/>
      <w:lvlJc w:val="left"/>
      <w:pPr>
        <w:ind w:left="4320" w:hanging="360"/>
      </w:pPr>
      <w:rPr>
        <w:rFonts w:ascii="Wingdings" w:hAnsi="Wingdings" w:hint="default"/>
      </w:rPr>
    </w:lvl>
    <w:lvl w:ilvl="6" w:tplc="50286576" w:tentative="1">
      <w:start w:val="1"/>
      <w:numFmt w:val="bullet"/>
      <w:lvlText w:val=""/>
      <w:lvlJc w:val="left"/>
      <w:pPr>
        <w:ind w:left="5040" w:hanging="360"/>
      </w:pPr>
      <w:rPr>
        <w:rFonts w:ascii="Symbol" w:hAnsi="Symbol" w:hint="default"/>
      </w:rPr>
    </w:lvl>
    <w:lvl w:ilvl="7" w:tplc="C096ABCC" w:tentative="1">
      <w:start w:val="1"/>
      <w:numFmt w:val="bullet"/>
      <w:lvlText w:val="o"/>
      <w:lvlJc w:val="left"/>
      <w:pPr>
        <w:ind w:left="5760" w:hanging="360"/>
      </w:pPr>
      <w:rPr>
        <w:rFonts w:ascii="Courier New" w:hAnsi="Courier New" w:cs="Courier New" w:hint="default"/>
      </w:rPr>
    </w:lvl>
    <w:lvl w:ilvl="8" w:tplc="4EE41210" w:tentative="1">
      <w:start w:val="1"/>
      <w:numFmt w:val="bullet"/>
      <w:lvlText w:val=""/>
      <w:lvlJc w:val="left"/>
      <w:pPr>
        <w:ind w:left="6480" w:hanging="360"/>
      </w:pPr>
      <w:rPr>
        <w:rFonts w:ascii="Wingdings" w:hAnsi="Wingdings" w:hint="default"/>
      </w:rPr>
    </w:lvl>
  </w:abstractNum>
  <w:abstractNum w:abstractNumId="77" w15:restartNumberingAfterBreak="0">
    <w:nsid w:val="4A2D6041"/>
    <w:multiLevelType w:val="hybridMultilevel"/>
    <w:tmpl w:val="DC8EF4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4C214F35"/>
    <w:multiLevelType w:val="hybridMultilevel"/>
    <w:tmpl w:val="E22A1902"/>
    <w:lvl w:ilvl="0" w:tplc="040E0001">
      <w:start w:val="1"/>
      <w:numFmt w:val="bullet"/>
      <w:lvlText w:val=""/>
      <w:lvlJc w:val="left"/>
      <w:pPr>
        <w:ind w:left="539" w:hanging="360"/>
      </w:pPr>
      <w:rPr>
        <w:rFonts w:ascii="Symbol" w:hAnsi="Symbol" w:hint="default"/>
      </w:rPr>
    </w:lvl>
    <w:lvl w:ilvl="1" w:tplc="040E0003" w:tentative="1">
      <w:start w:val="1"/>
      <w:numFmt w:val="bullet"/>
      <w:lvlText w:val="o"/>
      <w:lvlJc w:val="left"/>
      <w:pPr>
        <w:ind w:left="1259" w:hanging="360"/>
      </w:pPr>
      <w:rPr>
        <w:rFonts w:ascii="Courier New" w:hAnsi="Courier New" w:cs="Courier New" w:hint="default"/>
      </w:rPr>
    </w:lvl>
    <w:lvl w:ilvl="2" w:tplc="040E0005" w:tentative="1">
      <w:start w:val="1"/>
      <w:numFmt w:val="bullet"/>
      <w:lvlText w:val=""/>
      <w:lvlJc w:val="left"/>
      <w:pPr>
        <w:ind w:left="1979" w:hanging="360"/>
      </w:pPr>
      <w:rPr>
        <w:rFonts w:ascii="Wingdings" w:hAnsi="Wingdings" w:hint="default"/>
      </w:rPr>
    </w:lvl>
    <w:lvl w:ilvl="3" w:tplc="040E0001" w:tentative="1">
      <w:start w:val="1"/>
      <w:numFmt w:val="bullet"/>
      <w:lvlText w:val=""/>
      <w:lvlJc w:val="left"/>
      <w:pPr>
        <w:ind w:left="2699" w:hanging="360"/>
      </w:pPr>
      <w:rPr>
        <w:rFonts w:ascii="Symbol" w:hAnsi="Symbol" w:hint="default"/>
      </w:rPr>
    </w:lvl>
    <w:lvl w:ilvl="4" w:tplc="040E0003" w:tentative="1">
      <w:start w:val="1"/>
      <w:numFmt w:val="bullet"/>
      <w:lvlText w:val="o"/>
      <w:lvlJc w:val="left"/>
      <w:pPr>
        <w:ind w:left="3419" w:hanging="360"/>
      </w:pPr>
      <w:rPr>
        <w:rFonts w:ascii="Courier New" w:hAnsi="Courier New" w:cs="Courier New" w:hint="default"/>
      </w:rPr>
    </w:lvl>
    <w:lvl w:ilvl="5" w:tplc="040E0005" w:tentative="1">
      <w:start w:val="1"/>
      <w:numFmt w:val="bullet"/>
      <w:lvlText w:val=""/>
      <w:lvlJc w:val="left"/>
      <w:pPr>
        <w:ind w:left="4139" w:hanging="360"/>
      </w:pPr>
      <w:rPr>
        <w:rFonts w:ascii="Wingdings" w:hAnsi="Wingdings" w:hint="default"/>
      </w:rPr>
    </w:lvl>
    <w:lvl w:ilvl="6" w:tplc="040E0001" w:tentative="1">
      <w:start w:val="1"/>
      <w:numFmt w:val="bullet"/>
      <w:lvlText w:val=""/>
      <w:lvlJc w:val="left"/>
      <w:pPr>
        <w:ind w:left="4859" w:hanging="360"/>
      </w:pPr>
      <w:rPr>
        <w:rFonts w:ascii="Symbol" w:hAnsi="Symbol" w:hint="default"/>
      </w:rPr>
    </w:lvl>
    <w:lvl w:ilvl="7" w:tplc="040E0003" w:tentative="1">
      <w:start w:val="1"/>
      <w:numFmt w:val="bullet"/>
      <w:lvlText w:val="o"/>
      <w:lvlJc w:val="left"/>
      <w:pPr>
        <w:ind w:left="5579" w:hanging="360"/>
      </w:pPr>
      <w:rPr>
        <w:rFonts w:ascii="Courier New" w:hAnsi="Courier New" w:cs="Courier New" w:hint="default"/>
      </w:rPr>
    </w:lvl>
    <w:lvl w:ilvl="8" w:tplc="040E0005" w:tentative="1">
      <w:start w:val="1"/>
      <w:numFmt w:val="bullet"/>
      <w:lvlText w:val=""/>
      <w:lvlJc w:val="left"/>
      <w:pPr>
        <w:ind w:left="6299" w:hanging="360"/>
      </w:pPr>
      <w:rPr>
        <w:rFonts w:ascii="Wingdings" w:hAnsi="Wingdings" w:hint="default"/>
      </w:rPr>
    </w:lvl>
  </w:abstractNum>
  <w:abstractNum w:abstractNumId="79" w15:restartNumberingAfterBreak="0">
    <w:nsid w:val="4E927B9F"/>
    <w:multiLevelType w:val="hybridMultilevel"/>
    <w:tmpl w:val="C37AA404"/>
    <w:lvl w:ilvl="0" w:tplc="690C7F46">
      <w:start w:val="1"/>
      <w:numFmt w:val="decimal"/>
      <w:pStyle w:val="CMSANHeading2"/>
      <w:lvlText w:val="1%1.1"/>
      <w:lvlJc w:val="left"/>
      <w:pPr>
        <w:ind w:left="720" w:hanging="360"/>
      </w:pPr>
      <w:rPr>
        <w:rFonts w:ascii="Times New Roman" w:hAnsi="Times New Roman" w:hint="default"/>
        <w:bCs w:val="0"/>
        <w:i w:val="0"/>
        <w:iCs w:val="0"/>
        <w:smallCaps w:val="0"/>
        <w:strike w:val="0"/>
        <w:dstrike w:val="0"/>
        <w:vanish w:val="0"/>
        <w:color w:val="000000"/>
        <w:spacing w:val="0"/>
        <w:kern w:val="0"/>
        <w:position w:val="0"/>
        <w:u w:val="none"/>
        <w:effect w:val="none"/>
        <w:vertAlign w:val="baseline"/>
        <w:em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00355CA"/>
    <w:multiLevelType w:val="hybridMultilevel"/>
    <w:tmpl w:val="EA2EAD60"/>
    <w:lvl w:ilvl="0" w:tplc="C456AAC0">
      <w:start w:val="1"/>
      <w:numFmt w:val="bullet"/>
      <w:lvlText w:val=""/>
      <w:lvlJc w:val="left"/>
      <w:pPr>
        <w:ind w:left="720" w:hanging="360"/>
      </w:pPr>
      <w:rPr>
        <w:rFonts w:ascii="Wingdings" w:hAnsi="Wingdings" w:hint="default"/>
        <w:color w:val="auto"/>
      </w:rPr>
    </w:lvl>
    <w:lvl w:ilvl="1" w:tplc="F5321E32">
      <w:start w:val="1"/>
      <w:numFmt w:val="decimal"/>
      <w:lvlText w:val="%2."/>
      <w:lvlJc w:val="left"/>
      <w:pPr>
        <w:tabs>
          <w:tab w:val="num" w:pos="1440"/>
        </w:tabs>
        <w:ind w:left="1440" w:hanging="360"/>
      </w:pPr>
    </w:lvl>
    <w:lvl w:ilvl="2" w:tplc="E15869BA">
      <w:start w:val="1"/>
      <w:numFmt w:val="decimal"/>
      <w:lvlText w:val="%3."/>
      <w:lvlJc w:val="left"/>
      <w:pPr>
        <w:tabs>
          <w:tab w:val="num" w:pos="2160"/>
        </w:tabs>
        <w:ind w:left="2160" w:hanging="360"/>
      </w:pPr>
    </w:lvl>
    <w:lvl w:ilvl="3" w:tplc="9444A34C">
      <w:start w:val="1"/>
      <w:numFmt w:val="decimal"/>
      <w:lvlText w:val="%4."/>
      <w:lvlJc w:val="left"/>
      <w:pPr>
        <w:tabs>
          <w:tab w:val="num" w:pos="2880"/>
        </w:tabs>
        <w:ind w:left="2880" w:hanging="360"/>
      </w:pPr>
    </w:lvl>
    <w:lvl w:ilvl="4" w:tplc="2BD88CB6">
      <w:start w:val="1"/>
      <w:numFmt w:val="decimal"/>
      <w:lvlText w:val="%5."/>
      <w:lvlJc w:val="left"/>
      <w:pPr>
        <w:tabs>
          <w:tab w:val="num" w:pos="3600"/>
        </w:tabs>
        <w:ind w:left="3600" w:hanging="360"/>
      </w:pPr>
    </w:lvl>
    <w:lvl w:ilvl="5" w:tplc="87F2E952">
      <w:start w:val="1"/>
      <w:numFmt w:val="decimal"/>
      <w:lvlText w:val="%6."/>
      <w:lvlJc w:val="left"/>
      <w:pPr>
        <w:tabs>
          <w:tab w:val="num" w:pos="4320"/>
        </w:tabs>
        <w:ind w:left="4320" w:hanging="360"/>
      </w:pPr>
    </w:lvl>
    <w:lvl w:ilvl="6" w:tplc="AB36EC3E">
      <w:start w:val="1"/>
      <w:numFmt w:val="decimal"/>
      <w:lvlText w:val="%7."/>
      <w:lvlJc w:val="left"/>
      <w:pPr>
        <w:tabs>
          <w:tab w:val="num" w:pos="5040"/>
        </w:tabs>
        <w:ind w:left="5040" w:hanging="360"/>
      </w:pPr>
    </w:lvl>
    <w:lvl w:ilvl="7" w:tplc="860879F6">
      <w:start w:val="1"/>
      <w:numFmt w:val="decimal"/>
      <w:lvlText w:val="%8."/>
      <w:lvlJc w:val="left"/>
      <w:pPr>
        <w:tabs>
          <w:tab w:val="num" w:pos="5760"/>
        </w:tabs>
        <w:ind w:left="5760" w:hanging="360"/>
      </w:pPr>
    </w:lvl>
    <w:lvl w:ilvl="8" w:tplc="6CF2211A">
      <w:start w:val="1"/>
      <w:numFmt w:val="decimal"/>
      <w:lvlText w:val="%9."/>
      <w:lvlJc w:val="left"/>
      <w:pPr>
        <w:tabs>
          <w:tab w:val="num" w:pos="6480"/>
        </w:tabs>
        <w:ind w:left="6480" w:hanging="360"/>
      </w:pPr>
    </w:lvl>
  </w:abstractNum>
  <w:abstractNum w:abstractNumId="81" w15:restartNumberingAfterBreak="0">
    <w:nsid w:val="51091B2C"/>
    <w:multiLevelType w:val="hybridMultilevel"/>
    <w:tmpl w:val="3126E38E"/>
    <w:lvl w:ilvl="0" w:tplc="083E9172">
      <w:start w:val="1"/>
      <w:numFmt w:val="bullet"/>
      <w:lvlText w:val=""/>
      <w:lvlJc w:val="left"/>
      <w:pPr>
        <w:ind w:left="720" w:hanging="360"/>
      </w:pPr>
      <w:rPr>
        <w:rFonts w:ascii="Symbol" w:hAnsi="Symbol" w:hint="default"/>
      </w:rPr>
    </w:lvl>
    <w:lvl w:ilvl="1" w:tplc="49AA7EA4" w:tentative="1">
      <w:start w:val="1"/>
      <w:numFmt w:val="bullet"/>
      <w:lvlText w:val="o"/>
      <w:lvlJc w:val="left"/>
      <w:pPr>
        <w:ind w:left="1440" w:hanging="360"/>
      </w:pPr>
      <w:rPr>
        <w:rFonts w:ascii="Courier New" w:hAnsi="Courier New" w:cs="Courier New" w:hint="default"/>
      </w:rPr>
    </w:lvl>
    <w:lvl w:ilvl="2" w:tplc="E9063870" w:tentative="1">
      <w:start w:val="1"/>
      <w:numFmt w:val="bullet"/>
      <w:lvlText w:val=""/>
      <w:lvlJc w:val="left"/>
      <w:pPr>
        <w:ind w:left="2160" w:hanging="360"/>
      </w:pPr>
      <w:rPr>
        <w:rFonts w:ascii="Wingdings" w:hAnsi="Wingdings" w:hint="default"/>
      </w:rPr>
    </w:lvl>
    <w:lvl w:ilvl="3" w:tplc="6FB62920" w:tentative="1">
      <w:start w:val="1"/>
      <w:numFmt w:val="bullet"/>
      <w:lvlText w:val=""/>
      <w:lvlJc w:val="left"/>
      <w:pPr>
        <w:ind w:left="2880" w:hanging="360"/>
      </w:pPr>
      <w:rPr>
        <w:rFonts w:ascii="Symbol" w:hAnsi="Symbol" w:hint="default"/>
      </w:rPr>
    </w:lvl>
    <w:lvl w:ilvl="4" w:tplc="F3664878" w:tentative="1">
      <w:start w:val="1"/>
      <w:numFmt w:val="bullet"/>
      <w:lvlText w:val="o"/>
      <w:lvlJc w:val="left"/>
      <w:pPr>
        <w:ind w:left="3600" w:hanging="360"/>
      </w:pPr>
      <w:rPr>
        <w:rFonts w:ascii="Courier New" w:hAnsi="Courier New" w:cs="Courier New" w:hint="default"/>
      </w:rPr>
    </w:lvl>
    <w:lvl w:ilvl="5" w:tplc="75D875AC" w:tentative="1">
      <w:start w:val="1"/>
      <w:numFmt w:val="bullet"/>
      <w:lvlText w:val=""/>
      <w:lvlJc w:val="left"/>
      <w:pPr>
        <w:ind w:left="4320" w:hanging="360"/>
      </w:pPr>
      <w:rPr>
        <w:rFonts w:ascii="Wingdings" w:hAnsi="Wingdings" w:hint="default"/>
      </w:rPr>
    </w:lvl>
    <w:lvl w:ilvl="6" w:tplc="B28087BC" w:tentative="1">
      <w:start w:val="1"/>
      <w:numFmt w:val="bullet"/>
      <w:lvlText w:val=""/>
      <w:lvlJc w:val="left"/>
      <w:pPr>
        <w:ind w:left="5040" w:hanging="360"/>
      </w:pPr>
      <w:rPr>
        <w:rFonts w:ascii="Symbol" w:hAnsi="Symbol" w:hint="default"/>
      </w:rPr>
    </w:lvl>
    <w:lvl w:ilvl="7" w:tplc="DE4A3754" w:tentative="1">
      <w:start w:val="1"/>
      <w:numFmt w:val="bullet"/>
      <w:lvlText w:val="o"/>
      <w:lvlJc w:val="left"/>
      <w:pPr>
        <w:ind w:left="5760" w:hanging="360"/>
      </w:pPr>
      <w:rPr>
        <w:rFonts w:ascii="Courier New" w:hAnsi="Courier New" w:cs="Courier New" w:hint="default"/>
      </w:rPr>
    </w:lvl>
    <w:lvl w:ilvl="8" w:tplc="0FF8DB28" w:tentative="1">
      <w:start w:val="1"/>
      <w:numFmt w:val="bullet"/>
      <w:lvlText w:val=""/>
      <w:lvlJc w:val="left"/>
      <w:pPr>
        <w:ind w:left="6480" w:hanging="360"/>
      </w:pPr>
      <w:rPr>
        <w:rFonts w:ascii="Wingdings" w:hAnsi="Wingdings" w:hint="default"/>
      </w:rPr>
    </w:lvl>
  </w:abstractNum>
  <w:abstractNum w:abstractNumId="82" w15:restartNumberingAfterBreak="0">
    <w:nsid w:val="512D697D"/>
    <w:multiLevelType w:val="hybridMultilevel"/>
    <w:tmpl w:val="813413DE"/>
    <w:lvl w:ilvl="0" w:tplc="040E0005">
      <w:start w:val="1"/>
      <w:numFmt w:val="lowerLetter"/>
      <w:pStyle w:val="Felsorols"/>
      <w:lvlText w:val="%1)"/>
      <w:lvlJc w:val="left"/>
      <w:pPr>
        <w:ind w:left="1004" w:hanging="360"/>
      </w:pPr>
      <w:rPr>
        <w:rFonts w:cs="Times New Roman" w:hint="default"/>
      </w:rPr>
    </w:lvl>
    <w:lvl w:ilvl="1" w:tplc="040E0003" w:tentative="1">
      <w:start w:val="1"/>
      <w:numFmt w:val="lowerLetter"/>
      <w:lvlText w:val="%2."/>
      <w:lvlJc w:val="left"/>
      <w:pPr>
        <w:ind w:left="1724" w:hanging="360"/>
      </w:pPr>
    </w:lvl>
    <w:lvl w:ilvl="2" w:tplc="040E0005" w:tentative="1">
      <w:start w:val="1"/>
      <w:numFmt w:val="lowerRoman"/>
      <w:lvlText w:val="%3."/>
      <w:lvlJc w:val="right"/>
      <w:pPr>
        <w:ind w:left="2444" w:hanging="180"/>
      </w:pPr>
    </w:lvl>
    <w:lvl w:ilvl="3" w:tplc="040E0001" w:tentative="1">
      <w:start w:val="1"/>
      <w:numFmt w:val="decimal"/>
      <w:lvlText w:val="%4."/>
      <w:lvlJc w:val="left"/>
      <w:pPr>
        <w:ind w:left="3164" w:hanging="360"/>
      </w:pPr>
    </w:lvl>
    <w:lvl w:ilvl="4" w:tplc="040E0003" w:tentative="1">
      <w:start w:val="1"/>
      <w:numFmt w:val="lowerLetter"/>
      <w:lvlText w:val="%5."/>
      <w:lvlJc w:val="left"/>
      <w:pPr>
        <w:ind w:left="3884" w:hanging="360"/>
      </w:pPr>
    </w:lvl>
    <w:lvl w:ilvl="5" w:tplc="040E0005" w:tentative="1">
      <w:start w:val="1"/>
      <w:numFmt w:val="lowerRoman"/>
      <w:lvlText w:val="%6."/>
      <w:lvlJc w:val="right"/>
      <w:pPr>
        <w:ind w:left="4604" w:hanging="180"/>
      </w:pPr>
    </w:lvl>
    <w:lvl w:ilvl="6" w:tplc="040E0001" w:tentative="1">
      <w:start w:val="1"/>
      <w:numFmt w:val="decimal"/>
      <w:lvlText w:val="%7."/>
      <w:lvlJc w:val="left"/>
      <w:pPr>
        <w:ind w:left="5324" w:hanging="360"/>
      </w:pPr>
    </w:lvl>
    <w:lvl w:ilvl="7" w:tplc="040E0003" w:tentative="1">
      <w:start w:val="1"/>
      <w:numFmt w:val="lowerLetter"/>
      <w:lvlText w:val="%8."/>
      <w:lvlJc w:val="left"/>
      <w:pPr>
        <w:ind w:left="6044" w:hanging="360"/>
      </w:pPr>
    </w:lvl>
    <w:lvl w:ilvl="8" w:tplc="040E0005" w:tentative="1">
      <w:start w:val="1"/>
      <w:numFmt w:val="lowerRoman"/>
      <w:lvlText w:val="%9."/>
      <w:lvlJc w:val="right"/>
      <w:pPr>
        <w:ind w:left="6764" w:hanging="180"/>
      </w:pPr>
    </w:lvl>
  </w:abstractNum>
  <w:abstractNum w:abstractNumId="83" w15:restartNumberingAfterBreak="0">
    <w:nsid w:val="54DE06A3"/>
    <w:multiLevelType w:val="multilevel"/>
    <w:tmpl w:val="FA6ED90A"/>
    <w:styleLink w:val="CMS-ANRecitals"/>
    <w:lvl w:ilvl="0">
      <w:start w:val="1"/>
      <w:numFmt w:val="upperLetter"/>
      <w:pStyle w:val="CMSANRecitals"/>
      <w:lvlText w:val="(%1)"/>
      <w:lvlJc w:val="left"/>
      <w:pPr>
        <w:tabs>
          <w:tab w:val="num" w:pos="851"/>
        </w:tabs>
        <w:ind w:left="851" w:hanging="851"/>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4" w15:restartNumberingAfterBreak="0">
    <w:nsid w:val="551E19F4"/>
    <w:multiLevelType w:val="multilevel"/>
    <w:tmpl w:val="0D6EA9F6"/>
    <w:lvl w:ilvl="0">
      <w:start w:val="1"/>
      <w:numFmt w:val="decimal"/>
      <w:pStyle w:val="CMSANNumeration"/>
      <w:lvlText w:val="%1."/>
      <w:lvlJc w:val="left"/>
      <w:pPr>
        <w:tabs>
          <w:tab w:val="num" w:pos="1701"/>
        </w:tabs>
        <w:ind w:left="1701" w:hanging="85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27"/>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5" w15:restartNumberingAfterBreak="0">
    <w:nsid w:val="55DC0EE1"/>
    <w:multiLevelType w:val="hybridMultilevel"/>
    <w:tmpl w:val="B170CC66"/>
    <w:lvl w:ilvl="0" w:tplc="37D68B2E">
      <w:start w:val="1"/>
      <w:numFmt w:val="bullet"/>
      <w:lvlText w:val="·"/>
      <w:lvlJc w:val="left"/>
      <w:pPr>
        <w:ind w:left="720" w:hanging="360"/>
      </w:pPr>
      <w:rPr>
        <w:rFonts w:ascii="Tele-GroteskEENor" w:hAnsi="Tele-GroteskEENor" w:hint="default"/>
      </w:rPr>
    </w:lvl>
    <w:lvl w:ilvl="1" w:tplc="D09EFAD8" w:tentative="1">
      <w:start w:val="1"/>
      <w:numFmt w:val="bullet"/>
      <w:lvlText w:val="o"/>
      <w:lvlJc w:val="left"/>
      <w:pPr>
        <w:ind w:left="1440" w:hanging="360"/>
      </w:pPr>
      <w:rPr>
        <w:rFonts w:ascii="Courier New" w:hAnsi="Courier New" w:cs="Courier New" w:hint="default"/>
      </w:rPr>
    </w:lvl>
    <w:lvl w:ilvl="2" w:tplc="C3787C28" w:tentative="1">
      <w:start w:val="1"/>
      <w:numFmt w:val="bullet"/>
      <w:lvlText w:val=""/>
      <w:lvlJc w:val="left"/>
      <w:pPr>
        <w:ind w:left="2160" w:hanging="360"/>
      </w:pPr>
      <w:rPr>
        <w:rFonts w:ascii="Wingdings" w:hAnsi="Wingdings" w:hint="default"/>
      </w:rPr>
    </w:lvl>
    <w:lvl w:ilvl="3" w:tplc="B0485916" w:tentative="1">
      <w:start w:val="1"/>
      <w:numFmt w:val="bullet"/>
      <w:lvlText w:val=""/>
      <w:lvlJc w:val="left"/>
      <w:pPr>
        <w:ind w:left="2880" w:hanging="360"/>
      </w:pPr>
      <w:rPr>
        <w:rFonts w:ascii="Symbol" w:hAnsi="Symbol" w:hint="default"/>
      </w:rPr>
    </w:lvl>
    <w:lvl w:ilvl="4" w:tplc="F81E63BA" w:tentative="1">
      <w:start w:val="1"/>
      <w:numFmt w:val="bullet"/>
      <w:lvlText w:val="o"/>
      <w:lvlJc w:val="left"/>
      <w:pPr>
        <w:ind w:left="3600" w:hanging="360"/>
      </w:pPr>
      <w:rPr>
        <w:rFonts w:ascii="Courier New" w:hAnsi="Courier New" w:cs="Courier New" w:hint="default"/>
      </w:rPr>
    </w:lvl>
    <w:lvl w:ilvl="5" w:tplc="38043B88" w:tentative="1">
      <w:start w:val="1"/>
      <w:numFmt w:val="bullet"/>
      <w:lvlText w:val=""/>
      <w:lvlJc w:val="left"/>
      <w:pPr>
        <w:ind w:left="4320" w:hanging="360"/>
      </w:pPr>
      <w:rPr>
        <w:rFonts w:ascii="Wingdings" w:hAnsi="Wingdings" w:hint="default"/>
      </w:rPr>
    </w:lvl>
    <w:lvl w:ilvl="6" w:tplc="5A3C1E3C" w:tentative="1">
      <w:start w:val="1"/>
      <w:numFmt w:val="bullet"/>
      <w:lvlText w:val=""/>
      <w:lvlJc w:val="left"/>
      <w:pPr>
        <w:ind w:left="5040" w:hanging="360"/>
      </w:pPr>
      <w:rPr>
        <w:rFonts w:ascii="Symbol" w:hAnsi="Symbol" w:hint="default"/>
      </w:rPr>
    </w:lvl>
    <w:lvl w:ilvl="7" w:tplc="3508F4D0" w:tentative="1">
      <w:start w:val="1"/>
      <w:numFmt w:val="bullet"/>
      <w:lvlText w:val="o"/>
      <w:lvlJc w:val="left"/>
      <w:pPr>
        <w:ind w:left="5760" w:hanging="360"/>
      </w:pPr>
      <w:rPr>
        <w:rFonts w:ascii="Courier New" w:hAnsi="Courier New" w:cs="Courier New" w:hint="default"/>
      </w:rPr>
    </w:lvl>
    <w:lvl w:ilvl="8" w:tplc="8F9E21A2" w:tentative="1">
      <w:start w:val="1"/>
      <w:numFmt w:val="bullet"/>
      <w:lvlText w:val=""/>
      <w:lvlJc w:val="left"/>
      <w:pPr>
        <w:ind w:left="6480" w:hanging="360"/>
      </w:pPr>
      <w:rPr>
        <w:rFonts w:ascii="Wingdings" w:hAnsi="Wingdings" w:hint="default"/>
      </w:rPr>
    </w:lvl>
  </w:abstractNum>
  <w:abstractNum w:abstractNumId="86" w15:restartNumberingAfterBreak="0">
    <w:nsid w:val="562B7C2B"/>
    <w:multiLevelType w:val="hybridMultilevel"/>
    <w:tmpl w:val="8AFA1C64"/>
    <w:lvl w:ilvl="0" w:tplc="040E0001">
      <w:start w:val="1"/>
      <w:numFmt w:val="bullet"/>
      <w:lvlText w:val=""/>
      <w:lvlJc w:val="left"/>
      <w:pPr>
        <w:ind w:left="36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7" w15:restartNumberingAfterBreak="0">
    <w:nsid w:val="56E42D03"/>
    <w:multiLevelType w:val="multilevel"/>
    <w:tmpl w:val="0A8E2B4A"/>
    <w:lvl w:ilvl="0">
      <w:start w:val="2"/>
      <w:numFmt w:val="decimal"/>
      <w:lvlText w:val="%1."/>
      <w:lvlJc w:val="left"/>
      <w:pPr>
        <w:ind w:left="682" w:hanging="540"/>
      </w:pPr>
    </w:lvl>
    <w:lvl w:ilvl="1">
      <w:start w:val="2"/>
      <w:numFmt w:val="decimal"/>
      <w:lvlText w:val="%1.%2."/>
      <w:lvlJc w:val="left"/>
      <w:pPr>
        <w:ind w:left="1432" w:hanging="720"/>
      </w:pPr>
    </w:lvl>
    <w:lvl w:ilvl="2">
      <w:start w:val="1"/>
      <w:numFmt w:val="decimal"/>
      <w:lvlText w:val="%1.%2.%3."/>
      <w:lvlJc w:val="left"/>
      <w:pPr>
        <w:ind w:left="2144" w:hanging="720"/>
      </w:pPr>
    </w:lvl>
    <w:lvl w:ilvl="3">
      <w:start w:val="1"/>
      <w:numFmt w:val="decimal"/>
      <w:lvlText w:val="%1.%2.%3.%4."/>
      <w:lvlJc w:val="left"/>
      <w:pPr>
        <w:ind w:left="3216" w:hanging="1080"/>
      </w:pPr>
    </w:lvl>
    <w:lvl w:ilvl="4">
      <w:start w:val="1"/>
      <w:numFmt w:val="decimal"/>
      <w:lvlText w:val="%1.%2.%3.%4.%5."/>
      <w:lvlJc w:val="left"/>
      <w:pPr>
        <w:ind w:left="3928" w:hanging="1080"/>
      </w:pPr>
    </w:lvl>
    <w:lvl w:ilvl="5">
      <w:start w:val="1"/>
      <w:numFmt w:val="decimal"/>
      <w:lvlText w:val="%1.%2.%3.%4.%5.%6."/>
      <w:lvlJc w:val="left"/>
      <w:pPr>
        <w:ind w:left="5000" w:hanging="1440"/>
      </w:pPr>
    </w:lvl>
    <w:lvl w:ilvl="6">
      <w:start w:val="1"/>
      <w:numFmt w:val="decimal"/>
      <w:lvlText w:val="%1.%2.%3.%4.%5.%6.%7."/>
      <w:lvlJc w:val="left"/>
      <w:pPr>
        <w:ind w:left="5712" w:hanging="1440"/>
      </w:pPr>
    </w:lvl>
    <w:lvl w:ilvl="7">
      <w:start w:val="1"/>
      <w:numFmt w:val="decimal"/>
      <w:lvlText w:val="%1.%2.%3.%4.%5.%6.%7.%8."/>
      <w:lvlJc w:val="left"/>
      <w:pPr>
        <w:ind w:left="6784" w:hanging="1800"/>
      </w:pPr>
    </w:lvl>
    <w:lvl w:ilvl="8">
      <w:start w:val="1"/>
      <w:numFmt w:val="decimal"/>
      <w:lvlText w:val="%1.%2.%3.%4.%5.%6.%7.%8.%9."/>
      <w:lvlJc w:val="left"/>
      <w:pPr>
        <w:ind w:left="7856" w:hanging="2160"/>
      </w:pPr>
    </w:lvl>
  </w:abstractNum>
  <w:abstractNum w:abstractNumId="88" w15:restartNumberingAfterBreak="0">
    <w:nsid w:val="57ED6040"/>
    <w:multiLevelType w:val="hybridMultilevel"/>
    <w:tmpl w:val="735E7B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59347705"/>
    <w:multiLevelType w:val="hybridMultilevel"/>
    <w:tmpl w:val="BC1628D0"/>
    <w:lvl w:ilvl="0" w:tplc="78BA154C">
      <w:start w:val="1"/>
      <w:numFmt w:val="decimal"/>
      <w:lvlText w:val="%1."/>
      <w:lvlJc w:val="left"/>
      <w:pPr>
        <w:ind w:left="720" w:hanging="360"/>
      </w:pPr>
    </w:lvl>
    <w:lvl w:ilvl="1" w:tplc="477A775A">
      <w:start w:val="1"/>
      <w:numFmt w:val="decimal"/>
      <w:lvlText w:val="%2."/>
      <w:lvlJc w:val="left"/>
      <w:pPr>
        <w:tabs>
          <w:tab w:val="num" w:pos="1440"/>
        </w:tabs>
        <w:ind w:left="1440" w:hanging="360"/>
      </w:pPr>
    </w:lvl>
    <w:lvl w:ilvl="2" w:tplc="51C6912E">
      <w:start w:val="1"/>
      <w:numFmt w:val="decimal"/>
      <w:lvlText w:val="%3."/>
      <w:lvlJc w:val="left"/>
      <w:pPr>
        <w:tabs>
          <w:tab w:val="num" w:pos="2160"/>
        </w:tabs>
        <w:ind w:left="2160" w:hanging="360"/>
      </w:pPr>
    </w:lvl>
    <w:lvl w:ilvl="3" w:tplc="2C84314C">
      <w:start w:val="1"/>
      <w:numFmt w:val="decimal"/>
      <w:lvlText w:val="%4."/>
      <w:lvlJc w:val="left"/>
      <w:pPr>
        <w:tabs>
          <w:tab w:val="num" w:pos="2880"/>
        </w:tabs>
        <w:ind w:left="2880" w:hanging="360"/>
      </w:pPr>
    </w:lvl>
    <w:lvl w:ilvl="4" w:tplc="A35A2BD6">
      <w:start w:val="1"/>
      <w:numFmt w:val="decimal"/>
      <w:lvlText w:val="%5."/>
      <w:lvlJc w:val="left"/>
      <w:pPr>
        <w:tabs>
          <w:tab w:val="num" w:pos="3600"/>
        </w:tabs>
        <w:ind w:left="3600" w:hanging="360"/>
      </w:pPr>
    </w:lvl>
    <w:lvl w:ilvl="5" w:tplc="F64EA848">
      <w:start w:val="1"/>
      <w:numFmt w:val="decimal"/>
      <w:lvlText w:val="%6."/>
      <w:lvlJc w:val="left"/>
      <w:pPr>
        <w:tabs>
          <w:tab w:val="num" w:pos="4320"/>
        </w:tabs>
        <w:ind w:left="4320" w:hanging="360"/>
      </w:pPr>
    </w:lvl>
    <w:lvl w:ilvl="6" w:tplc="84B0E790">
      <w:start w:val="1"/>
      <w:numFmt w:val="decimal"/>
      <w:lvlText w:val="%7."/>
      <w:lvlJc w:val="left"/>
      <w:pPr>
        <w:tabs>
          <w:tab w:val="num" w:pos="5040"/>
        </w:tabs>
        <w:ind w:left="5040" w:hanging="360"/>
      </w:pPr>
    </w:lvl>
    <w:lvl w:ilvl="7" w:tplc="08621900">
      <w:start w:val="1"/>
      <w:numFmt w:val="decimal"/>
      <w:lvlText w:val="%8."/>
      <w:lvlJc w:val="left"/>
      <w:pPr>
        <w:tabs>
          <w:tab w:val="num" w:pos="5760"/>
        </w:tabs>
        <w:ind w:left="5760" w:hanging="360"/>
      </w:pPr>
    </w:lvl>
    <w:lvl w:ilvl="8" w:tplc="52B2FD3E">
      <w:start w:val="1"/>
      <w:numFmt w:val="decimal"/>
      <w:lvlText w:val="%9."/>
      <w:lvlJc w:val="left"/>
      <w:pPr>
        <w:tabs>
          <w:tab w:val="num" w:pos="6480"/>
        </w:tabs>
        <w:ind w:left="6480" w:hanging="360"/>
      </w:pPr>
    </w:lvl>
  </w:abstractNum>
  <w:abstractNum w:abstractNumId="90" w15:restartNumberingAfterBreak="0">
    <w:nsid w:val="5A122E0C"/>
    <w:multiLevelType w:val="hybridMultilevel"/>
    <w:tmpl w:val="6E70204E"/>
    <w:lvl w:ilvl="0" w:tplc="1CDC9E72">
      <w:start w:val="20"/>
      <w:numFmt w:val="decimal"/>
      <w:lvlText w:val="%1"/>
      <w:lvlJc w:val="left"/>
      <w:pPr>
        <w:ind w:left="720" w:hanging="360"/>
      </w:pPr>
      <w:rPr>
        <w:rFonts w:hint="default"/>
      </w:rPr>
    </w:lvl>
    <w:lvl w:ilvl="1" w:tplc="22546E32" w:tentative="1">
      <w:start w:val="1"/>
      <w:numFmt w:val="lowerLetter"/>
      <w:lvlText w:val="%2."/>
      <w:lvlJc w:val="left"/>
      <w:pPr>
        <w:ind w:left="1440" w:hanging="360"/>
      </w:pPr>
    </w:lvl>
    <w:lvl w:ilvl="2" w:tplc="EDCAFFDC" w:tentative="1">
      <w:start w:val="1"/>
      <w:numFmt w:val="lowerRoman"/>
      <w:lvlText w:val="%3."/>
      <w:lvlJc w:val="right"/>
      <w:pPr>
        <w:ind w:left="2160" w:hanging="180"/>
      </w:pPr>
    </w:lvl>
    <w:lvl w:ilvl="3" w:tplc="3DF2D95E" w:tentative="1">
      <w:start w:val="1"/>
      <w:numFmt w:val="decimal"/>
      <w:lvlText w:val="%4."/>
      <w:lvlJc w:val="left"/>
      <w:pPr>
        <w:ind w:left="2880" w:hanging="360"/>
      </w:pPr>
    </w:lvl>
    <w:lvl w:ilvl="4" w:tplc="72DA9A22" w:tentative="1">
      <w:start w:val="1"/>
      <w:numFmt w:val="lowerLetter"/>
      <w:lvlText w:val="%5."/>
      <w:lvlJc w:val="left"/>
      <w:pPr>
        <w:ind w:left="3600" w:hanging="360"/>
      </w:pPr>
    </w:lvl>
    <w:lvl w:ilvl="5" w:tplc="AF365BA8" w:tentative="1">
      <w:start w:val="1"/>
      <w:numFmt w:val="lowerRoman"/>
      <w:lvlText w:val="%6."/>
      <w:lvlJc w:val="right"/>
      <w:pPr>
        <w:ind w:left="4320" w:hanging="180"/>
      </w:pPr>
    </w:lvl>
    <w:lvl w:ilvl="6" w:tplc="9B4E692A" w:tentative="1">
      <w:start w:val="1"/>
      <w:numFmt w:val="decimal"/>
      <w:lvlText w:val="%7."/>
      <w:lvlJc w:val="left"/>
      <w:pPr>
        <w:ind w:left="5040" w:hanging="360"/>
      </w:pPr>
    </w:lvl>
    <w:lvl w:ilvl="7" w:tplc="0C4E6924" w:tentative="1">
      <w:start w:val="1"/>
      <w:numFmt w:val="lowerLetter"/>
      <w:lvlText w:val="%8."/>
      <w:lvlJc w:val="left"/>
      <w:pPr>
        <w:ind w:left="5760" w:hanging="360"/>
      </w:pPr>
    </w:lvl>
    <w:lvl w:ilvl="8" w:tplc="01B83D8C" w:tentative="1">
      <w:start w:val="1"/>
      <w:numFmt w:val="lowerRoman"/>
      <w:lvlText w:val="%9."/>
      <w:lvlJc w:val="right"/>
      <w:pPr>
        <w:ind w:left="6480" w:hanging="180"/>
      </w:pPr>
    </w:lvl>
  </w:abstractNum>
  <w:abstractNum w:abstractNumId="91" w15:restartNumberingAfterBreak="0">
    <w:nsid w:val="5E1473BC"/>
    <w:multiLevelType w:val="hybridMultilevel"/>
    <w:tmpl w:val="FCE471E2"/>
    <w:lvl w:ilvl="0" w:tplc="AC40B81A">
      <w:start w:val="2"/>
      <w:numFmt w:val="bullet"/>
      <w:lvlText w:val="-"/>
      <w:lvlJc w:val="left"/>
      <w:pPr>
        <w:ind w:left="720" w:hanging="360"/>
      </w:pPr>
      <w:rPr>
        <w:rFonts w:ascii="Tele-GroteskNor" w:eastAsia="Calibri" w:hAnsi="Tele-GroteskNor"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5E872FA8"/>
    <w:multiLevelType w:val="hybridMultilevel"/>
    <w:tmpl w:val="0A328316"/>
    <w:lvl w:ilvl="0" w:tplc="040E0005">
      <w:start w:val="1"/>
      <w:numFmt w:val="bullet"/>
      <w:lvlText w:val=""/>
      <w:lvlJc w:val="left"/>
      <w:pPr>
        <w:tabs>
          <w:tab w:val="num" w:pos="761"/>
        </w:tabs>
        <w:ind w:left="761"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3" w15:restartNumberingAfterBreak="0">
    <w:nsid w:val="5F1C1192"/>
    <w:multiLevelType w:val="hybridMultilevel"/>
    <w:tmpl w:val="A3E2B122"/>
    <w:lvl w:ilvl="0" w:tplc="6834F618">
      <w:start w:val="1"/>
      <w:numFmt w:val="decimal"/>
      <w:lvlText w:val="%1."/>
      <w:lvlJc w:val="left"/>
      <w:pPr>
        <w:ind w:left="720" w:hanging="360"/>
      </w:pPr>
      <w:rPr>
        <w:rFonts w:hint="default"/>
      </w:rPr>
    </w:lvl>
    <w:lvl w:ilvl="1" w:tplc="7A94FE2E">
      <w:start w:val="1"/>
      <w:numFmt w:val="lowerLetter"/>
      <w:lvlText w:val="%2."/>
      <w:lvlJc w:val="left"/>
      <w:pPr>
        <w:ind w:left="1440" w:hanging="360"/>
      </w:pPr>
    </w:lvl>
    <w:lvl w:ilvl="2" w:tplc="AFCEF66C" w:tentative="1">
      <w:start w:val="1"/>
      <w:numFmt w:val="lowerRoman"/>
      <w:lvlText w:val="%3."/>
      <w:lvlJc w:val="right"/>
      <w:pPr>
        <w:ind w:left="2160" w:hanging="180"/>
      </w:pPr>
    </w:lvl>
    <w:lvl w:ilvl="3" w:tplc="57B8849E" w:tentative="1">
      <w:start w:val="1"/>
      <w:numFmt w:val="decimal"/>
      <w:lvlText w:val="%4."/>
      <w:lvlJc w:val="left"/>
      <w:pPr>
        <w:ind w:left="2880" w:hanging="360"/>
      </w:pPr>
    </w:lvl>
    <w:lvl w:ilvl="4" w:tplc="3198EEA8" w:tentative="1">
      <w:start w:val="1"/>
      <w:numFmt w:val="lowerLetter"/>
      <w:lvlText w:val="%5."/>
      <w:lvlJc w:val="left"/>
      <w:pPr>
        <w:ind w:left="3600" w:hanging="360"/>
      </w:pPr>
    </w:lvl>
    <w:lvl w:ilvl="5" w:tplc="3872D2A6" w:tentative="1">
      <w:start w:val="1"/>
      <w:numFmt w:val="lowerRoman"/>
      <w:lvlText w:val="%6."/>
      <w:lvlJc w:val="right"/>
      <w:pPr>
        <w:ind w:left="4320" w:hanging="180"/>
      </w:pPr>
    </w:lvl>
    <w:lvl w:ilvl="6" w:tplc="E9502CCE" w:tentative="1">
      <w:start w:val="1"/>
      <w:numFmt w:val="decimal"/>
      <w:lvlText w:val="%7."/>
      <w:lvlJc w:val="left"/>
      <w:pPr>
        <w:ind w:left="5040" w:hanging="360"/>
      </w:pPr>
    </w:lvl>
    <w:lvl w:ilvl="7" w:tplc="36ACC728" w:tentative="1">
      <w:start w:val="1"/>
      <w:numFmt w:val="lowerLetter"/>
      <w:lvlText w:val="%8."/>
      <w:lvlJc w:val="left"/>
      <w:pPr>
        <w:ind w:left="5760" w:hanging="360"/>
      </w:pPr>
    </w:lvl>
    <w:lvl w:ilvl="8" w:tplc="BD3880C0" w:tentative="1">
      <w:start w:val="1"/>
      <w:numFmt w:val="lowerRoman"/>
      <w:lvlText w:val="%9."/>
      <w:lvlJc w:val="right"/>
      <w:pPr>
        <w:ind w:left="6480" w:hanging="180"/>
      </w:pPr>
    </w:lvl>
  </w:abstractNum>
  <w:abstractNum w:abstractNumId="94" w15:restartNumberingAfterBreak="0">
    <w:nsid w:val="61722527"/>
    <w:multiLevelType w:val="hybridMultilevel"/>
    <w:tmpl w:val="E162E6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57F1009"/>
    <w:multiLevelType w:val="hybridMultilevel"/>
    <w:tmpl w:val="A3E2B122"/>
    <w:lvl w:ilvl="0" w:tplc="040E0019">
      <w:start w:val="1"/>
      <w:numFmt w:val="decimal"/>
      <w:lvlText w:val="%1."/>
      <w:lvlJc w:val="left"/>
      <w:pPr>
        <w:ind w:left="720" w:hanging="360"/>
      </w:pPr>
      <w:rPr>
        <w:rFonts w:hint="default"/>
      </w:rPr>
    </w:lvl>
    <w:lvl w:ilvl="1" w:tplc="0A3882F8">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96" w15:restartNumberingAfterBreak="0">
    <w:nsid w:val="65F23E71"/>
    <w:multiLevelType w:val="hybridMultilevel"/>
    <w:tmpl w:val="779295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68CE6915"/>
    <w:multiLevelType w:val="hybridMultilevel"/>
    <w:tmpl w:val="52B2F436"/>
    <w:lvl w:ilvl="0" w:tplc="6452FC7A">
      <w:start w:val="1"/>
      <w:numFmt w:val="bullet"/>
      <w:lvlText w:val="o"/>
      <w:lvlJc w:val="left"/>
      <w:pPr>
        <w:ind w:left="720" w:hanging="360"/>
      </w:pPr>
      <w:rPr>
        <w:rFonts w:ascii="Courier New" w:hAnsi="Courier New" w:cs="Courier New"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98" w15:restartNumberingAfterBreak="0">
    <w:nsid w:val="695D70CE"/>
    <w:multiLevelType w:val="hybridMultilevel"/>
    <w:tmpl w:val="B4CC69AA"/>
    <w:lvl w:ilvl="0" w:tplc="9236C946">
      <w:start w:val="1"/>
      <w:numFmt w:val="bullet"/>
      <w:lvlText w:val=""/>
      <w:lvlJc w:val="left"/>
      <w:pPr>
        <w:ind w:left="720" w:hanging="360"/>
      </w:pPr>
      <w:rPr>
        <w:rFonts w:ascii="Wingdings" w:hAnsi="Wingdings" w:hint="default"/>
        <w:color w:val="auto"/>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9" w15:restartNumberingAfterBreak="0">
    <w:nsid w:val="69762281"/>
    <w:multiLevelType w:val="hybridMultilevel"/>
    <w:tmpl w:val="EEDE693E"/>
    <w:lvl w:ilvl="0" w:tplc="588C8DDA">
      <w:start w:val="1"/>
      <w:numFmt w:val="bullet"/>
      <w:pStyle w:val="WFelsorolsdigit"/>
      <w:lvlText w:val=""/>
      <w:lvlJc w:val="left"/>
      <w:pPr>
        <w:ind w:left="1004" w:hanging="360"/>
      </w:pPr>
      <w:rPr>
        <w:rFonts w:ascii="Wingdings" w:hAnsi="Wingdings" w:hint="default"/>
        <w:sz w:val="20"/>
        <w:szCs w:val="20"/>
      </w:rPr>
    </w:lvl>
    <w:lvl w:ilvl="1" w:tplc="7D64C22E" w:tentative="1">
      <w:start w:val="1"/>
      <w:numFmt w:val="bullet"/>
      <w:lvlText w:val="o"/>
      <w:lvlJc w:val="left"/>
      <w:pPr>
        <w:ind w:left="1724" w:hanging="360"/>
      </w:pPr>
      <w:rPr>
        <w:rFonts w:ascii="Courier New" w:hAnsi="Courier New" w:cs="Courier New" w:hint="default"/>
      </w:rPr>
    </w:lvl>
    <w:lvl w:ilvl="2" w:tplc="DEF4D6DA" w:tentative="1">
      <w:start w:val="1"/>
      <w:numFmt w:val="bullet"/>
      <w:lvlText w:val=""/>
      <w:lvlJc w:val="left"/>
      <w:pPr>
        <w:ind w:left="2444" w:hanging="360"/>
      </w:pPr>
      <w:rPr>
        <w:rFonts w:ascii="Wingdings" w:hAnsi="Wingdings" w:hint="default"/>
      </w:rPr>
    </w:lvl>
    <w:lvl w:ilvl="3" w:tplc="EE54B516" w:tentative="1">
      <w:start w:val="1"/>
      <w:numFmt w:val="bullet"/>
      <w:lvlText w:val=""/>
      <w:lvlJc w:val="left"/>
      <w:pPr>
        <w:ind w:left="3164" w:hanging="360"/>
      </w:pPr>
      <w:rPr>
        <w:rFonts w:ascii="Symbol" w:hAnsi="Symbol" w:hint="default"/>
      </w:rPr>
    </w:lvl>
    <w:lvl w:ilvl="4" w:tplc="85CA3278" w:tentative="1">
      <w:start w:val="1"/>
      <w:numFmt w:val="bullet"/>
      <w:lvlText w:val="o"/>
      <w:lvlJc w:val="left"/>
      <w:pPr>
        <w:ind w:left="3884" w:hanging="360"/>
      </w:pPr>
      <w:rPr>
        <w:rFonts w:ascii="Courier New" w:hAnsi="Courier New" w:cs="Courier New" w:hint="default"/>
      </w:rPr>
    </w:lvl>
    <w:lvl w:ilvl="5" w:tplc="81CAB774" w:tentative="1">
      <w:start w:val="1"/>
      <w:numFmt w:val="bullet"/>
      <w:lvlText w:val=""/>
      <w:lvlJc w:val="left"/>
      <w:pPr>
        <w:ind w:left="4604" w:hanging="360"/>
      </w:pPr>
      <w:rPr>
        <w:rFonts w:ascii="Wingdings" w:hAnsi="Wingdings" w:hint="default"/>
      </w:rPr>
    </w:lvl>
    <w:lvl w:ilvl="6" w:tplc="74ECE534" w:tentative="1">
      <w:start w:val="1"/>
      <w:numFmt w:val="bullet"/>
      <w:lvlText w:val=""/>
      <w:lvlJc w:val="left"/>
      <w:pPr>
        <w:ind w:left="5324" w:hanging="360"/>
      </w:pPr>
      <w:rPr>
        <w:rFonts w:ascii="Symbol" w:hAnsi="Symbol" w:hint="default"/>
      </w:rPr>
    </w:lvl>
    <w:lvl w:ilvl="7" w:tplc="7C9E4BE2" w:tentative="1">
      <w:start w:val="1"/>
      <w:numFmt w:val="bullet"/>
      <w:lvlText w:val="o"/>
      <w:lvlJc w:val="left"/>
      <w:pPr>
        <w:ind w:left="6044" w:hanging="360"/>
      </w:pPr>
      <w:rPr>
        <w:rFonts w:ascii="Courier New" w:hAnsi="Courier New" w:cs="Courier New" w:hint="default"/>
      </w:rPr>
    </w:lvl>
    <w:lvl w:ilvl="8" w:tplc="A5DEE726" w:tentative="1">
      <w:start w:val="1"/>
      <w:numFmt w:val="bullet"/>
      <w:lvlText w:val=""/>
      <w:lvlJc w:val="left"/>
      <w:pPr>
        <w:ind w:left="6764" w:hanging="360"/>
      </w:pPr>
      <w:rPr>
        <w:rFonts w:ascii="Wingdings" w:hAnsi="Wingdings" w:hint="default"/>
      </w:rPr>
    </w:lvl>
  </w:abstractNum>
  <w:abstractNum w:abstractNumId="100" w15:restartNumberingAfterBreak="0">
    <w:nsid w:val="69C02B86"/>
    <w:multiLevelType w:val="hybridMultilevel"/>
    <w:tmpl w:val="BEAA36AC"/>
    <w:lvl w:ilvl="0" w:tplc="040E0003">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C635DC9"/>
    <w:multiLevelType w:val="multilevel"/>
    <w:tmpl w:val="89A60C1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2" w15:restartNumberingAfterBreak="0">
    <w:nsid w:val="6E50346E"/>
    <w:multiLevelType w:val="multilevel"/>
    <w:tmpl w:val="6172BA62"/>
    <w:lvl w:ilvl="0">
      <w:start w:val="2"/>
      <w:numFmt w:val="decimal"/>
      <w:lvlText w:val="%1."/>
      <w:lvlJc w:val="left"/>
      <w:pPr>
        <w:ind w:left="405" w:hanging="405"/>
      </w:pPr>
    </w:lvl>
    <w:lvl w:ilvl="1">
      <w:start w:val="6"/>
      <w:numFmt w:val="decimal"/>
      <w:lvlText w:val="%1.%2."/>
      <w:lvlJc w:val="left"/>
      <w:pPr>
        <w:ind w:left="405" w:hanging="405"/>
      </w:pPr>
    </w:lvl>
    <w:lvl w:ilvl="2">
      <w:start w:val="1"/>
      <w:numFmt w:val="decimal"/>
      <w:lvlText w:val="%1.%2.%3."/>
      <w:lvlJc w:val="left"/>
      <w:pPr>
        <w:ind w:left="720" w:hanging="720"/>
      </w:pPr>
      <w:rPr>
        <w:rFonts w:ascii="Tele-GroteskEEFet" w:hAnsi="Tele-GroteskEEFet"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3" w15:restartNumberingAfterBreak="0">
    <w:nsid w:val="6EBE40C8"/>
    <w:multiLevelType w:val="hybridMultilevel"/>
    <w:tmpl w:val="FDF8C4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72125CF7"/>
    <w:multiLevelType w:val="multilevel"/>
    <w:tmpl w:val="7B026266"/>
    <w:lvl w:ilvl="0">
      <w:start w:val="2"/>
      <w:numFmt w:val="decimal"/>
      <w:lvlText w:val="%1."/>
      <w:lvlJc w:val="left"/>
      <w:pPr>
        <w:ind w:left="405" w:hanging="405"/>
      </w:pPr>
    </w:lvl>
    <w:lvl w:ilvl="1">
      <w:start w:val="7"/>
      <w:numFmt w:val="decimal"/>
      <w:lvlText w:val="%1.%2."/>
      <w:lvlJc w:val="left"/>
      <w:pPr>
        <w:ind w:left="405" w:hanging="405"/>
      </w:pPr>
    </w:lvl>
    <w:lvl w:ilvl="2">
      <w:start w:val="1"/>
      <w:numFmt w:val="decimal"/>
      <w:lvlText w:val="%1.%2.%3."/>
      <w:lvlJc w:val="left"/>
      <w:pPr>
        <w:ind w:left="86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2C42791"/>
    <w:multiLevelType w:val="hybridMultilevel"/>
    <w:tmpl w:val="C59457FE"/>
    <w:lvl w:ilvl="0" w:tplc="8640AA46">
      <w:start w:val="1"/>
      <w:numFmt w:val="bullet"/>
      <w:lvlText w:val="·"/>
      <w:lvlJc w:val="left"/>
      <w:pPr>
        <w:ind w:left="720" w:hanging="360"/>
      </w:pPr>
      <w:rPr>
        <w:rFonts w:ascii="Tele-GroteskEENor" w:hAnsi="Tele-GroteskEENor"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06" w15:restartNumberingAfterBreak="0">
    <w:nsid w:val="737D5595"/>
    <w:multiLevelType w:val="multilevel"/>
    <w:tmpl w:val="15C69418"/>
    <w:lvl w:ilvl="0">
      <w:start w:val="1"/>
      <w:numFmt w:val="bullet"/>
      <w:lvlText w:val=""/>
      <w:lvlJc w:val="left"/>
      <w:pPr>
        <w:tabs>
          <w:tab w:val="num" w:pos="360"/>
        </w:tabs>
        <w:ind w:left="340" w:hanging="34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3CE732E"/>
    <w:multiLevelType w:val="hybridMultilevel"/>
    <w:tmpl w:val="869A4BCE"/>
    <w:lvl w:ilvl="0" w:tplc="D3B8D550">
      <w:start w:val="1"/>
      <w:numFmt w:val="decimal"/>
      <w:lvlText w:val="4.%1."/>
      <w:lvlJc w:val="left"/>
      <w:pPr>
        <w:ind w:left="1800" w:hanging="360"/>
      </w:pPr>
      <w:rPr>
        <w:rFonts w:ascii="Tele-GroteskEEFet" w:hAnsi="Tele-GroteskEEFet" w:hint="default"/>
        <w:b w:val="0"/>
        <w:sz w:val="24"/>
        <w:szCs w:val="24"/>
      </w:rPr>
    </w:lvl>
    <w:lvl w:ilvl="1" w:tplc="0E205766">
      <w:start w:val="1"/>
      <w:numFmt w:val="decimal"/>
      <w:lvlText w:val="%2."/>
      <w:lvlJc w:val="left"/>
      <w:pPr>
        <w:tabs>
          <w:tab w:val="num" w:pos="1440"/>
        </w:tabs>
        <w:ind w:left="1440" w:hanging="360"/>
      </w:pPr>
    </w:lvl>
    <w:lvl w:ilvl="2" w:tplc="6A243FD4">
      <w:start w:val="1"/>
      <w:numFmt w:val="decimal"/>
      <w:lvlText w:val="%3."/>
      <w:lvlJc w:val="left"/>
      <w:pPr>
        <w:tabs>
          <w:tab w:val="num" w:pos="2160"/>
        </w:tabs>
        <w:ind w:left="2160" w:hanging="360"/>
      </w:pPr>
    </w:lvl>
    <w:lvl w:ilvl="3" w:tplc="3B941D5E">
      <w:start w:val="1"/>
      <w:numFmt w:val="decimal"/>
      <w:lvlText w:val="%4."/>
      <w:lvlJc w:val="left"/>
      <w:pPr>
        <w:tabs>
          <w:tab w:val="num" w:pos="2880"/>
        </w:tabs>
        <w:ind w:left="2880" w:hanging="360"/>
      </w:pPr>
    </w:lvl>
    <w:lvl w:ilvl="4" w:tplc="0D409A6E">
      <w:start w:val="1"/>
      <w:numFmt w:val="decimal"/>
      <w:lvlText w:val="%5."/>
      <w:lvlJc w:val="left"/>
      <w:pPr>
        <w:tabs>
          <w:tab w:val="num" w:pos="3600"/>
        </w:tabs>
        <w:ind w:left="3600" w:hanging="360"/>
      </w:pPr>
    </w:lvl>
    <w:lvl w:ilvl="5" w:tplc="E5660366">
      <w:start w:val="1"/>
      <w:numFmt w:val="decimal"/>
      <w:lvlText w:val="%6."/>
      <w:lvlJc w:val="left"/>
      <w:pPr>
        <w:tabs>
          <w:tab w:val="num" w:pos="4320"/>
        </w:tabs>
        <w:ind w:left="4320" w:hanging="360"/>
      </w:pPr>
    </w:lvl>
    <w:lvl w:ilvl="6" w:tplc="C5700830">
      <w:start w:val="1"/>
      <w:numFmt w:val="decimal"/>
      <w:lvlText w:val="%7."/>
      <w:lvlJc w:val="left"/>
      <w:pPr>
        <w:tabs>
          <w:tab w:val="num" w:pos="5040"/>
        </w:tabs>
        <w:ind w:left="5040" w:hanging="360"/>
      </w:pPr>
    </w:lvl>
    <w:lvl w:ilvl="7" w:tplc="5D68CABA">
      <w:start w:val="1"/>
      <w:numFmt w:val="decimal"/>
      <w:lvlText w:val="%8."/>
      <w:lvlJc w:val="left"/>
      <w:pPr>
        <w:tabs>
          <w:tab w:val="num" w:pos="5760"/>
        </w:tabs>
        <w:ind w:left="5760" w:hanging="360"/>
      </w:pPr>
    </w:lvl>
    <w:lvl w:ilvl="8" w:tplc="CEBA6602">
      <w:start w:val="1"/>
      <w:numFmt w:val="decimal"/>
      <w:lvlText w:val="%9."/>
      <w:lvlJc w:val="left"/>
      <w:pPr>
        <w:tabs>
          <w:tab w:val="num" w:pos="6480"/>
        </w:tabs>
        <w:ind w:left="6480" w:hanging="360"/>
      </w:pPr>
    </w:lvl>
  </w:abstractNum>
  <w:abstractNum w:abstractNumId="108" w15:restartNumberingAfterBreak="0">
    <w:nsid w:val="73F84793"/>
    <w:multiLevelType w:val="multilevel"/>
    <w:tmpl w:val="0B9CCD5E"/>
    <w:lvl w:ilvl="0">
      <w:start w:val="6"/>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5557F89"/>
    <w:multiLevelType w:val="hybridMultilevel"/>
    <w:tmpl w:val="726C219C"/>
    <w:lvl w:ilvl="0" w:tplc="F968A43E">
      <w:start w:val="1"/>
      <w:numFmt w:val="decimal"/>
      <w:lvlText w:val="%1)"/>
      <w:lvlJc w:val="left"/>
      <w:pPr>
        <w:ind w:left="720" w:hanging="360"/>
      </w:pPr>
      <w:rPr>
        <w:rFonts w:hint="default"/>
      </w:rPr>
    </w:lvl>
    <w:lvl w:ilvl="1" w:tplc="86EA21E4" w:tentative="1">
      <w:start w:val="1"/>
      <w:numFmt w:val="lowerLetter"/>
      <w:lvlText w:val="%2."/>
      <w:lvlJc w:val="left"/>
      <w:pPr>
        <w:ind w:left="1440" w:hanging="360"/>
      </w:pPr>
    </w:lvl>
    <w:lvl w:ilvl="2" w:tplc="72A462FE" w:tentative="1">
      <w:start w:val="1"/>
      <w:numFmt w:val="lowerRoman"/>
      <w:lvlText w:val="%3."/>
      <w:lvlJc w:val="right"/>
      <w:pPr>
        <w:ind w:left="2160" w:hanging="180"/>
      </w:pPr>
    </w:lvl>
    <w:lvl w:ilvl="3" w:tplc="2818A34A" w:tentative="1">
      <w:start w:val="1"/>
      <w:numFmt w:val="decimal"/>
      <w:lvlText w:val="%4."/>
      <w:lvlJc w:val="left"/>
      <w:pPr>
        <w:ind w:left="2880" w:hanging="360"/>
      </w:pPr>
    </w:lvl>
    <w:lvl w:ilvl="4" w:tplc="D1204B94" w:tentative="1">
      <w:start w:val="1"/>
      <w:numFmt w:val="lowerLetter"/>
      <w:lvlText w:val="%5."/>
      <w:lvlJc w:val="left"/>
      <w:pPr>
        <w:ind w:left="3600" w:hanging="360"/>
      </w:pPr>
    </w:lvl>
    <w:lvl w:ilvl="5" w:tplc="CCC664E2" w:tentative="1">
      <w:start w:val="1"/>
      <w:numFmt w:val="lowerRoman"/>
      <w:lvlText w:val="%6."/>
      <w:lvlJc w:val="right"/>
      <w:pPr>
        <w:ind w:left="4320" w:hanging="180"/>
      </w:pPr>
    </w:lvl>
    <w:lvl w:ilvl="6" w:tplc="CCB60B2E" w:tentative="1">
      <w:start w:val="1"/>
      <w:numFmt w:val="decimal"/>
      <w:lvlText w:val="%7."/>
      <w:lvlJc w:val="left"/>
      <w:pPr>
        <w:ind w:left="5040" w:hanging="360"/>
      </w:pPr>
    </w:lvl>
    <w:lvl w:ilvl="7" w:tplc="21401ADC" w:tentative="1">
      <w:start w:val="1"/>
      <w:numFmt w:val="lowerLetter"/>
      <w:lvlText w:val="%8."/>
      <w:lvlJc w:val="left"/>
      <w:pPr>
        <w:ind w:left="5760" w:hanging="360"/>
      </w:pPr>
    </w:lvl>
    <w:lvl w:ilvl="8" w:tplc="BF0811B6" w:tentative="1">
      <w:start w:val="1"/>
      <w:numFmt w:val="lowerRoman"/>
      <w:lvlText w:val="%9."/>
      <w:lvlJc w:val="right"/>
      <w:pPr>
        <w:ind w:left="6480" w:hanging="180"/>
      </w:pPr>
    </w:lvl>
  </w:abstractNum>
  <w:abstractNum w:abstractNumId="110" w15:restartNumberingAfterBreak="0">
    <w:nsid w:val="755F1471"/>
    <w:multiLevelType w:val="hybridMultilevel"/>
    <w:tmpl w:val="E56A8F76"/>
    <w:lvl w:ilvl="0" w:tplc="AC40B81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762E207F"/>
    <w:multiLevelType w:val="hybridMultilevel"/>
    <w:tmpl w:val="9D8EC1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6CB2B68"/>
    <w:multiLevelType w:val="hybridMultilevel"/>
    <w:tmpl w:val="5AC25BE6"/>
    <w:lvl w:ilvl="0" w:tplc="DB12FB74">
      <w:start w:val="1"/>
      <w:numFmt w:val="bullet"/>
      <w:lvlText w:val=""/>
      <w:lvlJc w:val="left"/>
      <w:pPr>
        <w:ind w:left="720" w:hanging="360"/>
      </w:pPr>
      <w:rPr>
        <w:rFonts w:ascii="Symbol" w:hAnsi="Symbol" w:hint="default"/>
      </w:rPr>
    </w:lvl>
    <w:lvl w:ilvl="1" w:tplc="1A5ED170">
      <w:start w:val="1"/>
      <w:numFmt w:val="bullet"/>
      <w:lvlText w:val="o"/>
      <w:lvlJc w:val="left"/>
      <w:pPr>
        <w:ind w:left="1440" w:hanging="360"/>
      </w:pPr>
      <w:rPr>
        <w:rFonts w:ascii="Courier New" w:hAnsi="Courier New" w:cs="Courier New" w:hint="default"/>
      </w:rPr>
    </w:lvl>
    <w:lvl w:ilvl="2" w:tplc="65DC4476" w:tentative="1">
      <w:start w:val="1"/>
      <w:numFmt w:val="bullet"/>
      <w:lvlText w:val=""/>
      <w:lvlJc w:val="left"/>
      <w:pPr>
        <w:ind w:left="2160" w:hanging="360"/>
      </w:pPr>
      <w:rPr>
        <w:rFonts w:ascii="Wingdings" w:hAnsi="Wingdings" w:hint="default"/>
      </w:rPr>
    </w:lvl>
    <w:lvl w:ilvl="3" w:tplc="D4BCC214" w:tentative="1">
      <w:start w:val="1"/>
      <w:numFmt w:val="bullet"/>
      <w:lvlText w:val=""/>
      <w:lvlJc w:val="left"/>
      <w:pPr>
        <w:ind w:left="2880" w:hanging="360"/>
      </w:pPr>
      <w:rPr>
        <w:rFonts w:ascii="Symbol" w:hAnsi="Symbol" w:hint="default"/>
      </w:rPr>
    </w:lvl>
    <w:lvl w:ilvl="4" w:tplc="2724E20E" w:tentative="1">
      <w:start w:val="1"/>
      <w:numFmt w:val="bullet"/>
      <w:lvlText w:val="o"/>
      <w:lvlJc w:val="left"/>
      <w:pPr>
        <w:ind w:left="3600" w:hanging="360"/>
      </w:pPr>
      <w:rPr>
        <w:rFonts w:ascii="Courier New" w:hAnsi="Courier New" w:cs="Courier New" w:hint="default"/>
      </w:rPr>
    </w:lvl>
    <w:lvl w:ilvl="5" w:tplc="D2C8F644" w:tentative="1">
      <w:start w:val="1"/>
      <w:numFmt w:val="bullet"/>
      <w:lvlText w:val=""/>
      <w:lvlJc w:val="left"/>
      <w:pPr>
        <w:ind w:left="4320" w:hanging="360"/>
      </w:pPr>
      <w:rPr>
        <w:rFonts w:ascii="Wingdings" w:hAnsi="Wingdings" w:hint="default"/>
      </w:rPr>
    </w:lvl>
    <w:lvl w:ilvl="6" w:tplc="4072E8DA" w:tentative="1">
      <w:start w:val="1"/>
      <w:numFmt w:val="bullet"/>
      <w:lvlText w:val=""/>
      <w:lvlJc w:val="left"/>
      <w:pPr>
        <w:ind w:left="5040" w:hanging="360"/>
      </w:pPr>
      <w:rPr>
        <w:rFonts w:ascii="Symbol" w:hAnsi="Symbol" w:hint="default"/>
      </w:rPr>
    </w:lvl>
    <w:lvl w:ilvl="7" w:tplc="78D647FC" w:tentative="1">
      <w:start w:val="1"/>
      <w:numFmt w:val="bullet"/>
      <w:lvlText w:val="o"/>
      <w:lvlJc w:val="left"/>
      <w:pPr>
        <w:ind w:left="5760" w:hanging="360"/>
      </w:pPr>
      <w:rPr>
        <w:rFonts w:ascii="Courier New" w:hAnsi="Courier New" w:cs="Courier New" w:hint="default"/>
      </w:rPr>
    </w:lvl>
    <w:lvl w:ilvl="8" w:tplc="EDDE13B6" w:tentative="1">
      <w:start w:val="1"/>
      <w:numFmt w:val="bullet"/>
      <w:lvlText w:val=""/>
      <w:lvlJc w:val="left"/>
      <w:pPr>
        <w:ind w:left="6480" w:hanging="360"/>
      </w:pPr>
      <w:rPr>
        <w:rFonts w:ascii="Wingdings" w:hAnsi="Wingdings" w:hint="default"/>
      </w:rPr>
    </w:lvl>
  </w:abstractNum>
  <w:abstractNum w:abstractNumId="113" w15:restartNumberingAfterBreak="0">
    <w:nsid w:val="76D93935"/>
    <w:multiLevelType w:val="multilevel"/>
    <w:tmpl w:val="EBB4E94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4" w15:restartNumberingAfterBreak="0">
    <w:nsid w:val="77526085"/>
    <w:multiLevelType w:val="hybridMultilevel"/>
    <w:tmpl w:val="9CF00B1C"/>
    <w:lvl w:ilvl="0" w:tplc="CEAC5A78">
      <w:start w:val="1"/>
      <w:numFmt w:val="bullet"/>
      <w:lvlText w:val=""/>
      <w:lvlJc w:val="left"/>
      <w:pPr>
        <w:ind w:left="720" w:hanging="360"/>
      </w:pPr>
      <w:rPr>
        <w:rFonts w:ascii="Wingdings" w:hAnsi="Wingdings" w:hint="default"/>
      </w:rPr>
    </w:lvl>
    <w:lvl w:ilvl="1" w:tplc="1E4CC748">
      <w:start w:val="1"/>
      <w:numFmt w:val="decimal"/>
      <w:lvlText w:val="%2."/>
      <w:lvlJc w:val="left"/>
      <w:pPr>
        <w:tabs>
          <w:tab w:val="num" w:pos="1440"/>
        </w:tabs>
        <w:ind w:left="1440" w:hanging="360"/>
      </w:pPr>
    </w:lvl>
    <w:lvl w:ilvl="2" w:tplc="AFE69766">
      <w:start w:val="1"/>
      <w:numFmt w:val="decimal"/>
      <w:lvlText w:val="%3."/>
      <w:lvlJc w:val="left"/>
      <w:pPr>
        <w:tabs>
          <w:tab w:val="num" w:pos="2160"/>
        </w:tabs>
        <w:ind w:left="2160" w:hanging="360"/>
      </w:pPr>
    </w:lvl>
    <w:lvl w:ilvl="3" w:tplc="B198ADA6">
      <w:start w:val="1"/>
      <w:numFmt w:val="decimal"/>
      <w:lvlText w:val="%4."/>
      <w:lvlJc w:val="left"/>
      <w:pPr>
        <w:tabs>
          <w:tab w:val="num" w:pos="2880"/>
        </w:tabs>
        <w:ind w:left="2880" w:hanging="360"/>
      </w:pPr>
    </w:lvl>
    <w:lvl w:ilvl="4" w:tplc="657484EA">
      <w:start w:val="1"/>
      <w:numFmt w:val="decimal"/>
      <w:lvlText w:val="%5."/>
      <w:lvlJc w:val="left"/>
      <w:pPr>
        <w:tabs>
          <w:tab w:val="num" w:pos="3600"/>
        </w:tabs>
        <w:ind w:left="3600" w:hanging="360"/>
      </w:pPr>
    </w:lvl>
    <w:lvl w:ilvl="5" w:tplc="73341A5E">
      <w:start w:val="1"/>
      <w:numFmt w:val="decimal"/>
      <w:lvlText w:val="%6."/>
      <w:lvlJc w:val="left"/>
      <w:pPr>
        <w:tabs>
          <w:tab w:val="num" w:pos="4320"/>
        </w:tabs>
        <w:ind w:left="4320" w:hanging="360"/>
      </w:pPr>
    </w:lvl>
    <w:lvl w:ilvl="6" w:tplc="C6F2C00C">
      <w:start w:val="1"/>
      <w:numFmt w:val="decimal"/>
      <w:lvlText w:val="%7."/>
      <w:lvlJc w:val="left"/>
      <w:pPr>
        <w:tabs>
          <w:tab w:val="num" w:pos="5040"/>
        </w:tabs>
        <w:ind w:left="5040" w:hanging="360"/>
      </w:pPr>
    </w:lvl>
    <w:lvl w:ilvl="7" w:tplc="2A00CFD0">
      <w:start w:val="1"/>
      <w:numFmt w:val="decimal"/>
      <w:lvlText w:val="%8."/>
      <w:lvlJc w:val="left"/>
      <w:pPr>
        <w:tabs>
          <w:tab w:val="num" w:pos="5760"/>
        </w:tabs>
        <w:ind w:left="5760" w:hanging="360"/>
      </w:pPr>
    </w:lvl>
    <w:lvl w:ilvl="8" w:tplc="09902AF0">
      <w:start w:val="1"/>
      <w:numFmt w:val="decimal"/>
      <w:lvlText w:val="%9."/>
      <w:lvlJc w:val="left"/>
      <w:pPr>
        <w:tabs>
          <w:tab w:val="num" w:pos="6480"/>
        </w:tabs>
        <w:ind w:left="6480" w:hanging="360"/>
      </w:pPr>
    </w:lvl>
  </w:abstractNum>
  <w:abstractNum w:abstractNumId="115" w15:restartNumberingAfterBreak="0">
    <w:nsid w:val="77526120"/>
    <w:multiLevelType w:val="hybridMultilevel"/>
    <w:tmpl w:val="93129A76"/>
    <w:lvl w:ilvl="0" w:tplc="040E0011">
      <w:start w:val="2"/>
      <w:numFmt w:val="bullet"/>
      <w:lvlText w:val="-"/>
      <w:lvlJc w:val="left"/>
      <w:pPr>
        <w:ind w:left="720" w:hanging="360"/>
      </w:pPr>
      <w:rPr>
        <w:rFonts w:ascii="Tele-GroteskNor" w:eastAsia="Calibri" w:hAnsi="Tele-GroteskNor" w:cs="Times New Roman" w:hint="default"/>
      </w:rPr>
    </w:lvl>
    <w:lvl w:ilvl="1" w:tplc="040E0019">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16" w15:restartNumberingAfterBreak="0">
    <w:nsid w:val="77B64DC5"/>
    <w:multiLevelType w:val="hybridMultilevel"/>
    <w:tmpl w:val="2F6EF9D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7" w15:restartNumberingAfterBreak="0">
    <w:nsid w:val="782D3304"/>
    <w:multiLevelType w:val="hybridMultilevel"/>
    <w:tmpl w:val="18388810"/>
    <w:lvl w:ilvl="0" w:tplc="040E0001">
      <w:start w:val="1"/>
      <w:numFmt w:val="decimal"/>
      <w:lvlText w:val="3.%1."/>
      <w:lvlJc w:val="left"/>
      <w:pPr>
        <w:ind w:left="1800" w:hanging="360"/>
      </w:pPr>
      <w:rPr>
        <w:rFonts w:ascii="Tele-GroteskEEFet" w:hAnsi="Tele-GroteskEEFet" w:hint="default"/>
        <w:b w:val="0"/>
        <w:sz w:val="24"/>
        <w:szCs w:val="24"/>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18" w15:restartNumberingAfterBreak="0">
    <w:nsid w:val="7A8472FB"/>
    <w:multiLevelType w:val="multilevel"/>
    <w:tmpl w:val="C97C2E72"/>
    <w:lvl w:ilvl="0">
      <w:start w:val="6"/>
      <w:numFmt w:val="decimal"/>
      <w:lvlText w:val="%1."/>
      <w:lvlJc w:val="left"/>
      <w:pPr>
        <w:ind w:left="360" w:hanging="360"/>
      </w:pPr>
      <w:rPr>
        <w:rFonts w:hint="default"/>
      </w:rPr>
    </w:lvl>
    <w:lvl w:ilvl="1">
      <w:start w:val="3"/>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19" w15:restartNumberingAfterBreak="0">
    <w:nsid w:val="7C691A32"/>
    <w:multiLevelType w:val="hybridMultilevel"/>
    <w:tmpl w:val="74E27238"/>
    <w:lvl w:ilvl="0" w:tplc="2FE4A988">
      <w:start w:val="1"/>
      <w:numFmt w:val="decimal"/>
      <w:pStyle w:val="CMSANHeading3"/>
      <w:lvlText w:val="9.%1.1"/>
      <w:lvlJc w:val="left"/>
      <w:pPr>
        <w:ind w:left="720" w:hanging="360"/>
      </w:pPr>
      <w:rPr>
        <w:rFonts w:ascii="Arial" w:hAnsi="Arial" w:cs="Arial"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73E6AE0C">
      <w:start w:val="1"/>
      <w:numFmt w:val="decimal"/>
      <w:lvlText w:val="%2."/>
      <w:lvlJc w:val="left"/>
      <w:pPr>
        <w:tabs>
          <w:tab w:val="num" w:pos="1440"/>
        </w:tabs>
        <w:ind w:left="1440" w:hanging="360"/>
      </w:pPr>
    </w:lvl>
    <w:lvl w:ilvl="2" w:tplc="B7E8D226">
      <w:start w:val="1"/>
      <w:numFmt w:val="decimal"/>
      <w:lvlText w:val="%3."/>
      <w:lvlJc w:val="left"/>
      <w:pPr>
        <w:tabs>
          <w:tab w:val="num" w:pos="2160"/>
        </w:tabs>
        <w:ind w:left="2160" w:hanging="360"/>
      </w:pPr>
    </w:lvl>
    <w:lvl w:ilvl="3" w:tplc="8766B7E4">
      <w:start w:val="1"/>
      <w:numFmt w:val="decimal"/>
      <w:lvlText w:val="%4."/>
      <w:lvlJc w:val="left"/>
      <w:pPr>
        <w:tabs>
          <w:tab w:val="num" w:pos="2880"/>
        </w:tabs>
        <w:ind w:left="2880" w:hanging="360"/>
      </w:pPr>
    </w:lvl>
    <w:lvl w:ilvl="4" w:tplc="5052E792">
      <w:start w:val="1"/>
      <w:numFmt w:val="decimal"/>
      <w:lvlText w:val="%5."/>
      <w:lvlJc w:val="left"/>
      <w:pPr>
        <w:tabs>
          <w:tab w:val="num" w:pos="3600"/>
        </w:tabs>
        <w:ind w:left="3600" w:hanging="360"/>
      </w:pPr>
    </w:lvl>
    <w:lvl w:ilvl="5" w:tplc="4FCA7330">
      <w:start w:val="1"/>
      <w:numFmt w:val="decimal"/>
      <w:lvlText w:val="%6."/>
      <w:lvlJc w:val="left"/>
      <w:pPr>
        <w:tabs>
          <w:tab w:val="num" w:pos="4320"/>
        </w:tabs>
        <w:ind w:left="4320" w:hanging="360"/>
      </w:pPr>
    </w:lvl>
    <w:lvl w:ilvl="6" w:tplc="99F27246">
      <w:start w:val="1"/>
      <w:numFmt w:val="decimal"/>
      <w:lvlText w:val="%7."/>
      <w:lvlJc w:val="left"/>
      <w:pPr>
        <w:tabs>
          <w:tab w:val="num" w:pos="5040"/>
        </w:tabs>
        <w:ind w:left="5040" w:hanging="360"/>
      </w:pPr>
    </w:lvl>
    <w:lvl w:ilvl="7" w:tplc="4586B746">
      <w:start w:val="1"/>
      <w:numFmt w:val="decimal"/>
      <w:lvlText w:val="%8."/>
      <w:lvlJc w:val="left"/>
      <w:pPr>
        <w:tabs>
          <w:tab w:val="num" w:pos="5760"/>
        </w:tabs>
        <w:ind w:left="5760" w:hanging="360"/>
      </w:pPr>
    </w:lvl>
    <w:lvl w:ilvl="8" w:tplc="7FD2037E">
      <w:start w:val="1"/>
      <w:numFmt w:val="decimal"/>
      <w:lvlText w:val="%9."/>
      <w:lvlJc w:val="left"/>
      <w:pPr>
        <w:tabs>
          <w:tab w:val="num" w:pos="6480"/>
        </w:tabs>
        <w:ind w:left="6480" w:hanging="360"/>
      </w:pPr>
    </w:lvl>
  </w:abstractNum>
  <w:abstractNum w:abstractNumId="120" w15:restartNumberingAfterBreak="0">
    <w:nsid w:val="7F4F5839"/>
    <w:multiLevelType w:val="multilevel"/>
    <w:tmpl w:val="8820D4F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59"/>
  </w:num>
  <w:num w:numId="2">
    <w:abstractNumId w:val="15"/>
  </w:num>
  <w:num w:numId="3">
    <w:abstractNumId w:val="110"/>
  </w:num>
  <w:num w:numId="4">
    <w:abstractNumId w:val="65"/>
  </w:num>
  <w:num w:numId="5">
    <w:abstractNumId w:val="112"/>
  </w:num>
  <w:num w:numId="6">
    <w:abstractNumId w:val="90"/>
  </w:num>
  <w:num w:numId="7">
    <w:abstractNumId w:val="79"/>
  </w:num>
  <w:num w:numId="8">
    <w:abstractNumId w:val="64"/>
  </w:num>
  <w:num w:numId="9">
    <w:abstractNumId w:val="82"/>
  </w:num>
  <w:num w:numId="10">
    <w:abstractNumId w:val="16"/>
  </w:num>
  <w:num w:numId="11">
    <w:abstractNumId w:val="57"/>
  </w:num>
  <w:num w:numId="12">
    <w:abstractNumId w:val="13"/>
  </w:num>
  <w:num w:numId="13">
    <w:abstractNumId w:val="46"/>
  </w:num>
  <w:num w:numId="14">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3"/>
  </w:num>
  <w:num w:numId="17">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5"/>
  </w:num>
  <w:num w:numId="47">
    <w:abstractNumId w:val="4"/>
    <w:lvlOverride w:ilvl="0">
      <w:startOverride w:val="1"/>
    </w:lvlOverride>
  </w:num>
  <w:num w:numId="48">
    <w:abstractNumId w:val="3"/>
    <w:lvlOverride w:ilvl="0">
      <w:startOverride w:val="1"/>
    </w:lvlOverride>
  </w:num>
  <w:num w:numId="49">
    <w:abstractNumId w:val="2"/>
    <w:lvlOverride w:ilvl="0">
      <w:startOverride w:val="1"/>
    </w:lvlOverride>
  </w:num>
  <w:num w:numId="50">
    <w:abstractNumId w:val="1"/>
    <w:lvlOverride w:ilvl="0">
      <w:startOverride w:val="1"/>
    </w:lvlOverride>
  </w:num>
  <w:num w:numId="51">
    <w:abstractNumId w:val="48"/>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3">
    <w:abstractNumId w:val="42"/>
  </w:num>
  <w:num w:numId="54">
    <w:abstractNumId w:val="26"/>
  </w:num>
  <w:num w:numId="5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num>
  <w:num w:numId="59">
    <w:abstractNumId w:val="30"/>
  </w:num>
  <w:num w:numId="6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61">
    <w:abstractNumId w:val="70"/>
  </w:num>
  <w:num w:numId="62">
    <w:abstractNumId w:val="83"/>
  </w:num>
  <w:num w:numId="63">
    <w:abstractNumId w:val="40"/>
  </w:num>
  <w:num w:numId="64">
    <w:abstractNumId w:val="31"/>
  </w:num>
  <w:num w:numId="65">
    <w:abstractNumId w:val="58"/>
  </w:num>
  <w:num w:numId="6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0"/>
  </w:num>
  <w:num w:numId="68">
    <w:abstractNumId w:val="99"/>
  </w:num>
  <w:num w:numId="69">
    <w:abstractNumId w:val="60"/>
  </w:num>
  <w:num w:numId="70">
    <w:abstractNumId w:val="106"/>
  </w:num>
  <w:num w:numId="71">
    <w:abstractNumId w:val="85"/>
  </w:num>
  <w:num w:numId="72">
    <w:abstractNumId w:val="105"/>
  </w:num>
  <w:num w:numId="73">
    <w:abstractNumId w:val="12"/>
  </w:num>
  <w:num w:numId="74">
    <w:abstractNumId w:val="47"/>
  </w:num>
  <w:num w:numId="75">
    <w:abstractNumId w:val="76"/>
  </w:num>
  <w:num w:numId="76">
    <w:abstractNumId w:val="95"/>
  </w:num>
  <w:num w:numId="77">
    <w:abstractNumId w:val="45"/>
  </w:num>
  <w:num w:numId="78">
    <w:abstractNumId w:val="55"/>
  </w:num>
  <w:num w:numId="79">
    <w:abstractNumId w:val="93"/>
  </w:num>
  <w:num w:numId="80">
    <w:abstractNumId w:val="21"/>
  </w:num>
  <w:num w:numId="81">
    <w:abstractNumId w:val="101"/>
  </w:num>
  <w:num w:numId="82">
    <w:abstractNumId w:val="91"/>
  </w:num>
  <w:num w:numId="83">
    <w:abstractNumId w:val="115"/>
  </w:num>
  <w:num w:numId="84">
    <w:abstractNumId w:val="120"/>
  </w:num>
  <w:num w:numId="85">
    <w:abstractNumId w:val="20"/>
  </w:num>
  <w:num w:numId="86">
    <w:abstractNumId w:val="67"/>
  </w:num>
  <w:num w:numId="87">
    <w:abstractNumId w:val="11"/>
  </w:num>
  <w:num w:numId="88">
    <w:abstractNumId w:val="53"/>
  </w:num>
  <w:num w:numId="89">
    <w:abstractNumId w:val="9"/>
  </w:num>
  <w:num w:numId="90">
    <w:abstractNumId w:val="62"/>
  </w:num>
  <w:num w:numId="91">
    <w:abstractNumId w:val="63"/>
  </w:num>
  <w:num w:numId="92">
    <w:abstractNumId w:val="97"/>
  </w:num>
  <w:num w:numId="93">
    <w:abstractNumId w:val="73"/>
  </w:num>
  <w:num w:numId="94">
    <w:abstractNumId w:val="109"/>
  </w:num>
  <w:num w:numId="95">
    <w:abstractNumId w:val="52"/>
  </w:num>
  <w:num w:numId="96">
    <w:abstractNumId w:val="24"/>
  </w:num>
  <w:num w:numId="97">
    <w:abstractNumId w:val="118"/>
  </w:num>
  <w:num w:numId="98">
    <w:abstractNumId w:val="108"/>
  </w:num>
  <w:num w:numId="99">
    <w:abstractNumId w:val="81"/>
  </w:num>
  <w:num w:numId="100">
    <w:abstractNumId w:val="68"/>
  </w:num>
  <w:num w:numId="101">
    <w:abstractNumId w:val="39"/>
  </w:num>
  <w:num w:numId="102">
    <w:abstractNumId w:val="4"/>
  </w:num>
  <w:num w:numId="103">
    <w:abstractNumId w:val="3"/>
  </w:num>
  <w:num w:numId="104">
    <w:abstractNumId w:val="2"/>
  </w:num>
  <w:num w:numId="105">
    <w:abstractNumId w:val="1"/>
  </w:num>
  <w:num w:numId="106">
    <w:abstractNumId w:val="41"/>
  </w:num>
  <w:num w:numId="107">
    <w:abstractNumId w:val="100"/>
  </w:num>
  <w:num w:numId="108">
    <w:abstractNumId w:val="18"/>
  </w:num>
  <w:num w:numId="109">
    <w:abstractNumId w:val="7"/>
    <w:lvlOverride w:ilvl="0">
      <w:lvl w:ilvl="0">
        <w:start w:val="11"/>
        <w:numFmt w:val="bullet"/>
        <w:pStyle w:val="rcmsor3"/>
        <w:lvlText w:val="–"/>
        <w:legacy w:legacy="1" w:legacySpace="0" w:legacyIndent="785"/>
        <w:lvlJc w:val="left"/>
        <w:pPr>
          <w:ind w:left="1210" w:hanging="785"/>
        </w:pPr>
      </w:lvl>
    </w:lvlOverride>
  </w:num>
  <w:num w:numId="110">
    <w:abstractNumId w:val="22"/>
  </w:num>
  <w:num w:numId="11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4"/>
  </w:num>
  <w:num w:numId="113">
    <w:abstractNumId w:val="38"/>
  </w:num>
  <w:num w:numId="114">
    <w:abstractNumId w:val="74"/>
  </w:num>
  <w:num w:numId="115">
    <w:abstractNumId w:val="69"/>
  </w:num>
  <w:num w:numId="116">
    <w:abstractNumId w:val="25"/>
  </w:num>
  <w:num w:numId="117">
    <w:abstractNumId w:val="103"/>
  </w:num>
  <w:num w:numId="118">
    <w:abstractNumId w:val="88"/>
  </w:num>
  <w:num w:numId="119">
    <w:abstractNumId w:val="96"/>
  </w:num>
  <w:num w:numId="120">
    <w:abstractNumId w:val="28"/>
  </w:num>
  <w:num w:numId="121">
    <w:abstractNumId w:val="111"/>
  </w:num>
  <w:num w:numId="122">
    <w:abstractNumId w:val="94"/>
  </w:num>
  <w:num w:numId="123">
    <w:abstractNumId w:val="78"/>
  </w:num>
  <w:num w:numId="124">
    <w:abstractNumId w:val="35"/>
  </w:num>
  <w:num w:numId="125">
    <w:abstractNumId w:val="36"/>
  </w:num>
  <w:num w:numId="126">
    <w:abstractNumId w:val="77"/>
  </w:num>
  <w:num w:numId="127">
    <w:abstractNumId w:val="0"/>
  </w:num>
  <w:num w:numId="128">
    <w:abstractNumId w:val="33"/>
  </w:num>
  <w:num w:numId="129">
    <w:abstractNumId w:val="34"/>
  </w:num>
  <w:num w:numId="130">
    <w:abstractNumId w:val="34"/>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vács Krisztina Dr.">
    <w15:presenceInfo w15:providerId="AD" w15:userId="S-1-5-21-698458317-4263495693-249106618-4034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trackRevisions/>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5DB"/>
    <w:rsid w:val="00004210"/>
    <w:rsid w:val="0001080C"/>
    <w:rsid w:val="000503A4"/>
    <w:rsid w:val="0007614C"/>
    <w:rsid w:val="00083E1B"/>
    <w:rsid w:val="00093EA3"/>
    <w:rsid w:val="000A4247"/>
    <w:rsid w:val="000B4F82"/>
    <w:rsid w:val="000C0FE9"/>
    <w:rsid w:val="000C77C4"/>
    <w:rsid w:val="000D753D"/>
    <w:rsid w:val="000F5ED1"/>
    <w:rsid w:val="00101324"/>
    <w:rsid w:val="00124092"/>
    <w:rsid w:val="0014110F"/>
    <w:rsid w:val="001667CE"/>
    <w:rsid w:val="001672B5"/>
    <w:rsid w:val="00173F0B"/>
    <w:rsid w:val="00181802"/>
    <w:rsid w:val="00184F37"/>
    <w:rsid w:val="001976F8"/>
    <w:rsid w:val="001A28E9"/>
    <w:rsid w:val="001C2E9E"/>
    <w:rsid w:val="001C4437"/>
    <w:rsid w:val="001D0BA6"/>
    <w:rsid w:val="001D27F2"/>
    <w:rsid w:val="001E59B1"/>
    <w:rsid w:val="00207287"/>
    <w:rsid w:val="002141F6"/>
    <w:rsid w:val="00224817"/>
    <w:rsid w:val="0025218D"/>
    <w:rsid w:val="00255B03"/>
    <w:rsid w:val="00262ED3"/>
    <w:rsid w:val="00264598"/>
    <w:rsid w:val="002753B7"/>
    <w:rsid w:val="00280D8C"/>
    <w:rsid w:val="00293252"/>
    <w:rsid w:val="002A27F4"/>
    <w:rsid w:val="002B6EB2"/>
    <w:rsid w:val="002B7D3E"/>
    <w:rsid w:val="002D55B8"/>
    <w:rsid w:val="003008B4"/>
    <w:rsid w:val="00342CAB"/>
    <w:rsid w:val="00346665"/>
    <w:rsid w:val="00355EF5"/>
    <w:rsid w:val="003840D0"/>
    <w:rsid w:val="00385FAF"/>
    <w:rsid w:val="003C0CA4"/>
    <w:rsid w:val="003F2729"/>
    <w:rsid w:val="003F5CB0"/>
    <w:rsid w:val="0040002E"/>
    <w:rsid w:val="00406BF6"/>
    <w:rsid w:val="00440F13"/>
    <w:rsid w:val="00441B93"/>
    <w:rsid w:val="004558B6"/>
    <w:rsid w:val="00481840"/>
    <w:rsid w:val="00483F59"/>
    <w:rsid w:val="00484237"/>
    <w:rsid w:val="004A14C6"/>
    <w:rsid w:val="004A5744"/>
    <w:rsid w:val="004B35CC"/>
    <w:rsid w:val="004D424D"/>
    <w:rsid w:val="004E4A18"/>
    <w:rsid w:val="004F1D0B"/>
    <w:rsid w:val="00501EDE"/>
    <w:rsid w:val="00506981"/>
    <w:rsid w:val="00507FE1"/>
    <w:rsid w:val="005110E9"/>
    <w:rsid w:val="00512EDD"/>
    <w:rsid w:val="005260DF"/>
    <w:rsid w:val="00553872"/>
    <w:rsid w:val="00554E96"/>
    <w:rsid w:val="0055531B"/>
    <w:rsid w:val="00557938"/>
    <w:rsid w:val="00560520"/>
    <w:rsid w:val="00566224"/>
    <w:rsid w:val="0057793C"/>
    <w:rsid w:val="00591CCA"/>
    <w:rsid w:val="00593573"/>
    <w:rsid w:val="00597F2C"/>
    <w:rsid w:val="005A5B1B"/>
    <w:rsid w:val="005E1C78"/>
    <w:rsid w:val="006265C1"/>
    <w:rsid w:val="0064063B"/>
    <w:rsid w:val="00643A65"/>
    <w:rsid w:val="0067147E"/>
    <w:rsid w:val="0067378D"/>
    <w:rsid w:val="00675577"/>
    <w:rsid w:val="0068125A"/>
    <w:rsid w:val="00683D6A"/>
    <w:rsid w:val="0068591F"/>
    <w:rsid w:val="006869E3"/>
    <w:rsid w:val="00690E6F"/>
    <w:rsid w:val="006B7ACD"/>
    <w:rsid w:val="006D2A8C"/>
    <w:rsid w:val="006E7F93"/>
    <w:rsid w:val="00746A76"/>
    <w:rsid w:val="00765086"/>
    <w:rsid w:val="007A5BF4"/>
    <w:rsid w:val="007E39B6"/>
    <w:rsid w:val="00802A76"/>
    <w:rsid w:val="00807FF5"/>
    <w:rsid w:val="00811872"/>
    <w:rsid w:val="00865C20"/>
    <w:rsid w:val="00876D11"/>
    <w:rsid w:val="008819BF"/>
    <w:rsid w:val="0089055F"/>
    <w:rsid w:val="008972C2"/>
    <w:rsid w:val="008A1ADB"/>
    <w:rsid w:val="008B0DD5"/>
    <w:rsid w:val="008C482A"/>
    <w:rsid w:val="008C6BD4"/>
    <w:rsid w:val="00913B39"/>
    <w:rsid w:val="00921555"/>
    <w:rsid w:val="00935954"/>
    <w:rsid w:val="00985E52"/>
    <w:rsid w:val="00990F4A"/>
    <w:rsid w:val="009A1060"/>
    <w:rsid w:val="009B17C2"/>
    <w:rsid w:val="009B571F"/>
    <w:rsid w:val="009D3437"/>
    <w:rsid w:val="009F0167"/>
    <w:rsid w:val="00A12275"/>
    <w:rsid w:val="00A754D9"/>
    <w:rsid w:val="00A807B4"/>
    <w:rsid w:val="00A83248"/>
    <w:rsid w:val="00A855EE"/>
    <w:rsid w:val="00A949A9"/>
    <w:rsid w:val="00AC2FAA"/>
    <w:rsid w:val="00AC4121"/>
    <w:rsid w:val="00AC4875"/>
    <w:rsid w:val="00AC60E0"/>
    <w:rsid w:val="00AC7072"/>
    <w:rsid w:val="00AC73FC"/>
    <w:rsid w:val="00AD3158"/>
    <w:rsid w:val="00AE373E"/>
    <w:rsid w:val="00B43ED3"/>
    <w:rsid w:val="00B91EEA"/>
    <w:rsid w:val="00B92D1B"/>
    <w:rsid w:val="00BA6E77"/>
    <w:rsid w:val="00BC0C95"/>
    <w:rsid w:val="00BC4C4E"/>
    <w:rsid w:val="00BC5334"/>
    <w:rsid w:val="00BC5C3E"/>
    <w:rsid w:val="00C127FA"/>
    <w:rsid w:val="00C37598"/>
    <w:rsid w:val="00C672F4"/>
    <w:rsid w:val="00C94D03"/>
    <w:rsid w:val="00CA374E"/>
    <w:rsid w:val="00CA6D6E"/>
    <w:rsid w:val="00CB039F"/>
    <w:rsid w:val="00CB5156"/>
    <w:rsid w:val="00CC3224"/>
    <w:rsid w:val="00CD56EC"/>
    <w:rsid w:val="00CD7EE1"/>
    <w:rsid w:val="00D336A3"/>
    <w:rsid w:val="00D44026"/>
    <w:rsid w:val="00D57BF0"/>
    <w:rsid w:val="00D6173F"/>
    <w:rsid w:val="00D61A5E"/>
    <w:rsid w:val="00D62FF1"/>
    <w:rsid w:val="00D67EDC"/>
    <w:rsid w:val="00D71D94"/>
    <w:rsid w:val="00D92977"/>
    <w:rsid w:val="00D965DB"/>
    <w:rsid w:val="00DB5A3A"/>
    <w:rsid w:val="00DD08A5"/>
    <w:rsid w:val="00DD0DD2"/>
    <w:rsid w:val="00DE1339"/>
    <w:rsid w:val="00E362AD"/>
    <w:rsid w:val="00E36C3D"/>
    <w:rsid w:val="00E433DE"/>
    <w:rsid w:val="00EA3EE2"/>
    <w:rsid w:val="00EC2E26"/>
    <w:rsid w:val="00F00763"/>
    <w:rsid w:val="00F03ECC"/>
    <w:rsid w:val="00F04A32"/>
    <w:rsid w:val="00F10DBC"/>
    <w:rsid w:val="00F65FDF"/>
    <w:rsid w:val="00F67A8B"/>
    <w:rsid w:val="00F739C3"/>
    <w:rsid w:val="00F957C6"/>
    <w:rsid w:val="00FC0A83"/>
    <w:rsid w:val="00FD2EC7"/>
    <w:rsid w:val="00FE194B"/>
    <w:rsid w:val="00FF6074"/>
    <w:rsid w:val="00FF7E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9FC70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2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99"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99"/>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
    <w:name w:val="Normal"/>
    <w:qFormat/>
    <w:rsid w:val="00D965DB"/>
    <w:pPr>
      <w:spacing w:after="200" w:line="276" w:lineRule="auto"/>
    </w:pPr>
    <w:rPr>
      <w:rFonts w:ascii="Calibri" w:eastAsia="Calibri" w:hAnsi="Calibri"/>
      <w:sz w:val="22"/>
      <w:szCs w:val="22"/>
    </w:rPr>
  </w:style>
  <w:style w:type="paragraph" w:styleId="Cmsor1">
    <w:name w:val="heading 1"/>
    <w:basedOn w:val="Norml"/>
    <w:link w:val="Cmsor1Char"/>
    <w:qFormat/>
    <w:rsid w:val="009A1060"/>
    <w:pPr>
      <w:spacing w:before="100" w:beforeAutospacing="1" w:after="100" w:afterAutospacing="1"/>
      <w:outlineLvl w:val="0"/>
    </w:pPr>
    <w:rPr>
      <w:b/>
      <w:bCs/>
      <w:kern w:val="36"/>
      <w:sz w:val="48"/>
      <w:szCs w:val="48"/>
    </w:rPr>
  </w:style>
  <w:style w:type="paragraph" w:styleId="Cmsor2">
    <w:name w:val="heading 2"/>
    <w:basedOn w:val="Norml"/>
    <w:next w:val="Norml"/>
    <w:link w:val="Cmsor2Char"/>
    <w:unhideWhenUsed/>
    <w:qFormat/>
    <w:rsid w:val="009A1060"/>
    <w:pPr>
      <w:keepNext/>
      <w:spacing w:before="240" w:after="60"/>
      <w:outlineLvl w:val="1"/>
    </w:pPr>
    <w:rPr>
      <w:rFonts w:ascii="Cambria" w:hAnsi="Cambria"/>
      <w:b/>
      <w:bCs/>
      <w:i/>
      <w:iCs/>
      <w:sz w:val="28"/>
      <w:szCs w:val="28"/>
    </w:rPr>
  </w:style>
  <w:style w:type="paragraph" w:styleId="Cmsor3">
    <w:name w:val="heading 3"/>
    <w:aliases w:val="Címsor 3 Char1,Címsor 3 Char Char,Címsor 3 Char1 Char Char,Címsor 3 Char Char1 Char Char,Címsor 3 Char Char Char Char Char,Címsor 3 Char Char Char Char Char Char Char,Char Char Char Char Char Char Char Char,Címsor 3 Char1 Char1"/>
    <w:basedOn w:val="Norml"/>
    <w:next w:val="Norml"/>
    <w:link w:val="Cmsor3Char"/>
    <w:unhideWhenUsed/>
    <w:qFormat/>
    <w:rsid w:val="009A1060"/>
    <w:pPr>
      <w:keepNext/>
      <w:spacing w:before="240" w:after="60"/>
      <w:outlineLvl w:val="2"/>
    </w:pPr>
    <w:rPr>
      <w:rFonts w:ascii="Cambria" w:hAnsi="Cambria"/>
      <w:b/>
      <w:bCs/>
      <w:sz w:val="26"/>
      <w:szCs w:val="26"/>
    </w:rPr>
  </w:style>
  <w:style w:type="paragraph" w:styleId="Cmsor4">
    <w:name w:val="heading 4"/>
    <w:basedOn w:val="Norml"/>
    <w:next w:val="Norml"/>
    <w:link w:val="Cmsor4Char"/>
    <w:unhideWhenUsed/>
    <w:qFormat/>
    <w:rsid w:val="009A1060"/>
    <w:pPr>
      <w:keepNext/>
      <w:spacing w:before="240" w:after="60"/>
      <w:outlineLvl w:val="3"/>
    </w:pPr>
    <w:rPr>
      <w:b/>
      <w:bCs/>
      <w:sz w:val="28"/>
      <w:szCs w:val="28"/>
    </w:rPr>
  </w:style>
  <w:style w:type="paragraph" w:styleId="Cmsor5">
    <w:name w:val="heading 5"/>
    <w:basedOn w:val="Norml"/>
    <w:next w:val="Norml"/>
    <w:link w:val="Cmsor5Char"/>
    <w:unhideWhenUsed/>
    <w:qFormat/>
    <w:rsid w:val="009A1060"/>
    <w:pPr>
      <w:spacing w:before="240" w:after="60"/>
      <w:outlineLvl w:val="4"/>
    </w:pPr>
    <w:rPr>
      <w:b/>
      <w:bCs/>
      <w:i/>
      <w:iCs/>
      <w:sz w:val="26"/>
      <w:szCs w:val="26"/>
    </w:rPr>
  </w:style>
  <w:style w:type="paragraph" w:styleId="Cmsor6">
    <w:name w:val="heading 6"/>
    <w:basedOn w:val="Norml"/>
    <w:next w:val="Norml"/>
    <w:link w:val="Cmsor6Char"/>
    <w:unhideWhenUsed/>
    <w:qFormat/>
    <w:rsid w:val="009A1060"/>
    <w:pPr>
      <w:spacing w:before="240" w:after="60"/>
      <w:outlineLvl w:val="5"/>
    </w:pPr>
    <w:rPr>
      <w:b/>
      <w:bCs/>
    </w:rPr>
  </w:style>
  <w:style w:type="paragraph" w:styleId="Cmsor7">
    <w:name w:val="heading 7"/>
    <w:basedOn w:val="Norml"/>
    <w:next w:val="Norml"/>
    <w:link w:val="Cmsor7Char"/>
    <w:unhideWhenUsed/>
    <w:qFormat/>
    <w:rsid w:val="009A1060"/>
    <w:pPr>
      <w:spacing w:before="240" w:after="60"/>
      <w:outlineLvl w:val="6"/>
    </w:pPr>
  </w:style>
  <w:style w:type="paragraph" w:styleId="Cmsor8">
    <w:name w:val="heading 8"/>
    <w:basedOn w:val="Norml"/>
    <w:next w:val="Norml"/>
    <w:link w:val="Cmsor8Char"/>
    <w:qFormat/>
    <w:rsid w:val="00DE1339"/>
    <w:pPr>
      <w:spacing w:before="240" w:after="60" w:line="200" w:lineRule="exact"/>
      <w:outlineLvl w:val="7"/>
    </w:pPr>
    <w:rPr>
      <w:rFonts w:eastAsia="Times New Roman"/>
      <w:i/>
      <w:iCs/>
      <w:sz w:val="24"/>
      <w:szCs w:val="24"/>
      <w:lang w:eastAsia="hu-HU"/>
    </w:rPr>
  </w:style>
  <w:style w:type="paragraph" w:styleId="Cmsor9">
    <w:name w:val="heading 9"/>
    <w:basedOn w:val="Norml"/>
    <w:next w:val="Norml"/>
    <w:link w:val="Cmsor9Char"/>
    <w:qFormat/>
    <w:rsid w:val="00DE1339"/>
    <w:pPr>
      <w:spacing w:before="240" w:after="60" w:line="200" w:lineRule="exact"/>
      <w:outlineLvl w:val="8"/>
    </w:pPr>
    <w:rPr>
      <w:rFonts w:ascii="Cambria" w:eastAsia="Times New Roman" w:hAnsi="Cambria"/>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9A1060"/>
    <w:rPr>
      <w:b/>
      <w:bCs/>
      <w:kern w:val="36"/>
      <w:sz w:val="48"/>
      <w:szCs w:val="48"/>
    </w:rPr>
  </w:style>
  <w:style w:type="character" w:customStyle="1" w:styleId="Cmsor2Char">
    <w:name w:val="Címsor 2 Char"/>
    <w:link w:val="Cmsor2"/>
    <w:rsid w:val="009A1060"/>
    <w:rPr>
      <w:rFonts w:ascii="Cambria" w:eastAsia="Times New Roman" w:hAnsi="Cambria" w:cs="Times New Roman"/>
      <w:b/>
      <w:bCs/>
      <w:i/>
      <w:iCs/>
      <w:sz w:val="28"/>
      <w:szCs w:val="28"/>
    </w:rPr>
  </w:style>
  <w:style w:type="character" w:customStyle="1" w:styleId="Cmsor3Char">
    <w:name w:val="Címsor 3 Char"/>
    <w:aliases w:val="Címsor 3 Char1 Char3,Címsor 3 Char Char Char2,Címsor 3 Char1 Char Char Char2,Címsor 3 Char Char1 Char Char Char2,Címsor 3 Char Char Char Char Char Char2,Címsor 3 Char Char Char Char Char Char Char Char2,Címsor 3 Char1 Char1 Char2"/>
    <w:link w:val="Cmsor3"/>
    <w:rsid w:val="009A1060"/>
    <w:rPr>
      <w:rFonts w:ascii="Cambria" w:eastAsia="Times New Roman" w:hAnsi="Cambria" w:cs="Times New Roman"/>
      <w:b/>
      <w:bCs/>
      <w:sz w:val="26"/>
      <w:szCs w:val="26"/>
    </w:rPr>
  </w:style>
  <w:style w:type="character" w:customStyle="1" w:styleId="Cmsor4Char">
    <w:name w:val="Címsor 4 Char"/>
    <w:link w:val="Cmsor4"/>
    <w:rsid w:val="009A1060"/>
    <w:rPr>
      <w:rFonts w:ascii="Calibri" w:eastAsia="Times New Roman" w:hAnsi="Calibri" w:cs="Times New Roman"/>
      <w:b/>
      <w:bCs/>
      <w:sz w:val="28"/>
      <w:szCs w:val="28"/>
    </w:rPr>
  </w:style>
  <w:style w:type="character" w:customStyle="1" w:styleId="Cmsor5Char">
    <w:name w:val="Címsor 5 Char"/>
    <w:link w:val="Cmsor5"/>
    <w:rsid w:val="009A1060"/>
    <w:rPr>
      <w:rFonts w:ascii="Calibri" w:eastAsia="Times New Roman" w:hAnsi="Calibri" w:cs="Times New Roman"/>
      <w:b/>
      <w:bCs/>
      <w:i/>
      <w:iCs/>
      <w:sz w:val="26"/>
      <w:szCs w:val="26"/>
    </w:rPr>
  </w:style>
  <w:style w:type="character" w:customStyle="1" w:styleId="Cmsor6Char">
    <w:name w:val="Címsor 6 Char"/>
    <w:link w:val="Cmsor6"/>
    <w:rsid w:val="009A1060"/>
    <w:rPr>
      <w:rFonts w:ascii="Calibri" w:eastAsia="Times New Roman" w:hAnsi="Calibri" w:cs="Times New Roman"/>
      <w:b/>
      <w:bCs/>
      <w:sz w:val="22"/>
      <w:szCs w:val="22"/>
    </w:rPr>
  </w:style>
  <w:style w:type="character" w:customStyle="1" w:styleId="Cmsor7Char">
    <w:name w:val="Címsor 7 Char"/>
    <w:link w:val="Cmsor7"/>
    <w:rsid w:val="009A1060"/>
    <w:rPr>
      <w:rFonts w:ascii="Calibri" w:eastAsia="Times New Roman" w:hAnsi="Calibri" w:cs="Times New Roman"/>
      <w:sz w:val="24"/>
      <w:szCs w:val="24"/>
    </w:rPr>
  </w:style>
  <w:style w:type="paragraph" w:styleId="Kpalrs">
    <w:name w:val="caption"/>
    <w:basedOn w:val="Norml"/>
    <w:next w:val="Norml"/>
    <w:unhideWhenUsed/>
    <w:qFormat/>
    <w:rsid w:val="009A1060"/>
    <w:rPr>
      <w:b/>
      <w:bCs/>
      <w:sz w:val="20"/>
      <w:szCs w:val="20"/>
    </w:rPr>
  </w:style>
  <w:style w:type="paragraph" w:styleId="Cm">
    <w:name w:val="Title"/>
    <w:basedOn w:val="Norml"/>
    <w:link w:val="CmChar"/>
    <w:qFormat/>
    <w:rsid w:val="009A1060"/>
    <w:pPr>
      <w:spacing w:before="60"/>
      <w:jc w:val="center"/>
    </w:pPr>
    <w:rPr>
      <w:b/>
      <w:bCs/>
      <w:u w:val="single"/>
    </w:rPr>
  </w:style>
  <w:style w:type="character" w:customStyle="1" w:styleId="CmChar">
    <w:name w:val="Cím Char"/>
    <w:link w:val="Cm"/>
    <w:rsid w:val="009A1060"/>
    <w:rPr>
      <w:b/>
      <w:bCs/>
      <w:sz w:val="22"/>
      <w:szCs w:val="24"/>
      <w:u w:val="single"/>
    </w:rPr>
  </w:style>
  <w:style w:type="character" w:styleId="Kiemels2">
    <w:name w:val="Strong"/>
    <w:qFormat/>
    <w:rsid w:val="009A1060"/>
    <w:rPr>
      <w:b/>
      <w:bCs/>
    </w:rPr>
  </w:style>
  <w:style w:type="character" w:styleId="Kiemels">
    <w:name w:val="Emphasis"/>
    <w:uiPriority w:val="20"/>
    <w:qFormat/>
    <w:rsid w:val="009A1060"/>
    <w:rPr>
      <w:i/>
      <w:iCs/>
    </w:rPr>
  </w:style>
  <w:style w:type="paragraph" w:styleId="Listaszerbekezds">
    <w:name w:val="List Paragraph"/>
    <w:basedOn w:val="Norml"/>
    <w:uiPriority w:val="34"/>
    <w:qFormat/>
    <w:rsid w:val="009A1060"/>
    <w:pPr>
      <w:ind w:left="720"/>
      <w:contextualSpacing/>
    </w:pPr>
  </w:style>
  <w:style w:type="paragraph" w:styleId="Tartalomjegyzkcmsora">
    <w:name w:val="TOC Heading"/>
    <w:basedOn w:val="Cmsor1"/>
    <w:next w:val="Norml"/>
    <w:uiPriority w:val="39"/>
    <w:unhideWhenUsed/>
    <w:qFormat/>
    <w:rsid w:val="009A1060"/>
    <w:pPr>
      <w:keepNext/>
      <w:keepLines/>
      <w:spacing w:before="480" w:beforeAutospacing="0" w:after="0" w:afterAutospacing="0"/>
      <w:outlineLvl w:val="9"/>
    </w:pPr>
    <w:rPr>
      <w:rFonts w:ascii="Cambria" w:hAnsi="Cambria"/>
      <w:color w:val="365F91"/>
      <w:kern w:val="0"/>
      <w:sz w:val="28"/>
      <w:szCs w:val="28"/>
    </w:rPr>
  </w:style>
  <w:style w:type="table" w:styleId="Rcsostblzat">
    <w:name w:val="Table Grid"/>
    <w:basedOn w:val="Normltblzat"/>
    <w:rsid w:val="00D965D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unhideWhenUsed/>
    <w:rsid w:val="00D965DB"/>
    <w:rPr>
      <w:color w:val="0000FF"/>
      <w:u w:val="single"/>
    </w:rPr>
  </w:style>
  <w:style w:type="character" w:styleId="Jegyzethivatkozs">
    <w:name w:val="annotation reference"/>
    <w:unhideWhenUsed/>
    <w:rsid w:val="00506981"/>
    <w:rPr>
      <w:sz w:val="16"/>
      <w:szCs w:val="16"/>
    </w:rPr>
  </w:style>
  <w:style w:type="paragraph" w:styleId="Jegyzetszveg">
    <w:name w:val="annotation text"/>
    <w:basedOn w:val="Norml"/>
    <w:link w:val="JegyzetszvegChar"/>
    <w:uiPriority w:val="99"/>
    <w:unhideWhenUsed/>
    <w:rsid w:val="00506981"/>
    <w:rPr>
      <w:sz w:val="20"/>
      <w:szCs w:val="20"/>
    </w:rPr>
  </w:style>
  <w:style w:type="character" w:customStyle="1" w:styleId="JegyzetszvegChar">
    <w:name w:val="Jegyzetszöveg Char"/>
    <w:link w:val="Jegyzetszveg"/>
    <w:uiPriority w:val="99"/>
    <w:rsid w:val="00506981"/>
    <w:rPr>
      <w:rFonts w:ascii="Calibri" w:eastAsia="Calibri" w:hAnsi="Calibri"/>
      <w:lang w:eastAsia="en-US"/>
    </w:rPr>
  </w:style>
  <w:style w:type="paragraph" w:styleId="Megjegyzstrgya">
    <w:name w:val="annotation subject"/>
    <w:basedOn w:val="Jegyzetszveg"/>
    <w:next w:val="Jegyzetszveg"/>
    <w:link w:val="MegjegyzstrgyaChar"/>
    <w:unhideWhenUsed/>
    <w:rsid w:val="00506981"/>
    <w:rPr>
      <w:b/>
      <w:bCs/>
    </w:rPr>
  </w:style>
  <w:style w:type="character" w:customStyle="1" w:styleId="MegjegyzstrgyaChar">
    <w:name w:val="Megjegyzés tárgya Char"/>
    <w:link w:val="Megjegyzstrgya"/>
    <w:rsid w:val="00506981"/>
    <w:rPr>
      <w:rFonts w:ascii="Calibri" w:eastAsia="Calibri" w:hAnsi="Calibri"/>
      <w:b/>
      <w:bCs/>
      <w:lang w:eastAsia="en-US"/>
    </w:rPr>
  </w:style>
  <w:style w:type="paragraph" w:styleId="Buborkszveg">
    <w:name w:val="Balloon Text"/>
    <w:basedOn w:val="Norml"/>
    <w:link w:val="BuborkszvegChar"/>
    <w:unhideWhenUsed/>
    <w:rsid w:val="00506981"/>
    <w:pPr>
      <w:spacing w:after="0" w:line="240" w:lineRule="auto"/>
    </w:pPr>
    <w:rPr>
      <w:rFonts w:ascii="Tahoma" w:hAnsi="Tahoma" w:cs="Tahoma"/>
      <w:sz w:val="16"/>
      <w:szCs w:val="16"/>
    </w:rPr>
  </w:style>
  <w:style w:type="character" w:customStyle="1" w:styleId="BuborkszvegChar">
    <w:name w:val="Buborékszöveg Char"/>
    <w:link w:val="Buborkszveg"/>
    <w:rsid w:val="00506981"/>
    <w:rPr>
      <w:rFonts w:ascii="Tahoma" w:eastAsia="Calibri" w:hAnsi="Tahoma" w:cs="Tahoma"/>
      <w:sz w:val="16"/>
      <w:szCs w:val="16"/>
      <w:lang w:eastAsia="en-US"/>
    </w:rPr>
  </w:style>
  <w:style w:type="paragraph" w:styleId="Vltozat">
    <w:name w:val="Revision"/>
    <w:hidden/>
    <w:uiPriority w:val="99"/>
    <w:semiHidden/>
    <w:rsid w:val="0064063B"/>
    <w:rPr>
      <w:rFonts w:ascii="Calibri" w:eastAsia="Calibri" w:hAnsi="Calibri"/>
      <w:sz w:val="22"/>
      <w:szCs w:val="22"/>
    </w:rPr>
  </w:style>
  <w:style w:type="paragraph" w:customStyle="1" w:styleId="CMSANHeading2">
    <w:name w:val="CMS AN Heading 2"/>
    <w:uiPriority w:val="1"/>
    <w:qFormat/>
    <w:rsid w:val="000C77C4"/>
    <w:pPr>
      <w:numPr>
        <w:numId w:val="7"/>
      </w:numPr>
      <w:spacing w:before="120" w:after="120" w:line="300" w:lineRule="atLeast"/>
      <w:jc w:val="both"/>
      <w:outlineLvl w:val="2"/>
    </w:pPr>
    <w:rPr>
      <w:rFonts w:eastAsia="Calibri" w:cs="Segoe Script"/>
      <w:color w:val="000000"/>
      <w:sz w:val="22"/>
      <w:szCs w:val="22"/>
      <w:lang w:val="en-GB"/>
    </w:rPr>
  </w:style>
  <w:style w:type="character" w:customStyle="1" w:styleId="Cmsor8Char">
    <w:name w:val="Címsor 8 Char"/>
    <w:link w:val="Cmsor8"/>
    <w:rsid w:val="00DE1339"/>
    <w:rPr>
      <w:rFonts w:ascii="Calibri" w:hAnsi="Calibri"/>
      <w:i/>
      <w:iCs/>
      <w:sz w:val="24"/>
      <w:szCs w:val="24"/>
    </w:rPr>
  </w:style>
  <w:style w:type="character" w:customStyle="1" w:styleId="Cmsor9Char">
    <w:name w:val="Címsor 9 Char"/>
    <w:link w:val="Cmsor9"/>
    <w:rsid w:val="00DE1339"/>
    <w:rPr>
      <w:rFonts w:ascii="Cambria" w:hAnsi="Cambria"/>
      <w:sz w:val="22"/>
      <w:szCs w:val="22"/>
    </w:rPr>
  </w:style>
  <w:style w:type="character" w:customStyle="1" w:styleId="Cmsor3Char2">
    <w:name w:val="Címsor 3 Char2"/>
    <w:aliases w:val="Címsor 3 Char1 Char,Címsor 3 Char Char Char,Címsor 3 Char1 Char Char Char,Címsor 3 Char Char1 Char Char Char,Címsor 3 Char Char Char Char Char Char,Címsor 3 Char Char Char Char Char Char Char Char,Címsor 3 Char Char1"/>
    <w:rsid w:val="00DE1339"/>
    <w:rPr>
      <w:rFonts w:ascii="Tele-GroteskEENor" w:hAnsi="Tele-GroteskEENor" w:cs="Arial"/>
      <w:bCs/>
      <w:color w:val="666666"/>
      <w:sz w:val="22"/>
      <w:szCs w:val="18"/>
    </w:rPr>
  </w:style>
  <w:style w:type="paragraph" w:styleId="Felsorols">
    <w:name w:val="List Bullet"/>
    <w:basedOn w:val="Norml"/>
    <w:link w:val="FelsorolsChar1"/>
    <w:autoRedefine/>
    <w:rsid w:val="00DE1339"/>
    <w:pPr>
      <w:numPr>
        <w:numId w:val="9"/>
      </w:numPr>
      <w:tabs>
        <w:tab w:val="left" w:pos="993"/>
      </w:tabs>
      <w:spacing w:after="0" w:line="240" w:lineRule="auto"/>
    </w:pPr>
    <w:rPr>
      <w:rFonts w:ascii="Tele-GroteskEENor" w:eastAsia="Times New Roman" w:hAnsi="Tele-GroteskEENor" w:cs="Arial"/>
      <w:sz w:val="18"/>
      <w:szCs w:val="24"/>
      <w:lang w:eastAsia="hu-HU"/>
    </w:rPr>
  </w:style>
  <w:style w:type="character" w:customStyle="1" w:styleId="FelsorolsChar1">
    <w:name w:val="Felsorolás Char1"/>
    <w:link w:val="Felsorols"/>
    <w:uiPriority w:val="99"/>
    <w:rsid w:val="00DE1339"/>
    <w:rPr>
      <w:rFonts w:ascii="Tele-GroteskEENor" w:hAnsi="Tele-GroteskEENor" w:cs="Arial"/>
      <w:sz w:val="18"/>
      <w:szCs w:val="24"/>
    </w:rPr>
  </w:style>
  <w:style w:type="paragraph" w:styleId="Felsorols2">
    <w:name w:val="List Bullet 2"/>
    <w:basedOn w:val="Norml"/>
    <w:link w:val="Felsorols2Char"/>
    <w:autoRedefine/>
    <w:uiPriority w:val="99"/>
    <w:rsid w:val="00DE1339"/>
    <w:pPr>
      <w:spacing w:after="0" w:line="240" w:lineRule="auto"/>
      <w:ind w:left="426" w:hanging="1"/>
    </w:pPr>
    <w:rPr>
      <w:rFonts w:ascii="Tele-GroteskEENor" w:eastAsia="Times New Roman" w:hAnsi="Tele-GroteskEENor"/>
      <w:sz w:val="18"/>
      <w:szCs w:val="24"/>
    </w:rPr>
  </w:style>
  <w:style w:type="paragraph" w:styleId="Felsorols3">
    <w:name w:val="List Bullet 3"/>
    <w:basedOn w:val="Norml"/>
    <w:autoRedefine/>
    <w:rsid w:val="00DE1339"/>
    <w:pPr>
      <w:numPr>
        <w:ilvl w:val="1"/>
        <w:numId w:val="8"/>
      </w:numPr>
      <w:spacing w:after="0" w:line="200" w:lineRule="exact"/>
    </w:pPr>
    <w:rPr>
      <w:rFonts w:ascii="Tele-GroteskEENor" w:eastAsia="Times New Roman" w:hAnsi="Tele-GroteskEENor" w:cs="Arial"/>
      <w:sz w:val="18"/>
      <w:szCs w:val="24"/>
      <w:lang w:eastAsia="hu-HU"/>
    </w:rPr>
  </w:style>
  <w:style w:type="paragraph" w:styleId="lfej">
    <w:name w:val="header"/>
    <w:basedOn w:val="Norml"/>
    <w:link w:val="lfejChar"/>
    <w:rsid w:val="00DE1339"/>
    <w:pPr>
      <w:tabs>
        <w:tab w:val="center" w:pos="4536"/>
        <w:tab w:val="right" w:pos="9072"/>
      </w:tabs>
      <w:spacing w:after="0" w:line="180" w:lineRule="exact"/>
    </w:pPr>
    <w:rPr>
      <w:rFonts w:ascii="Tele-GroteskEENor" w:eastAsia="Times New Roman" w:hAnsi="Tele-GroteskEENor" w:cs="Arial"/>
      <w:sz w:val="18"/>
      <w:szCs w:val="24"/>
      <w:lang w:eastAsia="hu-HU"/>
    </w:rPr>
  </w:style>
  <w:style w:type="character" w:customStyle="1" w:styleId="lfejChar">
    <w:name w:val="Élőfej Char"/>
    <w:link w:val="lfej"/>
    <w:rsid w:val="00DE1339"/>
    <w:rPr>
      <w:rFonts w:ascii="Tele-GroteskEENor" w:hAnsi="Tele-GroteskEENor" w:cs="Arial"/>
      <w:sz w:val="18"/>
      <w:szCs w:val="24"/>
    </w:rPr>
  </w:style>
  <w:style w:type="paragraph" w:styleId="llb">
    <w:name w:val="footer"/>
    <w:basedOn w:val="Norml"/>
    <w:link w:val="llbChar"/>
    <w:rsid w:val="00DE1339"/>
    <w:pPr>
      <w:tabs>
        <w:tab w:val="center" w:pos="4536"/>
        <w:tab w:val="right" w:pos="9072"/>
      </w:tabs>
      <w:spacing w:after="0" w:line="200" w:lineRule="exact"/>
    </w:pPr>
    <w:rPr>
      <w:rFonts w:ascii="Tele-GroteskEENor" w:eastAsia="Times New Roman" w:hAnsi="Tele-GroteskEENor" w:cs="Arial"/>
      <w:sz w:val="18"/>
      <w:szCs w:val="24"/>
      <w:lang w:eastAsia="hu-HU"/>
    </w:rPr>
  </w:style>
  <w:style w:type="character" w:customStyle="1" w:styleId="llbChar">
    <w:name w:val="Élőláb Char"/>
    <w:link w:val="llb"/>
    <w:rsid w:val="00DE1339"/>
    <w:rPr>
      <w:rFonts w:ascii="Tele-GroteskEENor" w:hAnsi="Tele-GroteskEENor" w:cs="Arial"/>
      <w:sz w:val="18"/>
      <w:szCs w:val="24"/>
    </w:rPr>
  </w:style>
  <w:style w:type="paragraph" w:styleId="Alcm">
    <w:name w:val="Subtitle"/>
    <w:basedOn w:val="Norml"/>
    <w:next w:val="Norml"/>
    <w:link w:val="AlcmChar"/>
    <w:qFormat/>
    <w:rsid w:val="00DE1339"/>
    <w:pPr>
      <w:spacing w:after="60" w:line="200" w:lineRule="exact"/>
      <w:jc w:val="center"/>
      <w:outlineLvl w:val="1"/>
    </w:pPr>
    <w:rPr>
      <w:rFonts w:ascii="Cambria" w:eastAsia="Times New Roman" w:hAnsi="Cambria"/>
      <w:sz w:val="24"/>
      <w:szCs w:val="24"/>
      <w:lang w:eastAsia="hu-HU"/>
    </w:rPr>
  </w:style>
  <w:style w:type="character" w:customStyle="1" w:styleId="AlcmChar">
    <w:name w:val="Alcím Char"/>
    <w:link w:val="Alcm"/>
    <w:rsid w:val="00DE1339"/>
    <w:rPr>
      <w:rFonts w:ascii="Cambria" w:hAnsi="Cambria"/>
      <w:sz w:val="24"/>
      <w:szCs w:val="24"/>
    </w:rPr>
  </w:style>
  <w:style w:type="character" w:styleId="Oldalszm">
    <w:name w:val="page number"/>
    <w:basedOn w:val="Bekezdsalapbettpusa"/>
    <w:rsid w:val="00DE1339"/>
  </w:style>
  <w:style w:type="paragraph" w:styleId="TJ1">
    <w:name w:val="toc 1"/>
    <w:basedOn w:val="Norml"/>
    <w:next w:val="Norml"/>
    <w:autoRedefine/>
    <w:uiPriority w:val="39"/>
    <w:qFormat/>
    <w:rsid w:val="00DE1339"/>
    <w:pPr>
      <w:spacing w:before="360" w:after="0"/>
    </w:pPr>
    <w:rPr>
      <w:rFonts w:asciiTheme="majorHAnsi" w:hAnsiTheme="majorHAnsi"/>
      <w:b/>
      <w:bCs/>
      <w:caps/>
      <w:sz w:val="24"/>
      <w:szCs w:val="24"/>
    </w:rPr>
  </w:style>
  <w:style w:type="paragraph" w:styleId="TJ2">
    <w:name w:val="toc 2"/>
    <w:basedOn w:val="Norml"/>
    <w:next w:val="Norml"/>
    <w:autoRedefine/>
    <w:uiPriority w:val="39"/>
    <w:qFormat/>
    <w:rsid w:val="00DE1339"/>
    <w:pPr>
      <w:spacing w:before="240" w:after="0"/>
    </w:pPr>
    <w:rPr>
      <w:rFonts w:asciiTheme="minorHAnsi" w:hAnsiTheme="minorHAnsi"/>
      <w:b/>
      <w:bCs/>
      <w:sz w:val="20"/>
      <w:szCs w:val="20"/>
    </w:rPr>
  </w:style>
  <w:style w:type="paragraph" w:styleId="TJ3">
    <w:name w:val="toc 3"/>
    <w:basedOn w:val="Norml"/>
    <w:next w:val="Norml"/>
    <w:autoRedefine/>
    <w:uiPriority w:val="39"/>
    <w:qFormat/>
    <w:rsid w:val="00DE1339"/>
    <w:pPr>
      <w:spacing w:after="0"/>
      <w:ind w:left="220"/>
    </w:pPr>
    <w:rPr>
      <w:rFonts w:asciiTheme="minorHAnsi" w:hAnsiTheme="minorHAnsi"/>
      <w:sz w:val="20"/>
      <w:szCs w:val="20"/>
    </w:rPr>
  </w:style>
  <w:style w:type="paragraph" w:styleId="Lbjegyzetszveg">
    <w:name w:val="footnote text"/>
    <w:basedOn w:val="Norml"/>
    <w:link w:val="LbjegyzetszvegChar"/>
    <w:rsid w:val="00DE1339"/>
    <w:pPr>
      <w:keepLines/>
      <w:spacing w:before="140" w:after="0" w:line="140" w:lineRule="exact"/>
      <w:ind w:left="68" w:hanging="68"/>
    </w:pPr>
    <w:rPr>
      <w:rFonts w:ascii="Tele-GroteskEENor" w:eastAsia="Times New Roman" w:hAnsi="Tele-GroteskEENor" w:cs="Arial"/>
      <w:sz w:val="14"/>
      <w:szCs w:val="20"/>
      <w:lang w:eastAsia="hu-HU"/>
    </w:rPr>
  </w:style>
  <w:style w:type="character" w:customStyle="1" w:styleId="LbjegyzetszvegChar">
    <w:name w:val="Lábjegyzetszöveg Char"/>
    <w:link w:val="Lbjegyzetszveg"/>
    <w:rsid w:val="00DE1339"/>
    <w:rPr>
      <w:rFonts w:ascii="Tele-GroteskEENor" w:hAnsi="Tele-GroteskEENor" w:cs="Arial"/>
      <w:sz w:val="14"/>
    </w:rPr>
  </w:style>
  <w:style w:type="character" w:styleId="Lbjegyzet-hivatkozs">
    <w:name w:val="footnote reference"/>
    <w:rsid w:val="00DE1339"/>
    <w:rPr>
      <w:vertAlign w:val="superscript"/>
    </w:rPr>
  </w:style>
  <w:style w:type="paragraph" w:customStyle="1" w:styleId="lofej">
    <w:name w:val="Élofej"/>
    <w:basedOn w:val="Norml"/>
    <w:uiPriority w:val="99"/>
    <w:rsid w:val="00DE1339"/>
    <w:pPr>
      <w:widowControl w:val="0"/>
      <w:tabs>
        <w:tab w:val="center" w:pos="4536"/>
        <w:tab w:val="right" w:pos="9072"/>
      </w:tabs>
      <w:spacing w:after="0" w:line="240" w:lineRule="auto"/>
    </w:pPr>
    <w:rPr>
      <w:rFonts w:ascii="Times New Roman" w:eastAsia="Times New Roman" w:hAnsi="Times New Roman"/>
      <w:sz w:val="18"/>
      <w:szCs w:val="20"/>
      <w:lang w:eastAsia="hu-HU"/>
    </w:rPr>
  </w:style>
  <w:style w:type="paragraph" w:styleId="Szvegtrzs">
    <w:name w:val="Body Text"/>
    <w:basedOn w:val="Norml"/>
    <w:link w:val="SzvegtrzsChar"/>
    <w:rsid w:val="00DE1339"/>
    <w:pPr>
      <w:widowControl w:val="0"/>
      <w:spacing w:after="0" w:line="240" w:lineRule="auto"/>
      <w:jc w:val="both"/>
    </w:pPr>
    <w:rPr>
      <w:rFonts w:ascii="Times New Roman" w:eastAsia="Times New Roman" w:hAnsi="Times New Roman"/>
      <w:sz w:val="24"/>
      <w:szCs w:val="20"/>
      <w:lang w:eastAsia="hu-HU"/>
    </w:rPr>
  </w:style>
  <w:style w:type="character" w:customStyle="1" w:styleId="SzvegtrzsChar">
    <w:name w:val="Szövegtörzs Char"/>
    <w:link w:val="Szvegtrzs"/>
    <w:rsid w:val="00DE1339"/>
    <w:rPr>
      <w:sz w:val="24"/>
    </w:rPr>
  </w:style>
  <w:style w:type="paragraph" w:customStyle="1" w:styleId="BodyText21">
    <w:name w:val="Body Text 21"/>
    <w:aliases w:val="b2"/>
    <w:basedOn w:val="Norml"/>
    <w:rsid w:val="00DE1339"/>
    <w:pPr>
      <w:widowControl w:val="0"/>
      <w:spacing w:after="0" w:line="240" w:lineRule="auto"/>
    </w:pPr>
    <w:rPr>
      <w:rFonts w:ascii="Times New Roman" w:eastAsia="Times New Roman" w:hAnsi="Times New Roman"/>
      <w:sz w:val="24"/>
      <w:szCs w:val="20"/>
      <w:lang w:eastAsia="hu-HU"/>
    </w:rPr>
  </w:style>
  <w:style w:type="paragraph" w:customStyle="1" w:styleId="BodyText31">
    <w:name w:val="Body Text 31"/>
    <w:basedOn w:val="Norml"/>
    <w:uiPriority w:val="99"/>
    <w:rsid w:val="00DE1339"/>
    <w:pPr>
      <w:widowControl w:val="0"/>
      <w:spacing w:after="0" w:line="240" w:lineRule="auto"/>
      <w:jc w:val="both"/>
    </w:pPr>
    <w:rPr>
      <w:rFonts w:ascii="Arial" w:eastAsia="Times New Roman" w:hAnsi="Arial"/>
      <w:b/>
      <w:sz w:val="24"/>
      <w:szCs w:val="20"/>
      <w:lang w:eastAsia="hu-HU"/>
    </w:rPr>
  </w:style>
  <w:style w:type="paragraph" w:styleId="Szvegtrzs3">
    <w:name w:val="Body Text 3"/>
    <w:basedOn w:val="Norml"/>
    <w:link w:val="Szvegtrzs3Char"/>
    <w:rsid w:val="00DE1339"/>
    <w:pPr>
      <w:spacing w:after="0" w:line="240" w:lineRule="auto"/>
      <w:jc w:val="center"/>
    </w:pPr>
    <w:rPr>
      <w:rFonts w:ascii="Arial" w:eastAsia="Times New Roman" w:hAnsi="Arial"/>
      <w:b/>
      <w:sz w:val="24"/>
      <w:szCs w:val="20"/>
      <w:lang w:eastAsia="hu-HU"/>
    </w:rPr>
  </w:style>
  <w:style w:type="character" w:customStyle="1" w:styleId="Szvegtrzs3Char">
    <w:name w:val="Szövegtörzs 3 Char"/>
    <w:link w:val="Szvegtrzs3"/>
    <w:rsid w:val="00DE1339"/>
    <w:rPr>
      <w:rFonts w:ascii="Arial" w:hAnsi="Arial"/>
      <w:b/>
      <w:sz w:val="24"/>
    </w:rPr>
  </w:style>
  <w:style w:type="paragraph" w:styleId="Trgymutat7">
    <w:name w:val="index 7"/>
    <w:basedOn w:val="Norml"/>
    <w:next w:val="Norml"/>
    <w:autoRedefine/>
    <w:rsid w:val="00DE1339"/>
    <w:pPr>
      <w:widowControl w:val="0"/>
      <w:tabs>
        <w:tab w:val="right" w:pos="4431"/>
      </w:tabs>
      <w:spacing w:after="0" w:line="240" w:lineRule="auto"/>
      <w:ind w:left="1320" w:hanging="1320"/>
      <w:jc w:val="both"/>
    </w:pPr>
    <w:rPr>
      <w:rFonts w:ascii="Times New Roman" w:eastAsia="Times New Roman" w:hAnsi="Times New Roman"/>
      <w:sz w:val="18"/>
      <w:szCs w:val="20"/>
      <w:lang w:eastAsia="hu-HU"/>
    </w:rPr>
  </w:style>
  <w:style w:type="paragraph" w:customStyle="1" w:styleId="CIMFO">
    <w:name w:val="CIMFO"/>
    <w:basedOn w:val="Cmsor1"/>
    <w:uiPriority w:val="99"/>
    <w:rsid w:val="00DE1339"/>
    <w:pPr>
      <w:pageBreakBefore/>
      <w:spacing w:before="0" w:beforeAutospacing="0" w:after="240" w:afterAutospacing="0" w:line="280" w:lineRule="atLeast"/>
      <w:jc w:val="center"/>
      <w:outlineLvl w:val="9"/>
    </w:pPr>
    <w:rPr>
      <w:rFonts w:ascii="Arial" w:eastAsia="Times New Roman" w:hAnsi="Arial"/>
      <w:bCs w:val="0"/>
      <w:caps/>
      <w:color w:val="666666"/>
      <w:kern w:val="0"/>
      <w:sz w:val="20"/>
      <w:szCs w:val="20"/>
      <w:lang w:eastAsia="hu-HU"/>
    </w:rPr>
  </w:style>
  <w:style w:type="paragraph" w:customStyle="1" w:styleId="O1">
    <w:name w:val="O1"/>
    <w:basedOn w:val="Norml"/>
    <w:uiPriority w:val="99"/>
    <w:rsid w:val="00DE1339"/>
    <w:pPr>
      <w:tabs>
        <w:tab w:val="left" w:pos="340"/>
        <w:tab w:val="left" w:pos="567"/>
      </w:tabs>
      <w:spacing w:after="0" w:line="240" w:lineRule="exact"/>
      <w:jc w:val="both"/>
    </w:pPr>
    <w:rPr>
      <w:rFonts w:ascii="Arial" w:eastAsia="Times New Roman" w:hAnsi="Arial"/>
      <w:sz w:val="18"/>
      <w:szCs w:val="20"/>
      <w:lang w:eastAsia="hu-HU"/>
    </w:rPr>
  </w:style>
  <w:style w:type="paragraph" w:customStyle="1" w:styleId="bek1">
    <w:name w:val="bek1"/>
    <w:basedOn w:val="Norml"/>
    <w:uiPriority w:val="99"/>
    <w:rsid w:val="00DE1339"/>
    <w:pPr>
      <w:tabs>
        <w:tab w:val="left" w:pos="340"/>
        <w:tab w:val="left" w:pos="567"/>
      </w:tabs>
      <w:spacing w:after="0" w:line="240" w:lineRule="exact"/>
    </w:pPr>
    <w:rPr>
      <w:rFonts w:ascii="Arial" w:eastAsia="Times New Roman" w:hAnsi="Arial"/>
      <w:sz w:val="18"/>
      <w:szCs w:val="20"/>
      <w:lang w:eastAsia="hu-HU"/>
    </w:rPr>
  </w:style>
  <w:style w:type="paragraph" w:customStyle="1" w:styleId="bek6">
    <w:name w:val="bek6"/>
    <w:basedOn w:val="Norml"/>
    <w:uiPriority w:val="99"/>
    <w:rsid w:val="00DE1339"/>
    <w:pPr>
      <w:tabs>
        <w:tab w:val="left" w:pos="340"/>
        <w:tab w:val="left" w:pos="567"/>
      </w:tabs>
      <w:spacing w:after="0" w:line="240" w:lineRule="exact"/>
    </w:pPr>
    <w:rPr>
      <w:rFonts w:ascii="Arial" w:eastAsia="Times New Roman" w:hAnsi="Arial"/>
      <w:sz w:val="18"/>
      <w:szCs w:val="20"/>
      <w:lang w:eastAsia="hu-HU"/>
    </w:rPr>
  </w:style>
  <w:style w:type="paragraph" w:customStyle="1" w:styleId="bek">
    <w:name w:val="bek"/>
    <w:basedOn w:val="Norml"/>
    <w:uiPriority w:val="99"/>
    <w:rsid w:val="00DE1339"/>
    <w:pPr>
      <w:tabs>
        <w:tab w:val="left" w:pos="340"/>
        <w:tab w:val="left" w:pos="567"/>
      </w:tabs>
      <w:spacing w:after="0" w:line="240" w:lineRule="exact"/>
      <w:ind w:left="567" w:hanging="567"/>
      <w:jc w:val="both"/>
    </w:pPr>
    <w:rPr>
      <w:rFonts w:ascii="Arial" w:eastAsia="Times New Roman" w:hAnsi="Arial"/>
      <w:sz w:val="18"/>
      <w:szCs w:val="20"/>
      <w:lang w:eastAsia="hu-HU"/>
    </w:rPr>
  </w:style>
  <w:style w:type="paragraph" w:styleId="Szvegtrzsbehzssal">
    <w:name w:val="Body Text Indent"/>
    <w:basedOn w:val="Norml"/>
    <w:link w:val="SzvegtrzsbehzssalChar1"/>
    <w:rsid w:val="00DE1339"/>
    <w:pPr>
      <w:spacing w:after="120" w:line="200" w:lineRule="exact"/>
      <w:ind w:left="283"/>
    </w:pPr>
    <w:rPr>
      <w:rFonts w:ascii="Tele-GroteskEENor" w:eastAsia="Times New Roman" w:hAnsi="Tele-GroteskEENor" w:cs="Arial"/>
      <w:sz w:val="18"/>
      <w:szCs w:val="24"/>
      <w:lang w:eastAsia="hu-HU"/>
    </w:rPr>
  </w:style>
  <w:style w:type="character" w:customStyle="1" w:styleId="SzvegtrzsbehzssalChar">
    <w:name w:val="Szövegtörzs behúzással Char"/>
    <w:rsid w:val="00DE1339"/>
    <w:rPr>
      <w:rFonts w:ascii="Calibri" w:eastAsia="Calibri" w:hAnsi="Calibri"/>
      <w:sz w:val="22"/>
      <w:szCs w:val="22"/>
      <w:lang w:eastAsia="en-US"/>
    </w:rPr>
  </w:style>
  <w:style w:type="paragraph" w:customStyle="1" w:styleId="bek4j">
    <w:name w:val="bek4j."/>
    <w:basedOn w:val="Norml"/>
    <w:rsid w:val="00DE1339"/>
    <w:pPr>
      <w:tabs>
        <w:tab w:val="left" w:pos="680"/>
      </w:tabs>
      <w:spacing w:after="0" w:line="220" w:lineRule="exact"/>
      <w:ind w:left="709" w:hanging="284"/>
      <w:jc w:val="both"/>
    </w:pPr>
    <w:rPr>
      <w:rFonts w:ascii="Arial" w:eastAsia="Times New Roman" w:hAnsi="Arial"/>
      <w:sz w:val="18"/>
      <w:szCs w:val="20"/>
      <w:lang w:eastAsia="hu-HU"/>
    </w:rPr>
  </w:style>
  <w:style w:type="paragraph" w:customStyle="1" w:styleId="bek2">
    <w:name w:val="bek2."/>
    <w:basedOn w:val="Norml"/>
    <w:rsid w:val="00DE1339"/>
    <w:pPr>
      <w:tabs>
        <w:tab w:val="left" w:pos="425"/>
      </w:tabs>
      <w:spacing w:after="0" w:line="240" w:lineRule="exact"/>
      <w:ind w:firstLine="425"/>
      <w:jc w:val="both"/>
    </w:pPr>
    <w:rPr>
      <w:rFonts w:ascii="Arial" w:eastAsia="Times New Roman" w:hAnsi="Arial"/>
      <w:sz w:val="18"/>
      <w:szCs w:val="20"/>
      <w:lang w:eastAsia="hu-HU"/>
    </w:rPr>
  </w:style>
  <w:style w:type="paragraph" w:customStyle="1" w:styleId="bek0">
    <w:name w:val="bek."/>
    <w:basedOn w:val="Norml"/>
    <w:uiPriority w:val="99"/>
    <w:rsid w:val="00DE1339"/>
    <w:pPr>
      <w:tabs>
        <w:tab w:val="left" w:pos="340"/>
        <w:tab w:val="left" w:pos="680"/>
      </w:tabs>
      <w:spacing w:after="0" w:line="240" w:lineRule="exact"/>
      <w:jc w:val="both"/>
    </w:pPr>
    <w:rPr>
      <w:rFonts w:ascii="Arial" w:eastAsia="Times New Roman" w:hAnsi="Arial"/>
      <w:sz w:val="18"/>
      <w:szCs w:val="20"/>
      <w:lang w:eastAsia="hu-HU"/>
    </w:rPr>
  </w:style>
  <w:style w:type="paragraph" w:customStyle="1" w:styleId="bek1j">
    <w:name w:val="bek1j."/>
    <w:basedOn w:val="Norml"/>
    <w:uiPriority w:val="99"/>
    <w:rsid w:val="00DE1339"/>
    <w:pPr>
      <w:tabs>
        <w:tab w:val="left" w:pos="340"/>
        <w:tab w:val="left" w:pos="567"/>
      </w:tabs>
      <w:spacing w:after="0" w:line="240" w:lineRule="exact"/>
      <w:jc w:val="both"/>
    </w:pPr>
    <w:rPr>
      <w:rFonts w:ascii="Arial" w:eastAsia="Times New Roman" w:hAnsi="Arial"/>
      <w:sz w:val="18"/>
      <w:szCs w:val="20"/>
      <w:lang w:eastAsia="hu-HU"/>
    </w:rPr>
  </w:style>
  <w:style w:type="paragraph" w:styleId="Lista">
    <w:name w:val="List"/>
    <w:basedOn w:val="Norml"/>
    <w:rsid w:val="00DE1339"/>
    <w:pPr>
      <w:spacing w:after="0" w:line="240" w:lineRule="auto"/>
      <w:ind w:left="283" w:hanging="283"/>
    </w:pPr>
    <w:rPr>
      <w:rFonts w:ascii="Arial" w:eastAsia="Times New Roman" w:hAnsi="Arial"/>
      <w:sz w:val="24"/>
      <w:szCs w:val="20"/>
      <w:lang w:eastAsia="hu-HU"/>
    </w:rPr>
  </w:style>
  <w:style w:type="paragraph" w:styleId="Szvegtrzs2">
    <w:name w:val="Body Text 2"/>
    <w:basedOn w:val="Norml"/>
    <w:link w:val="Szvegtrzs2Char"/>
    <w:rsid w:val="00DE1339"/>
    <w:pPr>
      <w:spacing w:after="120" w:line="480" w:lineRule="auto"/>
    </w:pPr>
    <w:rPr>
      <w:rFonts w:ascii="Tele-GroteskEENor" w:eastAsia="Times New Roman" w:hAnsi="Tele-GroteskEENor" w:cs="Arial"/>
      <w:sz w:val="18"/>
      <w:szCs w:val="24"/>
      <w:lang w:eastAsia="hu-HU"/>
    </w:rPr>
  </w:style>
  <w:style w:type="character" w:customStyle="1" w:styleId="Szvegtrzs2Char">
    <w:name w:val="Szövegtörzs 2 Char"/>
    <w:link w:val="Szvegtrzs2"/>
    <w:rsid w:val="00DE1339"/>
    <w:rPr>
      <w:rFonts w:ascii="Tele-GroteskEENor" w:hAnsi="Tele-GroteskEENor" w:cs="Arial"/>
      <w:sz w:val="18"/>
      <w:szCs w:val="24"/>
    </w:rPr>
  </w:style>
  <w:style w:type="paragraph" w:styleId="TJ7">
    <w:name w:val="toc 7"/>
    <w:basedOn w:val="Norml"/>
    <w:next w:val="Norml"/>
    <w:rsid w:val="00DE1339"/>
    <w:pPr>
      <w:spacing w:after="0"/>
      <w:ind w:left="1100"/>
    </w:pPr>
    <w:rPr>
      <w:rFonts w:asciiTheme="minorHAnsi" w:hAnsiTheme="minorHAnsi"/>
      <w:sz w:val="20"/>
      <w:szCs w:val="20"/>
    </w:rPr>
  </w:style>
  <w:style w:type="paragraph" w:styleId="Normlbehzs">
    <w:name w:val="Normal Indent"/>
    <w:basedOn w:val="Norml"/>
    <w:next w:val="Norml"/>
    <w:rsid w:val="00DE1339"/>
    <w:pPr>
      <w:spacing w:after="0" w:line="240" w:lineRule="auto"/>
      <w:ind w:left="708"/>
    </w:pPr>
    <w:rPr>
      <w:rFonts w:ascii="Arial" w:eastAsia="Times New Roman" w:hAnsi="Arial"/>
      <w:color w:val="000000"/>
      <w:sz w:val="18"/>
      <w:szCs w:val="20"/>
      <w:lang w:val="nl-NL" w:eastAsia="hu-HU"/>
    </w:rPr>
  </w:style>
  <w:style w:type="paragraph" w:customStyle="1" w:styleId="Trgymutatcmsor">
    <w:name w:val="Tárgymutatócímsor"/>
    <w:basedOn w:val="Norml"/>
    <w:next w:val="Trgymutat1"/>
    <w:uiPriority w:val="99"/>
    <w:rsid w:val="00DE1339"/>
    <w:pPr>
      <w:spacing w:after="0" w:line="240" w:lineRule="exact"/>
      <w:jc w:val="both"/>
    </w:pPr>
    <w:rPr>
      <w:rFonts w:ascii="Arial" w:eastAsia="Times New Roman" w:hAnsi="Arial"/>
      <w:sz w:val="18"/>
      <w:szCs w:val="20"/>
      <w:lang w:eastAsia="hu-HU"/>
    </w:rPr>
  </w:style>
  <w:style w:type="paragraph" w:styleId="Trgymutat1">
    <w:name w:val="index 1"/>
    <w:basedOn w:val="Norml"/>
    <w:rsid w:val="00DE1339"/>
    <w:pPr>
      <w:tabs>
        <w:tab w:val="left" w:leader="dot" w:pos="9000"/>
        <w:tab w:val="right" w:pos="9360"/>
      </w:tabs>
      <w:spacing w:after="0" w:line="240" w:lineRule="auto"/>
      <w:ind w:left="1440" w:right="720" w:hanging="1440"/>
    </w:pPr>
    <w:rPr>
      <w:rFonts w:ascii="Avalon" w:eastAsia="Times New Roman" w:hAnsi="Avalon"/>
      <w:sz w:val="24"/>
      <w:szCs w:val="20"/>
      <w:lang w:val="en-US" w:eastAsia="hu-HU"/>
    </w:rPr>
  </w:style>
  <w:style w:type="paragraph" w:customStyle="1" w:styleId="Lblc">
    <w:name w:val="Lábléc"/>
    <w:basedOn w:val="Norml"/>
    <w:uiPriority w:val="99"/>
    <w:rsid w:val="00DE1339"/>
    <w:pPr>
      <w:tabs>
        <w:tab w:val="center" w:pos="4536"/>
        <w:tab w:val="right" w:pos="9072"/>
      </w:tabs>
      <w:spacing w:after="0" w:line="240" w:lineRule="auto"/>
    </w:pPr>
    <w:rPr>
      <w:rFonts w:ascii="Arial" w:eastAsia="Times New Roman" w:hAnsi="Arial"/>
      <w:color w:val="000000"/>
      <w:sz w:val="18"/>
      <w:szCs w:val="20"/>
      <w:lang w:val="nl-NL" w:eastAsia="hu-HU"/>
    </w:rPr>
  </w:style>
  <w:style w:type="paragraph" w:customStyle="1" w:styleId="Fejlc">
    <w:name w:val="Fejléc"/>
    <w:basedOn w:val="Norml"/>
    <w:uiPriority w:val="99"/>
    <w:rsid w:val="00DE1339"/>
    <w:pPr>
      <w:tabs>
        <w:tab w:val="center" w:pos="4536"/>
        <w:tab w:val="right" w:pos="9072"/>
      </w:tabs>
      <w:spacing w:after="0" w:line="240" w:lineRule="exact"/>
      <w:jc w:val="both"/>
    </w:pPr>
    <w:rPr>
      <w:rFonts w:ascii="Arial" w:eastAsia="Times New Roman" w:hAnsi="Arial"/>
      <w:sz w:val="18"/>
      <w:szCs w:val="20"/>
      <w:lang w:val="nl-NL" w:eastAsia="hu-HU"/>
    </w:rPr>
  </w:style>
  <w:style w:type="paragraph" w:customStyle="1" w:styleId="bek4">
    <w:name w:val="bek4."/>
    <w:basedOn w:val="Norml"/>
    <w:rsid w:val="00DE1339"/>
    <w:pPr>
      <w:tabs>
        <w:tab w:val="left" w:pos="680"/>
      </w:tabs>
      <w:spacing w:after="0" w:line="220" w:lineRule="exact"/>
      <w:ind w:left="425"/>
    </w:pPr>
    <w:rPr>
      <w:rFonts w:ascii="Arial" w:eastAsia="Times New Roman" w:hAnsi="Arial"/>
      <w:sz w:val="18"/>
      <w:szCs w:val="20"/>
      <w:lang w:eastAsia="hu-HU"/>
    </w:rPr>
  </w:style>
  <w:style w:type="paragraph" w:customStyle="1" w:styleId="bek5">
    <w:name w:val="bek5."/>
    <w:basedOn w:val="Norml"/>
    <w:uiPriority w:val="99"/>
    <w:rsid w:val="00DE1339"/>
    <w:pPr>
      <w:tabs>
        <w:tab w:val="left" w:pos="284"/>
      </w:tabs>
      <w:spacing w:before="120" w:after="0" w:line="240" w:lineRule="exact"/>
      <w:ind w:left="766" w:hanging="340"/>
    </w:pPr>
    <w:rPr>
      <w:rFonts w:ascii="Arial" w:eastAsia="Times New Roman" w:hAnsi="Arial"/>
      <w:sz w:val="18"/>
      <w:szCs w:val="20"/>
      <w:lang w:eastAsia="hu-HU"/>
    </w:rPr>
  </w:style>
  <w:style w:type="paragraph" w:customStyle="1" w:styleId="1cm">
    <w:name w:val="1.cím"/>
    <w:basedOn w:val="Norml"/>
    <w:uiPriority w:val="99"/>
    <w:rsid w:val="00DE1339"/>
    <w:pPr>
      <w:spacing w:after="0" w:line="320" w:lineRule="exact"/>
      <w:jc w:val="center"/>
    </w:pPr>
    <w:rPr>
      <w:rFonts w:ascii="Arial CE félkövér" w:eastAsia="Times New Roman" w:hAnsi="Arial CE félkövér"/>
      <w:b/>
      <w:caps/>
      <w:sz w:val="28"/>
      <w:szCs w:val="20"/>
      <w:lang w:val="nl-NL" w:eastAsia="hu-HU"/>
    </w:rPr>
  </w:style>
  <w:style w:type="paragraph" w:customStyle="1" w:styleId="2cm">
    <w:name w:val="2.cím"/>
    <w:basedOn w:val="Norml"/>
    <w:uiPriority w:val="99"/>
    <w:rsid w:val="00DE1339"/>
    <w:pPr>
      <w:spacing w:before="720" w:after="480" w:line="240" w:lineRule="auto"/>
      <w:jc w:val="center"/>
    </w:pPr>
    <w:rPr>
      <w:rFonts w:ascii="Arial" w:eastAsia="Times New Roman" w:hAnsi="Arial"/>
      <w:caps/>
      <w:sz w:val="28"/>
      <w:szCs w:val="20"/>
      <w:lang w:val="nl-NL" w:eastAsia="hu-HU"/>
    </w:rPr>
  </w:style>
  <w:style w:type="paragraph" w:customStyle="1" w:styleId="3cm">
    <w:name w:val="3.cím"/>
    <w:basedOn w:val="Norml"/>
    <w:uiPriority w:val="99"/>
    <w:rsid w:val="00DE1339"/>
    <w:pPr>
      <w:tabs>
        <w:tab w:val="left" w:pos="426"/>
      </w:tabs>
      <w:spacing w:before="480" w:after="240" w:line="240" w:lineRule="exact"/>
      <w:ind w:left="766" w:hanging="340"/>
    </w:pPr>
    <w:rPr>
      <w:rFonts w:ascii="Arial" w:eastAsia="Times New Roman" w:hAnsi="Arial"/>
      <w:b/>
      <w:sz w:val="18"/>
      <w:szCs w:val="20"/>
      <w:lang w:val="nl-NL" w:eastAsia="hu-HU"/>
    </w:rPr>
  </w:style>
  <w:style w:type="paragraph" w:customStyle="1" w:styleId="4cm">
    <w:name w:val="4.cím"/>
    <w:basedOn w:val="Norml"/>
    <w:uiPriority w:val="99"/>
    <w:rsid w:val="00DE1339"/>
    <w:pPr>
      <w:spacing w:before="480" w:after="240" w:line="240" w:lineRule="exact"/>
      <w:ind w:left="709" w:hanging="284"/>
    </w:pPr>
    <w:rPr>
      <w:rFonts w:ascii="Arial" w:eastAsia="Times New Roman" w:hAnsi="Arial"/>
      <w:b/>
      <w:sz w:val="18"/>
      <w:szCs w:val="20"/>
      <w:lang w:val="nl-NL" w:eastAsia="hu-HU"/>
    </w:rPr>
  </w:style>
  <w:style w:type="paragraph" w:customStyle="1" w:styleId="bek3">
    <w:name w:val="bek3."/>
    <w:basedOn w:val="bek2"/>
    <w:uiPriority w:val="99"/>
    <w:rsid w:val="00DE1339"/>
    <w:pPr>
      <w:ind w:left="426" w:hanging="426"/>
    </w:pPr>
  </w:style>
  <w:style w:type="paragraph" w:customStyle="1" w:styleId="5cm">
    <w:name w:val="5.cím"/>
    <w:basedOn w:val="Norml"/>
    <w:uiPriority w:val="99"/>
    <w:rsid w:val="00DE1339"/>
    <w:pPr>
      <w:tabs>
        <w:tab w:val="left" w:pos="851"/>
        <w:tab w:val="left" w:pos="1021"/>
        <w:tab w:val="left" w:pos="1191"/>
      </w:tabs>
      <w:spacing w:before="480" w:after="240" w:line="240" w:lineRule="exact"/>
      <w:ind w:left="936" w:hanging="510"/>
    </w:pPr>
    <w:rPr>
      <w:rFonts w:ascii="Arial" w:eastAsia="Times New Roman" w:hAnsi="Arial"/>
      <w:b/>
      <w:i/>
      <w:sz w:val="18"/>
      <w:szCs w:val="20"/>
      <w:lang w:val="nl-NL" w:eastAsia="hu-HU"/>
    </w:rPr>
  </w:style>
  <w:style w:type="paragraph" w:customStyle="1" w:styleId="ITALIC">
    <w:name w:val="ITALIC"/>
    <w:basedOn w:val="Norml"/>
    <w:rsid w:val="00DE1339"/>
    <w:pPr>
      <w:keepNext/>
      <w:spacing w:before="200" w:after="0" w:line="240" w:lineRule="exact"/>
      <w:ind w:firstLine="425"/>
      <w:jc w:val="both"/>
    </w:pPr>
    <w:rPr>
      <w:rFonts w:ascii="Arial" w:eastAsia="Times New Roman" w:hAnsi="Arial"/>
      <w:i/>
      <w:sz w:val="18"/>
      <w:szCs w:val="20"/>
      <w:lang w:eastAsia="hu-HU"/>
    </w:rPr>
  </w:style>
  <w:style w:type="paragraph" w:customStyle="1" w:styleId="Note">
    <w:name w:val="Note"/>
    <w:basedOn w:val="Norml"/>
    <w:uiPriority w:val="99"/>
    <w:rsid w:val="00DE1339"/>
    <w:pPr>
      <w:spacing w:after="0" w:line="240" w:lineRule="exact"/>
      <w:ind w:right="91"/>
      <w:jc w:val="both"/>
    </w:pPr>
    <w:rPr>
      <w:rFonts w:ascii="HunSerif" w:eastAsia="Times New Roman" w:hAnsi="HunSerif"/>
      <w:sz w:val="18"/>
      <w:szCs w:val="20"/>
      <w:u w:val="single"/>
      <w:lang w:eastAsia="hu-HU"/>
    </w:rPr>
  </w:style>
  <w:style w:type="paragraph" w:customStyle="1" w:styleId="fcm">
    <w:name w:val="fôcím"/>
    <w:basedOn w:val="Cmsor1"/>
    <w:uiPriority w:val="99"/>
    <w:rsid w:val="00DE1339"/>
    <w:pPr>
      <w:spacing w:before="0" w:beforeAutospacing="0" w:after="120" w:afterAutospacing="0" w:line="280" w:lineRule="exact"/>
      <w:ind w:left="708" w:hanging="708"/>
      <w:jc w:val="center"/>
      <w:outlineLvl w:val="9"/>
    </w:pPr>
    <w:rPr>
      <w:rFonts w:ascii="BahamasHeavy" w:eastAsia="Times New Roman" w:hAnsi="BahamasHeavy"/>
      <w:bCs w:val="0"/>
      <w:color w:val="666666"/>
      <w:kern w:val="0"/>
      <w:sz w:val="32"/>
      <w:szCs w:val="20"/>
      <w:lang w:val="en-GB" w:eastAsia="hu-HU"/>
    </w:rPr>
  </w:style>
  <w:style w:type="paragraph" w:customStyle="1" w:styleId="cim">
    <w:name w:val="cim"/>
    <w:uiPriority w:val="99"/>
    <w:rsid w:val="00DE1339"/>
    <w:pPr>
      <w:tabs>
        <w:tab w:val="left" w:pos="9216"/>
      </w:tabs>
      <w:spacing w:after="240" w:line="280" w:lineRule="exact"/>
      <w:jc w:val="center"/>
    </w:pPr>
    <w:rPr>
      <w:rFonts w:ascii="Arial" w:hAnsi="Arial"/>
      <w:sz w:val="24"/>
      <w:lang w:val="en-GB" w:eastAsia="hu-HU"/>
    </w:rPr>
  </w:style>
  <w:style w:type="paragraph" w:customStyle="1" w:styleId="FocmC">
    <w:name w:val="Focím C"/>
    <w:basedOn w:val="Norml"/>
    <w:uiPriority w:val="99"/>
    <w:rsid w:val="00DE1339"/>
    <w:pPr>
      <w:pageBreakBefore/>
      <w:spacing w:after="240" w:line="240" w:lineRule="exact"/>
      <w:jc w:val="center"/>
    </w:pPr>
    <w:rPr>
      <w:rFonts w:ascii="Arial" w:eastAsia="Times New Roman" w:hAnsi="Arial"/>
      <w:b/>
      <w:caps/>
      <w:sz w:val="18"/>
      <w:szCs w:val="20"/>
      <w:lang w:val="nl-NL" w:eastAsia="hu-HU"/>
    </w:rPr>
  </w:style>
  <w:style w:type="paragraph" w:customStyle="1" w:styleId="HEAD">
    <w:name w:val="HEAD"/>
    <w:basedOn w:val="Norml"/>
    <w:uiPriority w:val="99"/>
    <w:rsid w:val="00DE1339"/>
    <w:pPr>
      <w:pBdr>
        <w:bottom w:val="single" w:sz="6" w:space="1" w:color="auto"/>
      </w:pBdr>
      <w:tabs>
        <w:tab w:val="right" w:pos="7031"/>
      </w:tabs>
      <w:spacing w:after="0" w:line="240" w:lineRule="auto"/>
    </w:pPr>
    <w:rPr>
      <w:rFonts w:ascii="Arial" w:eastAsia="Times New Roman" w:hAnsi="Arial"/>
      <w:caps/>
      <w:color w:val="000000"/>
      <w:sz w:val="16"/>
      <w:szCs w:val="20"/>
      <w:lang w:val="nl-NL" w:eastAsia="hu-HU"/>
    </w:rPr>
  </w:style>
  <w:style w:type="paragraph" w:customStyle="1" w:styleId="bek51">
    <w:name w:val="bek51"/>
    <w:basedOn w:val="Norml"/>
    <w:rsid w:val="00DE1339"/>
    <w:pPr>
      <w:tabs>
        <w:tab w:val="left" w:pos="680"/>
      </w:tabs>
      <w:spacing w:after="0" w:line="220" w:lineRule="exact"/>
      <w:ind w:left="993"/>
      <w:jc w:val="both"/>
    </w:pPr>
    <w:rPr>
      <w:rFonts w:ascii="Arial" w:eastAsia="Times New Roman" w:hAnsi="Arial"/>
      <w:sz w:val="18"/>
      <w:szCs w:val="20"/>
      <w:lang w:eastAsia="hu-HU"/>
    </w:rPr>
  </w:style>
  <w:style w:type="paragraph" w:customStyle="1" w:styleId="DocumentMap1">
    <w:name w:val="Document Map1"/>
    <w:basedOn w:val="Norml"/>
    <w:rsid w:val="00DE1339"/>
    <w:pPr>
      <w:shd w:val="clear" w:color="auto" w:fill="000080"/>
      <w:spacing w:after="0" w:line="240" w:lineRule="auto"/>
    </w:pPr>
    <w:rPr>
      <w:rFonts w:ascii="Tahoma" w:eastAsia="Times New Roman" w:hAnsi="Tahoma"/>
      <w:color w:val="000000"/>
      <w:sz w:val="18"/>
      <w:szCs w:val="20"/>
      <w:lang w:val="nl-NL" w:eastAsia="hu-HU"/>
    </w:rPr>
  </w:style>
  <w:style w:type="paragraph" w:customStyle="1" w:styleId="BodyTextIndent21">
    <w:name w:val="Body Text Indent 21"/>
    <w:basedOn w:val="Norml"/>
    <w:uiPriority w:val="99"/>
    <w:rsid w:val="00DE1339"/>
    <w:pPr>
      <w:spacing w:after="0" w:line="240" w:lineRule="auto"/>
      <w:ind w:left="142"/>
      <w:jc w:val="both"/>
    </w:pPr>
    <w:rPr>
      <w:rFonts w:ascii="Arial" w:eastAsia="Times New Roman" w:hAnsi="Arial"/>
      <w:color w:val="000000"/>
      <w:sz w:val="18"/>
      <w:szCs w:val="20"/>
      <w:lang w:val="nl-NL" w:eastAsia="hu-HU"/>
    </w:rPr>
  </w:style>
  <w:style w:type="paragraph" w:customStyle="1" w:styleId="BodyTextIndent31">
    <w:name w:val="Body Text Indent 31"/>
    <w:basedOn w:val="Norml"/>
    <w:uiPriority w:val="99"/>
    <w:rsid w:val="00DE1339"/>
    <w:pPr>
      <w:spacing w:after="0" w:line="240" w:lineRule="auto"/>
      <w:ind w:left="426"/>
    </w:pPr>
    <w:rPr>
      <w:rFonts w:ascii="Arial" w:eastAsia="Times New Roman" w:hAnsi="Arial"/>
      <w:color w:val="000000"/>
      <w:sz w:val="18"/>
      <w:szCs w:val="20"/>
      <w:lang w:val="nl-NL" w:eastAsia="hu-HU"/>
    </w:rPr>
  </w:style>
  <w:style w:type="paragraph" w:styleId="Szvegtrzsbehzssal2">
    <w:name w:val="Body Text Indent 2"/>
    <w:basedOn w:val="Norml"/>
    <w:link w:val="Szvegtrzsbehzssal2Char"/>
    <w:rsid w:val="00DE1339"/>
    <w:pPr>
      <w:spacing w:after="0" w:line="240" w:lineRule="auto"/>
      <w:ind w:firstLine="284"/>
      <w:jc w:val="both"/>
    </w:pPr>
    <w:rPr>
      <w:rFonts w:ascii="Arial" w:eastAsia="Times New Roman" w:hAnsi="Arial"/>
      <w:color w:val="000000"/>
      <w:sz w:val="18"/>
      <w:szCs w:val="20"/>
      <w:lang w:val="nl-NL" w:eastAsia="hu-HU"/>
    </w:rPr>
  </w:style>
  <w:style w:type="character" w:customStyle="1" w:styleId="Szvegtrzsbehzssal2Char">
    <w:name w:val="Szövegtörzs behúzással 2 Char"/>
    <w:link w:val="Szvegtrzsbehzssal2"/>
    <w:rsid w:val="00DE1339"/>
    <w:rPr>
      <w:rFonts w:ascii="Arial" w:hAnsi="Arial"/>
      <w:color w:val="000000"/>
      <w:sz w:val="18"/>
      <w:lang w:val="nl-NL"/>
    </w:rPr>
  </w:style>
  <w:style w:type="paragraph" w:styleId="Szvegtrzsbehzssal3">
    <w:name w:val="Body Text Indent 3"/>
    <w:basedOn w:val="Norml"/>
    <w:link w:val="Szvegtrzsbehzssal3Char"/>
    <w:rsid w:val="00DE1339"/>
    <w:pPr>
      <w:spacing w:after="0" w:line="240" w:lineRule="auto"/>
      <w:ind w:left="1134" w:hanging="1134"/>
      <w:jc w:val="both"/>
    </w:pPr>
    <w:rPr>
      <w:rFonts w:ascii="Arial" w:eastAsia="Times New Roman" w:hAnsi="Arial"/>
      <w:b/>
      <w:color w:val="000000"/>
      <w:sz w:val="18"/>
      <w:szCs w:val="20"/>
      <w:lang w:val="nl-NL" w:eastAsia="hu-HU"/>
    </w:rPr>
  </w:style>
  <w:style w:type="character" w:customStyle="1" w:styleId="Szvegtrzsbehzssal3Char">
    <w:name w:val="Szövegtörzs behúzással 3 Char"/>
    <w:link w:val="Szvegtrzsbehzssal3"/>
    <w:rsid w:val="00DE1339"/>
    <w:rPr>
      <w:rFonts w:ascii="Arial" w:hAnsi="Arial"/>
      <w:b/>
      <w:color w:val="000000"/>
      <w:sz w:val="18"/>
      <w:lang w:val="nl-NL"/>
    </w:rPr>
  </w:style>
  <w:style w:type="paragraph" w:customStyle="1" w:styleId="B0">
    <w:name w:val="B0"/>
    <w:basedOn w:val="Norml"/>
    <w:rsid w:val="00DE1339"/>
    <w:pPr>
      <w:widowControl w:val="0"/>
      <w:spacing w:after="60" w:line="240" w:lineRule="auto"/>
      <w:jc w:val="both"/>
    </w:pPr>
    <w:rPr>
      <w:rFonts w:ascii="Arial" w:eastAsia="Times New Roman" w:hAnsi="Arial"/>
      <w:i/>
      <w:szCs w:val="20"/>
      <w:lang w:eastAsia="hu-HU"/>
    </w:rPr>
  </w:style>
  <w:style w:type="paragraph" w:customStyle="1" w:styleId="H5">
    <w:name w:val="H5"/>
    <w:basedOn w:val="Norml"/>
    <w:next w:val="Norml"/>
    <w:uiPriority w:val="99"/>
    <w:rsid w:val="00DE1339"/>
    <w:pPr>
      <w:keepNext/>
      <w:spacing w:before="100" w:after="100" w:line="240" w:lineRule="auto"/>
      <w:ind w:left="57" w:right="57"/>
    </w:pPr>
    <w:rPr>
      <w:rFonts w:ascii="Arial" w:eastAsia="Times New Roman" w:hAnsi="Arial"/>
      <w:b/>
      <w:color w:val="000000"/>
      <w:sz w:val="18"/>
      <w:szCs w:val="20"/>
      <w:lang w:val="nl-NL" w:eastAsia="hu-HU"/>
    </w:rPr>
  </w:style>
  <w:style w:type="paragraph" w:customStyle="1" w:styleId="Preformatted">
    <w:name w:val="Preformatted"/>
    <w:basedOn w:val="Norml"/>
    <w:uiPriority w:val="99"/>
    <w:rsid w:val="00DE133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20" w:after="20" w:line="240" w:lineRule="auto"/>
      <w:ind w:left="57" w:right="57"/>
    </w:pPr>
    <w:rPr>
      <w:rFonts w:ascii="Courier New" w:eastAsia="Times New Roman" w:hAnsi="Courier New"/>
      <w:color w:val="000000"/>
      <w:sz w:val="18"/>
      <w:szCs w:val="20"/>
      <w:lang w:val="nl-NL" w:eastAsia="hu-HU"/>
    </w:rPr>
  </w:style>
  <w:style w:type="paragraph" w:customStyle="1" w:styleId="Normal1">
    <w:name w:val="Normal1"/>
    <w:uiPriority w:val="99"/>
    <w:rsid w:val="00DE1339"/>
    <w:pPr>
      <w:spacing w:line="240" w:lineRule="exact"/>
      <w:ind w:right="90"/>
      <w:jc w:val="both"/>
    </w:pPr>
    <w:rPr>
      <w:rFonts w:ascii="Univers" w:hAnsi="Univers"/>
      <w:lang w:eastAsia="hu-HU"/>
    </w:rPr>
  </w:style>
  <w:style w:type="paragraph" w:customStyle="1" w:styleId="CharCharCharCharCharChar">
    <w:name w:val="Char Char Char Char Char Char"/>
    <w:basedOn w:val="Norml"/>
    <w:semiHidden/>
    <w:rsid w:val="00DE1339"/>
    <w:pPr>
      <w:spacing w:before="120" w:after="160" w:line="240" w:lineRule="exact"/>
      <w:ind w:left="360"/>
    </w:pPr>
    <w:rPr>
      <w:rFonts w:ascii="Arial" w:eastAsia="Times New Roman" w:hAnsi="Arial"/>
      <w:lang w:val="en-US"/>
    </w:rPr>
  </w:style>
  <w:style w:type="paragraph" w:styleId="NormlWeb">
    <w:name w:val="Normal (Web)"/>
    <w:basedOn w:val="Norml"/>
    <w:rsid w:val="00DE1339"/>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magiccim">
    <w:name w:val="magic_cim"/>
    <w:basedOn w:val="Norml"/>
    <w:rsid w:val="00DE1339"/>
    <w:pPr>
      <w:spacing w:before="100" w:beforeAutospacing="1" w:after="100" w:afterAutospacing="1" w:line="240" w:lineRule="auto"/>
    </w:pPr>
    <w:rPr>
      <w:rFonts w:ascii="Arial" w:eastAsia="Times New Roman" w:hAnsi="Arial" w:cs="Arial"/>
      <w:b/>
      <w:bCs/>
      <w:color w:val="E20074"/>
      <w:sz w:val="18"/>
      <w:szCs w:val="20"/>
      <w:lang w:eastAsia="hu-HU"/>
    </w:rPr>
  </w:style>
  <w:style w:type="paragraph" w:customStyle="1" w:styleId="CharCharCharCharCharCharCharChar1CharChar">
    <w:name w:val="Char Char Char Char Char Char Char Char1 Char Char"/>
    <w:basedOn w:val="Norml"/>
    <w:semiHidden/>
    <w:rsid w:val="00DE1339"/>
    <w:pPr>
      <w:spacing w:before="120" w:after="160" w:line="240" w:lineRule="exact"/>
      <w:ind w:left="360"/>
    </w:pPr>
    <w:rPr>
      <w:rFonts w:ascii="Arial" w:eastAsia="Times New Roman" w:hAnsi="Arial"/>
      <w:lang w:val="en-US"/>
    </w:rPr>
  </w:style>
  <w:style w:type="paragraph" w:customStyle="1" w:styleId="bek4l">
    <w:name w:val="bek4l."/>
    <w:basedOn w:val="Norml"/>
    <w:rsid w:val="00DE1339"/>
    <w:pPr>
      <w:widowControl w:val="0"/>
      <w:tabs>
        <w:tab w:val="left" w:pos="680"/>
      </w:tabs>
      <w:spacing w:after="0" w:line="240" w:lineRule="exact"/>
      <w:ind w:left="709"/>
    </w:pPr>
    <w:rPr>
      <w:rFonts w:ascii="Arial" w:eastAsia="Times New Roman" w:hAnsi="Arial"/>
      <w:sz w:val="18"/>
      <w:szCs w:val="20"/>
      <w:lang w:eastAsia="hu-HU"/>
    </w:rPr>
  </w:style>
  <w:style w:type="character" w:customStyle="1" w:styleId="CharChar1">
    <w:name w:val="Char Char1"/>
    <w:uiPriority w:val="99"/>
    <w:rsid w:val="00DE1339"/>
    <w:rPr>
      <w:rFonts w:ascii="Tele-GroteskEEFet" w:hAnsi="Tele-GroteskEEFet" w:cs="Arial"/>
      <w:bCs/>
      <w:szCs w:val="24"/>
      <w:lang w:val="hu-HU" w:eastAsia="hu-HU" w:bidi="ar-SA"/>
    </w:rPr>
  </w:style>
  <w:style w:type="paragraph" w:customStyle="1" w:styleId="szveg">
    <w:name w:val="szöveg"/>
    <w:basedOn w:val="Norml"/>
    <w:uiPriority w:val="99"/>
    <w:rsid w:val="00DE1339"/>
    <w:pPr>
      <w:spacing w:after="0" w:line="200" w:lineRule="exact"/>
      <w:jc w:val="both"/>
    </w:pPr>
    <w:rPr>
      <w:rFonts w:ascii="Tele-GroteskEENor" w:eastAsia="Times" w:hAnsi="Tele-GroteskEENor"/>
      <w:sz w:val="18"/>
      <w:szCs w:val="20"/>
      <w:lang w:val="cs-CZ"/>
    </w:rPr>
  </w:style>
  <w:style w:type="character" w:customStyle="1" w:styleId="Cmsor3Char1Char1Char1">
    <w:name w:val="Címsor 3 Char1 Char1 Char1"/>
    <w:aliases w:val="Címsor 3 Char Char1 Char Char1,Címsor 3 Char1 Char1 Char Char1 Char1,Címsor 3 Char Char2 Char Char Char Char1,Címsor 3 Char Char1 Char1 Char Char Char Char1,Címsor 3 Char Char1 Char Char1 Char Char Char Char1"/>
    <w:rsid w:val="00DE1339"/>
    <w:rPr>
      <w:rFonts w:ascii="Tele-GroteskEEFet" w:hAnsi="Tele-GroteskEEFet" w:cs="Arial"/>
      <w:bCs/>
      <w:szCs w:val="24"/>
      <w:lang w:val="hu-HU" w:eastAsia="hu-HU" w:bidi="ar-SA"/>
    </w:rPr>
  </w:style>
  <w:style w:type="paragraph" w:customStyle="1" w:styleId="lolb">
    <w:name w:val="Éloláb"/>
    <w:basedOn w:val="Norml"/>
    <w:uiPriority w:val="99"/>
    <w:rsid w:val="00DE1339"/>
    <w:pPr>
      <w:tabs>
        <w:tab w:val="center" w:pos="4536"/>
        <w:tab w:val="right" w:pos="9072"/>
      </w:tabs>
      <w:spacing w:after="0" w:line="240" w:lineRule="auto"/>
      <w:jc w:val="both"/>
    </w:pPr>
    <w:rPr>
      <w:rFonts w:ascii="Arial" w:eastAsia="Times New Roman" w:hAnsi="Arial"/>
      <w:i/>
      <w:sz w:val="24"/>
      <w:szCs w:val="20"/>
    </w:rPr>
  </w:style>
  <w:style w:type="character" w:customStyle="1" w:styleId="Cmsor3Char1Char1Char">
    <w:name w:val="Címsor 3 Char1 Char1 Char"/>
    <w:aliases w:val="Címsor 3 Char1 Char1 Char Char1 Char,Címsor 3 Char Char2 Char Char Char Char,Címsor 3 Char Char1 Char1 Char Char Char Char,Címsor 3 Char Char1 Char Char1 Char Char Char Char"/>
    <w:rsid w:val="00DE1339"/>
    <w:rPr>
      <w:rFonts w:ascii="Tele-GroteskEEFet" w:eastAsia="Times New Roman" w:hAnsi="Tele-GroteskEEFet" w:cs="Arial"/>
      <w:bCs/>
      <w:sz w:val="20"/>
      <w:szCs w:val="24"/>
      <w:lang w:eastAsia="hu-HU"/>
    </w:rPr>
  </w:style>
  <w:style w:type="paragraph" w:customStyle="1" w:styleId="Default">
    <w:name w:val="Default"/>
    <w:rsid w:val="00DE1339"/>
    <w:pPr>
      <w:autoSpaceDE w:val="0"/>
      <w:autoSpaceDN w:val="0"/>
      <w:adjustRightInd w:val="0"/>
    </w:pPr>
    <w:rPr>
      <w:rFonts w:ascii="Arial" w:hAnsi="Arial" w:cs="Arial"/>
      <w:color w:val="000000"/>
      <w:sz w:val="24"/>
      <w:szCs w:val="24"/>
    </w:rPr>
  </w:style>
  <w:style w:type="paragraph" w:styleId="Dokumentumtrkp">
    <w:name w:val="Document Map"/>
    <w:basedOn w:val="Norml"/>
    <w:link w:val="DokumentumtrkpChar"/>
    <w:rsid w:val="00DE1339"/>
    <w:pPr>
      <w:shd w:val="clear" w:color="auto" w:fill="000080"/>
      <w:spacing w:after="0" w:line="200" w:lineRule="exact"/>
    </w:pPr>
    <w:rPr>
      <w:rFonts w:ascii="Tahoma" w:eastAsia="Times New Roman" w:hAnsi="Tahoma" w:cs="Tahoma"/>
      <w:sz w:val="18"/>
      <w:szCs w:val="20"/>
      <w:lang w:eastAsia="hu-HU"/>
    </w:rPr>
  </w:style>
  <w:style w:type="character" w:customStyle="1" w:styleId="DokumentumtrkpChar">
    <w:name w:val="Dokumentumtérkép Char"/>
    <w:link w:val="Dokumentumtrkp"/>
    <w:rsid w:val="00DE1339"/>
    <w:rPr>
      <w:rFonts w:ascii="Tahoma" w:hAnsi="Tahoma" w:cs="Tahoma"/>
      <w:sz w:val="18"/>
      <w:shd w:val="clear" w:color="auto" w:fill="000080"/>
    </w:rPr>
  </w:style>
  <w:style w:type="paragraph" w:styleId="TJ4">
    <w:name w:val="toc 4"/>
    <w:basedOn w:val="Norml"/>
    <w:next w:val="Norml"/>
    <w:autoRedefine/>
    <w:unhideWhenUsed/>
    <w:rsid w:val="00DE1339"/>
    <w:pPr>
      <w:spacing w:after="0"/>
      <w:ind w:left="440"/>
    </w:pPr>
    <w:rPr>
      <w:rFonts w:asciiTheme="minorHAnsi" w:hAnsiTheme="minorHAnsi"/>
      <w:sz w:val="20"/>
      <w:szCs w:val="20"/>
    </w:rPr>
  </w:style>
  <w:style w:type="paragraph" w:styleId="TJ5">
    <w:name w:val="toc 5"/>
    <w:basedOn w:val="Norml"/>
    <w:next w:val="Norml"/>
    <w:autoRedefine/>
    <w:unhideWhenUsed/>
    <w:rsid w:val="00DE1339"/>
    <w:pPr>
      <w:spacing w:after="0"/>
      <w:ind w:left="660"/>
    </w:pPr>
    <w:rPr>
      <w:rFonts w:asciiTheme="minorHAnsi" w:hAnsiTheme="minorHAnsi"/>
      <w:sz w:val="20"/>
      <w:szCs w:val="20"/>
    </w:rPr>
  </w:style>
  <w:style w:type="paragraph" w:styleId="TJ6">
    <w:name w:val="toc 6"/>
    <w:basedOn w:val="Norml"/>
    <w:next w:val="Norml"/>
    <w:autoRedefine/>
    <w:unhideWhenUsed/>
    <w:rsid w:val="00DE1339"/>
    <w:pPr>
      <w:spacing w:after="0"/>
      <w:ind w:left="880"/>
    </w:pPr>
    <w:rPr>
      <w:rFonts w:asciiTheme="minorHAnsi" w:hAnsiTheme="minorHAnsi"/>
      <w:sz w:val="20"/>
      <w:szCs w:val="20"/>
    </w:rPr>
  </w:style>
  <w:style w:type="paragraph" w:styleId="TJ8">
    <w:name w:val="toc 8"/>
    <w:basedOn w:val="Norml"/>
    <w:next w:val="Norml"/>
    <w:autoRedefine/>
    <w:unhideWhenUsed/>
    <w:rsid w:val="00DE1339"/>
    <w:pPr>
      <w:spacing w:after="0"/>
      <w:ind w:left="1320"/>
    </w:pPr>
    <w:rPr>
      <w:rFonts w:asciiTheme="minorHAnsi" w:hAnsiTheme="minorHAnsi"/>
      <w:sz w:val="20"/>
      <w:szCs w:val="20"/>
    </w:rPr>
  </w:style>
  <w:style w:type="paragraph" w:styleId="TJ9">
    <w:name w:val="toc 9"/>
    <w:basedOn w:val="Norml"/>
    <w:next w:val="Norml"/>
    <w:autoRedefine/>
    <w:unhideWhenUsed/>
    <w:rsid w:val="00DE1339"/>
    <w:pPr>
      <w:spacing w:after="0"/>
      <w:ind w:left="1540"/>
    </w:pPr>
    <w:rPr>
      <w:rFonts w:asciiTheme="minorHAnsi" w:hAnsiTheme="minorHAnsi"/>
      <w:sz w:val="20"/>
      <w:szCs w:val="20"/>
    </w:rPr>
  </w:style>
  <w:style w:type="paragraph" w:customStyle="1" w:styleId="Felsorols1">
    <w:name w:val="Felsorolás1"/>
    <w:basedOn w:val="Norml"/>
    <w:link w:val="FelsorolsChar"/>
    <w:qFormat/>
    <w:rsid w:val="00DE1339"/>
    <w:pPr>
      <w:tabs>
        <w:tab w:val="left" w:pos="709"/>
      </w:tabs>
      <w:spacing w:after="0" w:line="200" w:lineRule="exact"/>
      <w:ind w:left="709" w:hanging="142"/>
    </w:pPr>
    <w:rPr>
      <w:rFonts w:ascii="Tele-GroteskEENor" w:eastAsia="Times New Roman" w:hAnsi="Tele-GroteskEENor" w:cs="Arial"/>
      <w:sz w:val="18"/>
      <w:szCs w:val="24"/>
      <w:lang w:eastAsia="hu-HU"/>
    </w:rPr>
  </w:style>
  <w:style w:type="character" w:customStyle="1" w:styleId="FelsorolsChar">
    <w:name w:val="Felsorolás Char"/>
    <w:link w:val="Felsorols1"/>
    <w:rsid w:val="00DE1339"/>
    <w:rPr>
      <w:rFonts w:ascii="Tele-GroteskEENor" w:hAnsi="Tele-GroteskEENor" w:cs="Arial"/>
      <w:sz w:val="18"/>
      <w:szCs w:val="24"/>
    </w:rPr>
  </w:style>
  <w:style w:type="character" w:customStyle="1" w:styleId="section">
    <w:name w:val="section"/>
    <w:basedOn w:val="Bekezdsalapbettpusa"/>
    <w:uiPriority w:val="99"/>
    <w:rsid w:val="00DE1339"/>
  </w:style>
  <w:style w:type="character" w:customStyle="1" w:styleId="point">
    <w:name w:val="point"/>
    <w:basedOn w:val="Bekezdsalapbettpusa"/>
    <w:rsid w:val="00DE1339"/>
  </w:style>
  <w:style w:type="character" w:customStyle="1" w:styleId="a0">
    <w:name w:val="a0"/>
    <w:uiPriority w:val="99"/>
    <w:rsid w:val="00DE1339"/>
    <w:rPr>
      <w:rFonts w:ascii="Tele-GroteskEENor" w:hAnsi="Tele-GroteskEENor" w:hint="default"/>
      <w:color w:val="000000"/>
    </w:rPr>
  </w:style>
  <w:style w:type="paragraph" w:customStyle="1" w:styleId="CMSANTableListBullet">
    <w:name w:val="CMS AN Table List Bullet"/>
    <w:uiPriority w:val="20"/>
    <w:rsid w:val="00DE1339"/>
    <w:pPr>
      <w:numPr>
        <w:numId w:val="10"/>
      </w:numPr>
      <w:spacing w:before="120" w:after="120" w:line="300" w:lineRule="atLeast"/>
    </w:pPr>
    <w:rPr>
      <w:color w:val="000000"/>
      <w:sz w:val="22"/>
      <w:szCs w:val="22"/>
      <w:lang w:val="en-GB"/>
    </w:rPr>
  </w:style>
  <w:style w:type="paragraph" w:customStyle="1" w:styleId="CMSANHeading1">
    <w:name w:val="CMS AN Heading 1"/>
    <w:next w:val="Norml"/>
    <w:uiPriority w:val="1"/>
    <w:qFormat/>
    <w:rsid w:val="00DE1339"/>
    <w:pPr>
      <w:keepNext/>
      <w:numPr>
        <w:numId w:val="14"/>
      </w:numPr>
      <w:spacing w:before="240" w:after="120" w:line="300" w:lineRule="atLeast"/>
      <w:jc w:val="both"/>
      <w:outlineLvl w:val="1"/>
    </w:pPr>
    <w:rPr>
      <w:rFonts w:eastAsia="Calibri" w:cs="Segoe Script"/>
      <w:b/>
      <w:caps/>
      <w:color w:val="000000"/>
      <w:sz w:val="22"/>
      <w:szCs w:val="22"/>
      <w:lang w:val="en-GB"/>
    </w:rPr>
  </w:style>
  <w:style w:type="character" w:customStyle="1" w:styleId="Cmsor3CharCharCharChar">
    <w:name w:val="Címsor 3 Char Char Char Char"/>
    <w:aliases w:val="Char Char Char Char Char,Címsor 3 Char Char2,Címsor 3 Char Char2 Char Char,Címsor 3 Char Char1 Char1 Char Char,Címsor 3 Char Char1 Char Char1 Char Char"/>
    <w:rsid w:val="00DE1339"/>
    <w:rPr>
      <w:rFonts w:ascii="Tele-GroteskEEFet" w:hAnsi="Tele-GroteskEEFet" w:cs="Arial" w:hint="default"/>
      <w:bCs/>
      <w:szCs w:val="24"/>
      <w:lang w:val="hu-HU" w:eastAsia="hu-HU" w:bidi="ar-SA"/>
    </w:rPr>
  </w:style>
  <w:style w:type="paragraph" w:customStyle="1" w:styleId="Listaszerbekezds1">
    <w:name w:val="Listaszerű bekezdés1"/>
    <w:uiPriority w:val="99"/>
    <w:rsid w:val="00DE1339"/>
    <w:pPr>
      <w:spacing w:after="200" w:line="276" w:lineRule="auto"/>
      <w:ind w:left="720"/>
      <w:contextualSpacing/>
    </w:pPr>
    <w:rPr>
      <w:rFonts w:ascii="Calibri" w:hAnsi="Calibri"/>
      <w:sz w:val="22"/>
      <w:szCs w:val="22"/>
    </w:rPr>
  </w:style>
  <w:style w:type="character" w:styleId="Mrltotthiperhivatkozs">
    <w:name w:val="FollowedHyperlink"/>
    <w:uiPriority w:val="99"/>
    <w:unhideWhenUsed/>
    <w:rsid w:val="00DE1339"/>
    <w:rPr>
      <w:rFonts w:ascii="Times New Roman" w:hAnsi="Times New Roman" w:cs="Times New Roman" w:hint="default"/>
      <w:color w:val="800080"/>
      <w:sz w:val="22"/>
      <w:u w:val="single"/>
      <w:lang w:val="en-GB" w:eastAsia="en-US" w:bidi="ar-SA"/>
    </w:rPr>
  </w:style>
  <w:style w:type="paragraph" w:styleId="HTML-cm">
    <w:name w:val="HTML Address"/>
    <w:link w:val="HTML-cmChar"/>
    <w:unhideWhenUsed/>
    <w:rsid w:val="00DE1339"/>
    <w:pPr>
      <w:spacing w:line="300" w:lineRule="atLeast"/>
      <w:jc w:val="both"/>
    </w:pPr>
    <w:rPr>
      <w:rFonts w:eastAsia="Calibri"/>
      <w:i/>
      <w:iCs/>
      <w:color w:val="000000"/>
      <w:sz w:val="22"/>
      <w:szCs w:val="22"/>
      <w:lang w:val="en-GB"/>
    </w:rPr>
  </w:style>
  <w:style w:type="character" w:customStyle="1" w:styleId="HTML-cmChar">
    <w:name w:val="HTML-cím Char"/>
    <w:link w:val="HTML-cm"/>
    <w:rsid w:val="00DE1339"/>
    <w:rPr>
      <w:rFonts w:eastAsia="Calibri"/>
      <w:i/>
      <w:iCs/>
      <w:color w:val="000000"/>
      <w:sz w:val="22"/>
      <w:szCs w:val="22"/>
      <w:lang w:val="en-GB" w:eastAsia="en-US" w:bidi="ar-SA"/>
    </w:rPr>
  </w:style>
  <w:style w:type="character" w:styleId="HTML-kd">
    <w:name w:val="HTML Code"/>
    <w:uiPriority w:val="99"/>
    <w:unhideWhenUsed/>
    <w:rsid w:val="00DE1339"/>
    <w:rPr>
      <w:rFonts w:ascii="Consolas" w:eastAsia="Times New Roman" w:hAnsi="Consolas" w:cs="Consolas" w:hint="default"/>
      <w:sz w:val="20"/>
      <w:szCs w:val="20"/>
    </w:rPr>
  </w:style>
  <w:style w:type="paragraph" w:styleId="HTML-kntformzott">
    <w:name w:val="HTML Preformatted"/>
    <w:link w:val="HTML-kntformzottChar"/>
    <w:unhideWhenUsed/>
    <w:rsid w:val="00DE1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jc w:val="both"/>
    </w:pPr>
    <w:rPr>
      <w:rFonts w:ascii="Consolas" w:eastAsia="Calibri" w:hAnsi="Consolas" w:cs="Consolas"/>
      <w:color w:val="000000"/>
      <w:lang w:val="en-GB"/>
    </w:rPr>
  </w:style>
  <w:style w:type="character" w:customStyle="1" w:styleId="HTML-kntformzottChar">
    <w:name w:val="HTML-ként formázott Char"/>
    <w:link w:val="HTML-kntformzott"/>
    <w:rsid w:val="00DE1339"/>
    <w:rPr>
      <w:rFonts w:ascii="Consolas" w:eastAsia="Calibri" w:hAnsi="Consolas" w:cs="Consolas"/>
      <w:color w:val="000000"/>
      <w:lang w:val="en-GB" w:eastAsia="en-US" w:bidi="ar-SA"/>
    </w:rPr>
  </w:style>
  <w:style w:type="paragraph" w:styleId="Trgymutat2">
    <w:name w:val="index 2"/>
    <w:next w:val="Norml"/>
    <w:autoRedefine/>
    <w:unhideWhenUsed/>
    <w:rsid w:val="00DE1339"/>
    <w:pPr>
      <w:spacing w:line="300" w:lineRule="atLeast"/>
      <w:ind w:left="440" w:hanging="220"/>
      <w:jc w:val="both"/>
    </w:pPr>
    <w:rPr>
      <w:rFonts w:eastAsia="Calibri"/>
      <w:color w:val="000000"/>
      <w:sz w:val="22"/>
      <w:szCs w:val="22"/>
      <w:lang w:val="en-GB"/>
    </w:rPr>
  </w:style>
  <w:style w:type="paragraph" w:styleId="Trgymutat3">
    <w:name w:val="index 3"/>
    <w:next w:val="Norml"/>
    <w:autoRedefine/>
    <w:unhideWhenUsed/>
    <w:rsid w:val="00DE1339"/>
    <w:pPr>
      <w:spacing w:line="300" w:lineRule="atLeast"/>
      <w:ind w:left="660" w:hanging="220"/>
      <w:jc w:val="both"/>
    </w:pPr>
    <w:rPr>
      <w:rFonts w:eastAsia="Calibri"/>
      <w:color w:val="000000"/>
      <w:sz w:val="22"/>
      <w:szCs w:val="22"/>
      <w:lang w:val="en-GB"/>
    </w:rPr>
  </w:style>
  <w:style w:type="paragraph" w:styleId="Trgymutat4">
    <w:name w:val="index 4"/>
    <w:next w:val="Norml"/>
    <w:autoRedefine/>
    <w:unhideWhenUsed/>
    <w:rsid w:val="00DE1339"/>
    <w:pPr>
      <w:spacing w:line="300" w:lineRule="atLeast"/>
      <w:ind w:left="880" w:hanging="220"/>
      <w:jc w:val="both"/>
    </w:pPr>
    <w:rPr>
      <w:rFonts w:eastAsia="Calibri"/>
      <w:color w:val="000000"/>
      <w:sz w:val="22"/>
      <w:szCs w:val="22"/>
      <w:lang w:val="en-GB"/>
    </w:rPr>
  </w:style>
  <w:style w:type="paragraph" w:styleId="Trgymutat5">
    <w:name w:val="index 5"/>
    <w:next w:val="Norml"/>
    <w:autoRedefine/>
    <w:unhideWhenUsed/>
    <w:rsid w:val="00DE1339"/>
    <w:pPr>
      <w:spacing w:line="300" w:lineRule="atLeast"/>
      <w:ind w:left="1100" w:hanging="220"/>
      <w:jc w:val="both"/>
    </w:pPr>
    <w:rPr>
      <w:rFonts w:eastAsia="Calibri"/>
      <w:color w:val="000000"/>
      <w:sz w:val="22"/>
      <w:szCs w:val="22"/>
      <w:lang w:val="en-GB"/>
    </w:rPr>
  </w:style>
  <w:style w:type="paragraph" w:styleId="Trgymutat6">
    <w:name w:val="index 6"/>
    <w:next w:val="Norml"/>
    <w:autoRedefine/>
    <w:unhideWhenUsed/>
    <w:rsid w:val="00DE1339"/>
    <w:pPr>
      <w:spacing w:line="300" w:lineRule="atLeast"/>
      <w:ind w:left="1320" w:hanging="220"/>
      <w:jc w:val="both"/>
    </w:pPr>
    <w:rPr>
      <w:rFonts w:eastAsia="Calibri"/>
      <w:color w:val="000000"/>
      <w:sz w:val="22"/>
      <w:szCs w:val="22"/>
      <w:lang w:val="en-GB"/>
    </w:rPr>
  </w:style>
  <w:style w:type="paragraph" w:styleId="Trgymutat8">
    <w:name w:val="index 8"/>
    <w:next w:val="Norml"/>
    <w:autoRedefine/>
    <w:unhideWhenUsed/>
    <w:rsid w:val="00DE1339"/>
    <w:pPr>
      <w:spacing w:line="300" w:lineRule="atLeast"/>
      <w:ind w:left="1760" w:hanging="220"/>
      <w:jc w:val="both"/>
    </w:pPr>
    <w:rPr>
      <w:rFonts w:eastAsia="Calibri"/>
      <w:color w:val="000000"/>
      <w:sz w:val="22"/>
      <w:szCs w:val="22"/>
      <w:lang w:val="en-GB"/>
    </w:rPr>
  </w:style>
  <w:style w:type="paragraph" w:styleId="Trgymutat9">
    <w:name w:val="index 9"/>
    <w:next w:val="Norml"/>
    <w:autoRedefine/>
    <w:unhideWhenUsed/>
    <w:rsid w:val="00DE1339"/>
    <w:pPr>
      <w:spacing w:line="300" w:lineRule="atLeast"/>
      <w:ind w:left="1980" w:hanging="220"/>
      <w:jc w:val="both"/>
    </w:pPr>
    <w:rPr>
      <w:rFonts w:eastAsia="Calibri"/>
      <w:color w:val="000000"/>
      <w:sz w:val="22"/>
      <w:szCs w:val="22"/>
      <w:lang w:val="en-GB"/>
    </w:rPr>
  </w:style>
  <w:style w:type="paragraph" w:styleId="Trgymutatcm">
    <w:name w:val="index heading"/>
    <w:next w:val="Trgymutat1"/>
    <w:unhideWhenUsed/>
    <w:rsid w:val="00DE1339"/>
    <w:pPr>
      <w:spacing w:line="300" w:lineRule="atLeast"/>
      <w:jc w:val="both"/>
    </w:pPr>
    <w:rPr>
      <w:rFonts w:ascii="Cambria" w:hAnsi="Cambria"/>
      <w:b/>
      <w:bCs/>
      <w:color w:val="000000"/>
      <w:sz w:val="22"/>
      <w:szCs w:val="22"/>
      <w:lang w:val="en-GB"/>
    </w:rPr>
  </w:style>
  <w:style w:type="paragraph" w:styleId="brajegyzk">
    <w:name w:val="table of figures"/>
    <w:next w:val="Norml"/>
    <w:unhideWhenUsed/>
    <w:rsid w:val="00DE1339"/>
    <w:pPr>
      <w:spacing w:line="300" w:lineRule="atLeast"/>
      <w:jc w:val="both"/>
    </w:pPr>
    <w:rPr>
      <w:rFonts w:eastAsia="Calibri"/>
      <w:color w:val="000000"/>
      <w:sz w:val="22"/>
      <w:szCs w:val="22"/>
      <w:lang w:val="en-GB"/>
    </w:rPr>
  </w:style>
  <w:style w:type="paragraph" w:styleId="Bortkcm">
    <w:name w:val="envelope address"/>
    <w:unhideWhenUsed/>
    <w:rsid w:val="00DE1339"/>
    <w:pPr>
      <w:framePr w:w="7920" w:h="1980" w:hSpace="180" w:wrap="auto" w:hAnchor="page" w:xAlign="center" w:yAlign="bottom"/>
      <w:spacing w:line="300" w:lineRule="atLeast"/>
      <w:ind w:left="2880"/>
      <w:jc w:val="both"/>
    </w:pPr>
    <w:rPr>
      <w:rFonts w:ascii="Cambria" w:hAnsi="Cambria"/>
      <w:color w:val="000000"/>
      <w:sz w:val="24"/>
      <w:szCs w:val="24"/>
      <w:lang w:val="en-GB"/>
    </w:rPr>
  </w:style>
  <w:style w:type="paragraph" w:styleId="Feladcmebortkon">
    <w:name w:val="envelope return"/>
    <w:unhideWhenUsed/>
    <w:rsid w:val="00DE1339"/>
    <w:pPr>
      <w:spacing w:line="300" w:lineRule="atLeast"/>
      <w:jc w:val="both"/>
    </w:pPr>
    <w:rPr>
      <w:rFonts w:ascii="Cambria" w:hAnsi="Cambria"/>
      <w:color w:val="000000"/>
      <w:lang w:val="en-GB"/>
    </w:rPr>
  </w:style>
  <w:style w:type="paragraph" w:styleId="Vgjegyzetszvege">
    <w:name w:val="endnote text"/>
    <w:link w:val="VgjegyzetszvegeChar"/>
    <w:unhideWhenUsed/>
    <w:rsid w:val="00DE1339"/>
    <w:pPr>
      <w:jc w:val="both"/>
    </w:pPr>
    <w:rPr>
      <w:rFonts w:eastAsia="Calibri"/>
      <w:color w:val="000000"/>
      <w:sz w:val="18"/>
      <w:lang w:val="en-GB"/>
    </w:rPr>
  </w:style>
  <w:style w:type="character" w:customStyle="1" w:styleId="VgjegyzetszvegeChar">
    <w:name w:val="Végjegyzet szövege Char"/>
    <w:link w:val="Vgjegyzetszvege"/>
    <w:rsid w:val="00DE1339"/>
    <w:rPr>
      <w:rFonts w:eastAsia="Calibri"/>
      <w:color w:val="000000"/>
      <w:sz w:val="18"/>
      <w:lang w:val="en-GB" w:eastAsia="en-US" w:bidi="ar-SA"/>
    </w:rPr>
  </w:style>
  <w:style w:type="paragraph" w:styleId="Hivatkozsjegyzk">
    <w:name w:val="table of authorities"/>
    <w:next w:val="Norml"/>
    <w:unhideWhenUsed/>
    <w:rsid w:val="00DE1339"/>
    <w:pPr>
      <w:spacing w:line="300" w:lineRule="atLeast"/>
      <w:ind w:left="220" w:hanging="220"/>
      <w:jc w:val="both"/>
    </w:pPr>
    <w:rPr>
      <w:rFonts w:eastAsia="Calibri"/>
      <w:color w:val="000000"/>
      <w:sz w:val="22"/>
      <w:szCs w:val="22"/>
      <w:lang w:val="en-GB"/>
    </w:rPr>
  </w:style>
  <w:style w:type="paragraph" w:styleId="Makrszvege">
    <w:name w:val="macro"/>
    <w:link w:val="MakrszvegeChar"/>
    <w:unhideWhenUsed/>
    <w:rsid w:val="00DE1339"/>
    <w:pPr>
      <w:tabs>
        <w:tab w:val="left" w:pos="480"/>
        <w:tab w:val="left" w:pos="960"/>
        <w:tab w:val="left" w:pos="1440"/>
        <w:tab w:val="left" w:pos="1920"/>
        <w:tab w:val="left" w:pos="2400"/>
        <w:tab w:val="left" w:pos="2880"/>
        <w:tab w:val="left" w:pos="3360"/>
        <w:tab w:val="left" w:pos="3840"/>
        <w:tab w:val="left" w:pos="4320"/>
      </w:tabs>
      <w:spacing w:line="300" w:lineRule="atLeast"/>
      <w:jc w:val="both"/>
    </w:pPr>
    <w:rPr>
      <w:rFonts w:ascii="Consolas" w:eastAsia="Calibri" w:hAnsi="Consolas" w:cs="Consolas"/>
      <w:color w:val="000000"/>
      <w:lang w:val="en-GB"/>
    </w:rPr>
  </w:style>
  <w:style w:type="character" w:customStyle="1" w:styleId="MakrszvegeChar">
    <w:name w:val="Makró szövege Char"/>
    <w:link w:val="Makrszvege"/>
    <w:rsid w:val="00DE1339"/>
    <w:rPr>
      <w:rFonts w:ascii="Consolas" w:eastAsia="Calibri" w:hAnsi="Consolas" w:cs="Consolas"/>
      <w:color w:val="000000"/>
      <w:lang w:val="en-GB" w:eastAsia="en-US" w:bidi="ar-SA"/>
    </w:rPr>
  </w:style>
  <w:style w:type="paragraph" w:styleId="Hivatkozsjegyzk-fej">
    <w:name w:val="toa heading"/>
    <w:next w:val="Norml"/>
    <w:unhideWhenUsed/>
    <w:rsid w:val="00DE1339"/>
    <w:pPr>
      <w:spacing w:before="120" w:line="300" w:lineRule="atLeast"/>
      <w:jc w:val="both"/>
    </w:pPr>
    <w:rPr>
      <w:rFonts w:ascii="Cambria" w:hAnsi="Cambria"/>
      <w:b/>
      <w:bCs/>
      <w:color w:val="000000"/>
      <w:sz w:val="24"/>
      <w:szCs w:val="24"/>
      <w:lang w:val="en-GB"/>
    </w:rPr>
  </w:style>
  <w:style w:type="paragraph" w:styleId="Szmozottlista">
    <w:name w:val="List Number"/>
    <w:unhideWhenUsed/>
    <w:rsid w:val="00DE1339"/>
    <w:pPr>
      <w:spacing w:line="300" w:lineRule="atLeast"/>
      <w:ind w:left="360" w:hanging="360"/>
      <w:contextualSpacing/>
      <w:jc w:val="both"/>
    </w:pPr>
    <w:rPr>
      <w:rFonts w:eastAsia="Calibri"/>
      <w:color w:val="000000"/>
      <w:sz w:val="22"/>
      <w:szCs w:val="22"/>
      <w:lang w:val="en-GB"/>
    </w:rPr>
  </w:style>
  <w:style w:type="paragraph" w:styleId="Lista2">
    <w:name w:val="List 2"/>
    <w:unhideWhenUsed/>
    <w:rsid w:val="00DE1339"/>
    <w:pPr>
      <w:spacing w:line="300" w:lineRule="atLeast"/>
      <w:ind w:left="566" w:hanging="283"/>
      <w:contextualSpacing/>
      <w:jc w:val="both"/>
    </w:pPr>
    <w:rPr>
      <w:rFonts w:eastAsia="Calibri"/>
      <w:color w:val="000000"/>
      <w:sz w:val="22"/>
      <w:szCs w:val="22"/>
      <w:lang w:val="en-GB"/>
    </w:rPr>
  </w:style>
  <w:style w:type="paragraph" w:styleId="Lista3">
    <w:name w:val="List 3"/>
    <w:unhideWhenUsed/>
    <w:rsid w:val="00DE1339"/>
    <w:pPr>
      <w:spacing w:line="300" w:lineRule="atLeast"/>
      <w:ind w:left="849" w:hanging="283"/>
      <w:contextualSpacing/>
      <w:jc w:val="both"/>
    </w:pPr>
    <w:rPr>
      <w:rFonts w:eastAsia="Calibri"/>
      <w:color w:val="000000"/>
      <w:sz w:val="22"/>
      <w:szCs w:val="22"/>
      <w:lang w:val="en-GB"/>
    </w:rPr>
  </w:style>
  <w:style w:type="paragraph" w:styleId="Lista4">
    <w:name w:val="List 4"/>
    <w:unhideWhenUsed/>
    <w:rsid w:val="00DE1339"/>
    <w:pPr>
      <w:spacing w:line="300" w:lineRule="atLeast"/>
      <w:ind w:left="1132" w:hanging="283"/>
      <w:contextualSpacing/>
      <w:jc w:val="both"/>
    </w:pPr>
    <w:rPr>
      <w:rFonts w:eastAsia="Calibri"/>
      <w:color w:val="000000"/>
      <w:sz w:val="22"/>
      <w:szCs w:val="22"/>
      <w:lang w:val="en-GB"/>
    </w:rPr>
  </w:style>
  <w:style w:type="paragraph" w:styleId="Lista5">
    <w:name w:val="List 5"/>
    <w:unhideWhenUsed/>
    <w:rsid w:val="00DE1339"/>
    <w:pPr>
      <w:spacing w:line="300" w:lineRule="atLeast"/>
      <w:ind w:left="1415" w:hanging="283"/>
      <w:contextualSpacing/>
      <w:jc w:val="both"/>
    </w:pPr>
    <w:rPr>
      <w:rFonts w:eastAsia="Calibri"/>
      <w:color w:val="000000"/>
      <w:sz w:val="22"/>
      <w:szCs w:val="22"/>
      <w:lang w:val="en-GB"/>
    </w:rPr>
  </w:style>
  <w:style w:type="character" w:customStyle="1" w:styleId="Felsorols2Char">
    <w:name w:val="Felsorolás 2 Char"/>
    <w:link w:val="Felsorols2"/>
    <w:uiPriority w:val="99"/>
    <w:locked/>
    <w:rsid w:val="00DE1339"/>
    <w:rPr>
      <w:rFonts w:ascii="Tele-GroteskEENor" w:hAnsi="Tele-GroteskEENor" w:cs="Arial"/>
      <w:sz w:val="18"/>
      <w:szCs w:val="24"/>
    </w:rPr>
  </w:style>
  <w:style w:type="paragraph" w:styleId="Felsorols4">
    <w:name w:val="List Bullet 4"/>
    <w:unhideWhenUsed/>
    <w:rsid w:val="00DE1339"/>
    <w:pPr>
      <w:numPr>
        <w:numId w:val="45"/>
      </w:numPr>
      <w:spacing w:line="300" w:lineRule="atLeast"/>
      <w:contextualSpacing/>
      <w:jc w:val="both"/>
    </w:pPr>
    <w:rPr>
      <w:rFonts w:eastAsia="Calibri"/>
      <w:color w:val="000000"/>
      <w:sz w:val="22"/>
      <w:szCs w:val="22"/>
      <w:lang w:val="en-GB"/>
    </w:rPr>
  </w:style>
  <w:style w:type="paragraph" w:styleId="Felsorols5">
    <w:name w:val="List Bullet 5"/>
    <w:unhideWhenUsed/>
    <w:rsid w:val="00DE1339"/>
    <w:pPr>
      <w:numPr>
        <w:numId w:val="46"/>
      </w:numPr>
      <w:spacing w:line="300" w:lineRule="atLeast"/>
      <w:contextualSpacing/>
      <w:jc w:val="both"/>
    </w:pPr>
    <w:rPr>
      <w:rFonts w:eastAsia="Calibri"/>
      <w:color w:val="000000"/>
      <w:sz w:val="22"/>
      <w:szCs w:val="22"/>
      <w:lang w:val="en-GB"/>
    </w:rPr>
  </w:style>
  <w:style w:type="paragraph" w:styleId="Szmozottlista2">
    <w:name w:val="List Number 2"/>
    <w:unhideWhenUsed/>
    <w:rsid w:val="00DE1339"/>
    <w:pPr>
      <w:numPr>
        <w:numId w:val="47"/>
      </w:numPr>
      <w:spacing w:line="300" w:lineRule="atLeast"/>
      <w:contextualSpacing/>
      <w:jc w:val="both"/>
    </w:pPr>
    <w:rPr>
      <w:rFonts w:eastAsia="Calibri"/>
      <w:color w:val="000000"/>
      <w:sz w:val="22"/>
      <w:szCs w:val="22"/>
      <w:lang w:val="en-GB"/>
    </w:rPr>
  </w:style>
  <w:style w:type="paragraph" w:styleId="Szmozottlista3">
    <w:name w:val="List Number 3"/>
    <w:unhideWhenUsed/>
    <w:rsid w:val="00DE1339"/>
    <w:pPr>
      <w:numPr>
        <w:numId w:val="48"/>
      </w:numPr>
      <w:spacing w:line="300" w:lineRule="atLeast"/>
      <w:contextualSpacing/>
      <w:jc w:val="both"/>
    </w:pPr>
    <w:rPr>
      <w:rFonts w:eastAsia="Calibri"/>
      <w:color w:val="000000"/>
      <w:sz w:val="22"/>
      <w:szCs w:val="22"/>
      <w:lang w:val="en-GB"/>
    </w:rPr>
  </w:style>
  <w:style w:type="paragraph" w:styleId="Szmozottlista4">
    <w:name w:val="List Number 4"/>
    <w:unhideWhenUsed/>
    <w:rsid w:val="00DE1339"/>
    <w:pPr>
      <w:numPr>
        <w:numId w:val="49"/>
      </w:numPr>
      <w:spacing w:line="300" w:lineRule="atLeast"/>
      <w:contextualSpacing/>
      <w:jc w:val="both"/>
    </w:pPr>
    <w:rPr>
      <w:rFonts w:eastAsia="Calibri"/>
      <w:color w:val="000000"/>
      <w:sz w:val="22"/>
      <w:szCs w:val="22"/>
      <w:lang w:val="en-GB"/>
    </w:rPr>
  </w:style>
  <w:style w:type="paragraph" w:styleId="Szmozottlista5">
    <w:name w:val="List Number 5"/>
    <w:unhideWhenUsed/>
    <w:rsid w:val="00DE1339"/>
    <w:pPr>
      <w:numPr>
        <w:numId w:val="50"/>
      </w:numPr>
      <w:spacing w:line="300" w:lineRule="atLeast"/>
      <w:contextualSpacing/>
      <w:jc w:val="both"/>
    </w:pPr>
    <w:rPr>
      <w:rFonts w:eastAsia="Calibri"/>
      <w:color w:val="000000"/>
      <w:sz w:val="22"/>
      <w:szCs w:val="22"/>
      <w:lang w:val="en-GB"/>
    </w:rPr>
  </w:style>
  <w:style w:type="paragraph" w:styleId="Befejezs">
    <w:name w:val="Closing"/>
    <w:link w:val="BefejezsChar"/>
    <w:unhideWhenUsed/>
    <w:rsid w:val="00DE1339"/>
    <w:pPr>
      <w:spacing w:before="120" w:after="120" w:line="300" w:lineRule="atLeast"/>
      <w:ind w:left="4253"/>
      <w:jc w:val="both"/>
    </w:pPr>
    <w:rPr>
      <w:rFonts w:eastAsia="Calibri"/>
      <w:color w:val="000000"/>
      <w:sz w:val="22"/>
      <w:szCs w:val="22"/>
      <w:lang w:val="en-GB"/>
    </w:rPr>
  </w:style>
  <w:style w:type="character" w:customStyle="1" w:styleId="BefejezsChar">
    <w:name w:val="Befejezés Char"/>
    <w:link w:val="Befejezs"/>
    <w:rsid w:val="00DE1339"/>
    <w:rPr>
      <w:rFonts w:eastAsia="Calibri"/>
      <w:color w:val="000000"/>
      <w:sz w:val="22"/>
      <w:szCs w:val="22"/>
      <w:lang w:val="en-GB" w:eastAsia="en-US" w:bidi="ar-SA"/>
    </w:rPr>
  </w:style>
  <w:style w:type="paragraph" w:styleId="Alrs">
    <w:name w:val="Signature"/>
    <w:link w:val="AlrsChar"/>
    <w:unhideWhenUsed/>
    <w:rsid w:val="00DE1339"/>
    <w:pPr>
      <w:spacing w:line="300" w:lineRule="atLeast"/>
      <w:ind w:left="4252"/>
      <w:jc w:val="both"/>
    </w:pPr>
    <w:rPr>
      <w:rFonts w:eastAsia="Calibri"/>
      <w:color w:val="000000"/>
      <w:sz w:val="22"/>
      <w:szCs w:val="22"/>
      <w:lang w:val="en-GB"/>
    </w:rPr>
  </w:style>
  <w:style w:type="character" w:customStyle="1" w:styleId="AlrsChar">
    <w:name w:val="Aláírás Char"/>
    <w:link w:val="Alrs"/>
    <w:rsid w:val="00DE1339"/>
    <w:rPr>
      <w:rFonts w:eastAsia="Calibri"/>
      <w:color w:val="000000"/>
      <w:sz w:val="22"/>
      <w:szCs w:val="22"/>
      <w:lang w:val="en-GB" w:eastAsia="en-US" w:bidi="ar-SA"/>
    </w:rPr>
  </w:style>
  <w:style w:type="paragraph" w:styleId="Listafolytatsa">
    <w:name w:val="List Continue"/>
    <w:unhideWhenUsed/>
    <w:rsid w:val="00DE1339"/>
    <w:pPr>
      <w:spacing w:after="120" w:line="300" w:lineRule="atLeast"/>
      <w:ind w:left="283"/>
      <w:contextualSpacing/>
      <w:jc w:val="both"/>
    </w:pPr>
    <w:rPr>
      <w:rFonts w:eastAsia="Calibri"/>
      <w:color w:val="000000"/>
      <w:sz w:val="22"/>
      <w:szCs w:val="22"/>
      <w:lang w:val="en-GB"/>
    </w:rPr>
  </w:style>
  <w:style w:type="paragraph" w:styleId="Listafolytatsa2">
    <w:name w:val="List Continue 2"/>
    <w:unhideWhenUsed/>
    <w:rsid w:val="00DE1339"/>
    <w:pPr>
      <w:spacing w:after="120" w:line="300" w:lineRule="atLeast"/>
      <w:ind w:left="566"/>
      <w:contextualSpacing/>
      <w:jc w:val="both"/>
    </w:pPr>
    <w:rPr>
      <w:rFonts w:eastAsia="Calibri"/>
      <w:color w:val="000000"/>
      <w:sz w:val="22"/>
      <w:szCs w:val="22"/>
      <w:lang w:val="en-GB"/>
    </w:rPr>
  </w:style>
  <w:style w:type="paragraph" w:styleId="Listafolytatsa3">
    <w:name w:val="List Continue 3"/>
    <w:unhideWhenUsed/>
    <w:rsid w:val="00DE1339"/>
    <w:pPr>
      <w:spacing w:after="120" w:line="300" w:lineRule="atLeast"/>
      <w:ind w:left="849"/>
      <w:contextualSpacing/>
      <w:jc w:val="both"/>
    </w:pPr>
    <w:rPr>
      <w:rFonts w:eastAsia="Calibri"/>
      <w:color w:val="000000"/>
      <w:sz w:val="22"/>
      <w:szCs w:val="22"/>
      <w:lang w:val="en-GB"/>
    </w:rPr>
  </w:style>
  <w:style w:type="paragraph" w:styleId="Listafolytatsa4">
    <w:name w:val="List Continue 4"/>
    <w:unhideWhenUsed/>
    <w:rsid w:val="00DE1339"/>
    <w:pPr>
      <w:spacing w:after="120" w:line="300" w:lineRule="atLeast"/>
      <w:ind w:left="1132"/>
      <w:contextualSpacing/>
      <w:jc w:val="both"/>
    </w:pPr>
    <w:rPr>
      <w:rFonts w:eastAsia="Calibri"/>
      <w:color w:val="000000"/>
      <w:sz w:val="22"/>
      <w:szCs w:val="22"/>
      <w:lang w:val="en-GB"/>
    </w:rPr>
  </w:style>
  <w:style w:type="paragraph" w:styleId="Listafolytatsa5">
    <w:name w:val="List Continue 5"/>
    <w:unhideWhenUsed/>
    <w:rsid w:val="00DE1339"/>
    <w:pPr>
      <w:spacing w:after="120" w:line="300" w:lineRule="atLeast"/>
      <w:ind w:left="1415"/>
      <w:contextualSpacing/>
      <w:jc w:val="both"/>
    </w:pPr>
    <w:rPr>
      <w:rFonts w:eastAsia="Calibri"/>
      <w:color w:val="000000"/>
      <w:sz w:val="22"/>
      <w:szCs w:val="22"/>
      <w:lang w:val="en-GB"/>
    </w:rPr>
  </w:style>
  <w:style w:type="paragraph" w:styleId="zenetfej">
    <w:name w:val="Message Header"/>
    <w:link w:val="zenetfejChar"/>
    <w:unhideWhenUsed/>
    <w:rsid w:val="00DE1339"/>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jc w:val="both"/>
    </w:pPr>
    <w:rPr>
      <w:rFonts w:ascii="Cambria" w:hAnsi="Cambria"/>
      <w:color w:val="000000"/>
      <w:sz w:val="24"/>
      <w:szCs w:val="24"/>
      <w:lang w:val="en-GB"/>
    </w:rPr>
  </w:style>
  <w:style w:type="character" w:customStyle="1" w:styleId="zenetfejChar">
    <w:name w:val="Üzenetfej Char"/>
    <w:link w:val="zenetfej"/>
    <w:rsid w:val="00DE1339"/>
    <w:rPr>
      <w:rFonts w:ascii="Cambria" w:hAnsi="Cambria"/>
      <w:color w:val="000000"/>
      <w:sz w:val="24"/>
      <w:szCs w:val="24"/>
      <w:shd w:val="pct20" w:color="auto" w:fill="auto"/>
      <w:lang w:val="en-GB" w:eastAsia="en-US" w:bidi="ar-SA"/>
    </w:rPr>
  </w:style>
  <w:style w:type="paragraph" w:styleId="Megszlts">
    <w:name w:val="Salutation"/>
    <w:next w:val="Norml"/>
    <w:link w:val="MegszltsChar"/>
    <w:unhideWhenUsed/>
    <w:rsid w:val="00DE1339"/>
    <w:pPr>
      <w:spacing w:line="300" w:lineRule="atLeast"/>
      <w:jc w:val="both"/>
    </w:pPr>
    <w:rPr>
      <w:rFonts w:eastAsia="Calibri"/>
      <w:color w:val="000000"/>
      <w:sz w:val="22"/>
      <w:szCs w:val="22"/>
      <w:lang w:val="en-GB"/>
    </w:rPr>
  </w:style>
  <w:style w:type="character" w:customStyle="1" w:styleId="MegszltsChar">
    <w:name w:val="Megszólítás Char"/>
    <w:link w:val="Megszlts"/>
    <w:rsid w:val="00DE1339"/>
    <w:rPr>
      <w:rFonts w:eastAsia="Calibri"/>
      <w:color w:val="000000"/>
      <w:sz w:val="22"/>
      <w:szCs w:val="22"/>
      <w:lang w:val="en-GB" w:eastAsia="en-US" w:bidi="ar-SA"/>
    </w:rPr>
  </w:style>
  <w:style w:type="paragraph" w:styleId="Dtum">
    <w:name w:val="Date"/>
    <w:next w:val="Norml"/>
    <w:link w:val="DtumChar"/>
    <w:unhideWhenUsed/>
    <w:rsid w:val="00DE1339"/>
    <w:pPr>
      <w:spacing w:line="300" w:lineRule="atLeast"/>
      <w:jc w:val="both"/>
    </w:pPr>
    <w:rPr>
      <w:rFonts w:eastAsia="Calibri"/>
      <w:color w:val="000000"/>
      <w:sz w:val="22"/>
      <w:szCs w:val="22"/>
      <w:lang w:val="en-GB"/>
    </w:rPr>
  </w:style>
  <w:style w:type="character" w:customStyle="1" w:styleId="DtumChar">
    <w:name w:val="Dátum Char"/>
    <w:link w:val="Dtum"/>
    <w:rsid w:val="00DE1339"/>
    <w:rPr>
      <w:rFonts w:eastAsia="Calibri"/>
      <w:color w:val="000000"/>
      <w:sz w:val="22"/>
      <w:szCs w:val="22"/>
      <w:lang w:val="en-GB" w:eastAsia="en-US" w:bidi="ar-SA"/>
    </w:rPr>
  </w:style>
  <w:style w:type="paragraph" w:styleId="Szvegtrzselssora">
    <w:name w:val="Body Text First Indent"/>
    <w:link w:val="SzvegtrzselssoraChar"/>
    <w:unhideWhenUsed/>
    <w:rsid w:val="00DE1339"/>
    <w:pPr>
      <w:spacing w:line="300" w:lineRule="atLeast"/>
      <w:ind w:firstLine="425"/>
      <w:jc w:val="both"/>
    </w:pPr>
    <w:rPr>
      <w:rFonts w:eastAsia="Calibri"/>
      <w:color w:val="000000"/>
      <w:sz w:val="22"/>
      <w:szCs w:val="22"/>
      <w:lang w:val="en-GB"/>
    </w:rPr>
  </w:style>
  <w:style w:type="character" w:customStyle="1" w:styleId="SzvegtrzselssoraChar">
    <w:name w:val="Szövegtörzs első sora Char"/>
    <w:link w:val="Szvegtrzselssora"/>
    <w:rsid w:val="00DE1339"/>
    <w:rPr>
      <w:rFonts w:eastAsia="Calibri"/>
      <w:color w:val="000000"/>
      <w:sz w:val="22"/>
      <w:szCs w:val="22"/>
      <w:lang w:val="en-GB" w:eastAsia="en-US" w:bidi="ar-SA"/>
    </w:rPr>
  </w:style>
  <w:style w:type="paragraph" w:styleId="Szvegtrzselssora2">
    <w:name w:val="Body Text First Indent 2"/>
    <w:link w:val="Szvegtrzselssora2Char"/>
    <w:unhideWhenUsed/>
    <w:rsid w:val="00DE1339"/>
    <w:pPr>
      <w:spacing w:line="300" w:lineRule="atLeast"/>
      <w:ind w:left="425" w:firstLine="425"/>
      <w:jc w:val="both"/>
    </w:pPr>
    <w:rPr>
      <w:rFonts w:eastAsia="Calibri"/>
      <w:color w:val="000000"/>
      <w:sz w:val="22"/>
      <w:szCs w:val="22"/>
      <w:lang w:val="en-GB"/>
    </w:rPr>
  </w:style>
  <w:style w:type="character" w:customStyle="1" w:styleId="Szvegtrzselssora2Char">
    <w:name w:val="Szövegtörzs első sora 2 Char"/>
    <w:link w:val="Szvegtrzselssora2"/>
    <w:rsid w:val="00DE1339"/>
    <w:rPr>
      <w:rFonts w:ascii="Calibri" w:eastAsia="Calibri" w:hAnsi="Calibri"/>
      <w:color w:val="000000"/>
      <w:sz w:val="22"/>
      <w:szCs w:val="22"/>
      <w:lang w:val="en-GB" w:eastAsia="en-US" w:bidi="ar-SA"/>
    </w:rPr>
  </w:style>
  <w:style w:type="character" w:customStyle="1" w:styleId="SzvegtrzsbehzssalChar1">
    <w:name w:val="Szövegtörzs behúzással Char1"/>
    <w:link w:val="Szvegtrzsbehzssal"/>
    <w:uiPriority w:val="99"/>
    <w:rsid w:val="00DE1339"/>
    <w:rPr>
      <w:rFonts w:ascii="Tele-GroteskEENor" w:hAnsi="Tele-GroteskEENor" w:cs="Arial"/>
      <w:sz w:val="18"/>
      <w:szCs w:val="24"/>
    </w:rPr>
  </w:style>
  <w:style w:type="paragraph" w:styleId="Megjegyzsfej">
    <w:name w:val="Note Heading"/>
    <w:next w:val="Norml"/>
    <w:link w:val="MegjegyzsfejChar"/>
    <w:unhideWhenUsed/>
    <w:rsid w:val="00DE1339"/>
    <w:pPr>
      <w:spacing w:line="300" w:lineRule="atLeast"/>
      <w:jc w:val="both"/>
    </w:pPr>
    <w:rPr>
      <w:rFonts w:eastAsia="Calibri"/>
      <w:color w:val="000000"/>
      <w:sz w:val="22"/>
      <w:szCs w:val="22"/>
      <w:lang w:val="en-GB"/>
    </w:rPr>
  </w:style>
  <w:style w:type="character" w:customStyle="1" w:styleId="MegjegyzsfejChar">
    <w:name w:val="Megjegyzésfej Char"/>
    <w:link w:val="Megjegyzsfej"/>
    <w:rsid w:val="00DE1339"/>
    <w:rPr>
      <w:rFonts w:eastAsia="Calibri"/>
      <w:color w:val="000000"/>
      <w:sz w:val="22"/>
      <w:szCs w:val="22"/>
      <w:lang w:val="en-GB" w:eastAsia="en-US" w:bidi="ar-SA"/>
    </w:rPr>
  </w:style>
  <w:style w:type="paragraph" w:styleId="Szvegblokk">
    <w:name w:val="Block Text"/>
    <w:unhideWhenUsed/>
    <w:rsid w:val="00DE1339"/>
    <w:pPr>
      <w:pBdr>
        <w:top w:val="single" w:sz="2" w:space="10" w:color="4F81BD" w:shadow="1"/>
        <w:left w:val="single" w:sz="2" w:space="10" w:color="4F81BD" w:shadow="1"/>
        <w:bottom w:val="single" w:sz="2" w:space="10" w:color="4F81BD" w:shadow="1"/>
        <w:right w:val="single" w:sz="2" w:space="10" w:color="4F81BD" w:shadow="1"/>
      </w:pBdr>
      <w:spacing w:line="300" w:lineRule="atLeast"/>
      <w:ind w:left="1151" w:right="1151"/>
      <w:jc w:val="both"/>
    </w:pPr>
    <w:rPr>
      <w:rFonts w:ascii="Calibri" w:hAnsi="Calibri"/>
      <w:i/>
      <w:iCs/>
      <w:color w:val="4F81BD"/>
      <w:sz w:val="22"/>
      <w:szCs w:val="22"/>
      <w:lang w:val="en-GB"/>
    </w:rPr>
  </w:style>
  <w:style w:type="paragraph" w:styleId="Csakszveg">
    <w:name w:val="Plain Text"/>
    <w:link w:val="CsakszvegChar"/>
    <w:uiPriority w:val="99"/>
    <w:unhideWhenUsed/>
    <w:rsid w:val="00DE1339"/>
    <w:pPr>
      <w:spacing w:line="300" w:lineRule="atLeast"/>
      <w:jc w:val="both"/>
    </w:pPr>
    <w:rPr>
      <w:rFonts w:ascii="Consolas" w:eastAsia="Calibri" w:hAnsi="Consolas" w:cs="Consolas"/>
      <w:color w:val="000000"/>
      <w:sz w:val="21"/>
      <w:szCs w:val="21"/>
      <w:lang w:val="en-GB"/>
    </w:rPr>
  </w:style>
  <w:style w:type="character" w:customStyle="1" w:styleId="CsakszvegChar">
    <w:name w:val="Csak szöveg Char"/>
    <w:link w:val="Csakszveg"/>
    <w:uiPriority w:val="99"/>
    <w:rsid w:val="00DE1339"/>
    <w:rPr>
      <w:rFonts w:ascii="Consolas" w:eastAsia="Calibri" w:hAnsi="Consolas" w:cs="Consolas"/>
      <w:color w:val="000000"/>
      <w:sz w:val="21"/>
      <w:szCs w:val="21"/>
      <w:lang w:val="en-GB" w:eastAsia="en-US" w:bidi="ar-SA"/>
    </w:rPr>
  </w:style>
  <w:style w:type="paragraph" w:styleId="E-mail-alrsa">
    <w:name w:val="E-mail Signature"/>
    <w:link w:val="E-mail-alrsaChar"/>
    <w:unhideWhenUsed/>
    <w:rsid w:val="00DE1339"/>
    <w:pPr>
      <w:spacing w:line="300" w:lineRule="atLeast"/>
      <w:jc w:val="both"/>
    </w:pPr>
    <w:rPr>
      <w:rFonts w:eastAsia="Calibri"/>
      <w:color w:val="000000"/>
      <w:sz w:val="22"/>
      <w:szCs w:val="22"/>
      <w:lang w:val="en-GB"/>
    </w:rPr>
  </w:style>
  <w:style w:type="character" w:customStyle="1" w:styleId="E-mail-alrsaChar">
    <w:name w:val="E-mail-aláírása Char"/>
    <w:link w:val="E-mail-alrsa"/>
    <w:rsid w:val="00DE1339"/>
    <w:rPr>
      <w:rFonts w:eastAsia="Calibri"/>
      <w:color w:val="000000"/>
      <w:sz w:val="22"/>
      <w:szCs w:val="22"/>
      <w:lang w:val="en-GB" w:eastAsia="en-US" w:bidi="ar-SA"/>
    </w:rPr>
  </w:style>
  <w:style w:type="paragraph" w:styleId="Nincstrkz">
    <w:name w:val="No Spacing"/>
    <w:uiPriority w:val="1"/>
    <w:qFormat/>
    <w:rsid w:val="00DE1339"/>
    <w:pPr>
      <w:spacing w:line="300" w:lineRule="atLeast"/>
      <w:jc w:val="both"/>
    </w:pPr>
    <w:rPr>
      <w:rFonts w:eastAsia="Calibri"/>
      <w:color w:val="000000"/>
      <w:sz w:val="22"/>
      <w:szCs w:val="22"/>
      <w:lang w:val="en-GB"/>
    </w:rPr>
  </w:style>
  <w:style w:type="paragraph" w:styleId="Idzet">
    <w:name w:val="Quote"/>
    <w:next w:val="Norml"/>
    <w:link w:val="IdzetChar"/>
    <w:uiPriority w:val="99"/>
    <w:qFormat/>
    <w:rsid w:val="00DE1339"/>
    <w:pPr>
      <w:spacing w:line="300" w:lineRule="atLeast"/>
      <w:jc w:val="both"/>
    </w:pPr>
    <w:rPr>
      <w:rFonts w:eastAsia="Calibri"/>
      <w:i/>
      <w:iCs/>
      <w:color w:val="000000"/>
      <w:sz w:val="22"/>
      <w:szCs w:val="22"/>
      <w:lang w:val="en-GB"/>
    </w:rPr>
  </w:style>
  <w:style w:type="character" w:customStyle="1" w:styleId="IdzetChar">
    <w:name w:val="Idézet Char"/>
    <w:link w:val="Idzet"/>
    <w:uiPriority w:val="99"/>
    <w:rsid w:val="00DE1339"/>
    <w:rPr>
      <w:rFonts w:eastAsia="Calibri"/>
      <w:i/>
      <w:iCs/>
      <w:color w:val="000000"/>
      <w:sz w:val="22"/>
      <w:szCs w:val="22"/>
      <w:lang w:val="en-GB" w:eastAsia="en-US" w:bidi="ar-SA"/>
    </w:rPr>
  </w:style>
  <w:style w:type="paragraph" w:styleId="Kiemeltidzet">
    <w:name w:val="Intense Quote"/>
    <w:next w:val="Norml"/>
    <w:link w:val="KiemeltidzetChar"/>
    <w:uiPriority w:val="99"/>
    <w:qFormat/>
    <w:rsid w:val="00DE1339"/>
    <w:pPr>
      <w:pBdr>
        <w:bottom w:val="single" w:sz="4" w:space="4" w:color="4F81BD"/>
      </w:pBdr>
      <w:spacing w:before="200" w:after="280" w:line="300" w:lineRule="atLeast"/>
      <w:ind w:left="936" w:right="936"/>
      <w:jc w:val="both"/>
    </w:pPr>
    <w:rPr>
      <w:rFonts w:eastAsia="Calibri"/>
      <w:b/>
      <w:bCs/>
      <w:i/>
      <w:iCs/>
      <w:color w:val="4F81BD"/>
      <w:sz w:val="22"/>
      <w:szCs w:val="22"/>
      <w:lang w:val="en-GB"/>
    </w:rPr>
  </w:style>
  <w:style w:type="character" w:customStyle="1" w:styleId="KiemeltidzetChar">
    <w:name w:val="Kiemelt idézet Char"/>
    <w:link w:val="Kiemeltidzet"/>
    <w:uiPriority w:val="99"/>
    <w:rsid w:val="00DE1339"/>
    <w:rPr>
      <w:rFonts w:eastAsia="Calibri"/>
      <w:b/>
      <w:bCs/>
      <w:i/>
      <w:iCs/>
      <w:color w:val="4F81BD"/>
      <w:sz w:val="22"/>
      <w:szCs w:val="22"/>
      <w:lang w:val="en-GB" w:eastAsia="en-US" w:bidi="ar-SA"/>
    </w:rPr>
  </w:style>
  <w:style w:type="paragraph" w:styleId="Irodalomjegyzk">
    <w:name w:val="Bibliography"/>
    <w:next w:val="Norml"/>
    <w:uiPriority w:val="99"/>
    <w:semiHidden/>
    <w:unhideWhenUsed/>
    <w:rsid w:val="00DE1339"/>
    <w:pPr>
      <w:spacing w:line="300" w:lineRule="atLeast"/>
      <w:jc w:val="both"/>
    </w:pPr>
    <w:rPr>
      <w:rFonts w:eastAsia="Calibri"/>
      <w:color w:val="000000"/>
      <w:sz w:val="22"/>
      <w:szCs w:val="22"/>
      <w:lang w:val="en-GB"/>
    </w:rPr>
  </w:style>
  <w:style w:type="paragraph" w:customStyle="1" w:styleId="BasicParagraph">
    <w:name w:val="[Basic Paragraph]"/>
    <w:uiPriority w:val="99"/>
    <w:rsid w:val="00DE1339"/>
    <w:pPr>
      <w:widowControl w:val="0"/>
      <w:autoSpaceDE w:val="0"/>
      <w:autoSpaceDN w:val="0"/>
      <w:adjustRightInd w:val="0"/>
      <w:spacing w:line="288" w:lineRule="auto"/>
    </w:pPr>
    <w:rPr>
      <w:rFonts w:ascii="Times-Roman" w:hAnsi="Times-Roman" w:cs="Times-Roman"/>
      <w:color w:val="000000"/>
      <w:sz w:val="24"/>
      <w:szCs w:val="24"/>
      <w:lang w:val="en-GB" w:bidi="en-US"/>
    </w:rPr>
  </w:style>
  <w:style w:type="paragraph" w:customStyle="1" w:styleId="CMSANAddressInfo">
    <w:name w:val="CMS AN AddressInfo"/>
    <w:uiPriority w:val="29"/>
    <w:semiHidden/>
    <w:rsid w:val="00DE1339"/>
    <w:pPr>
      <w:tabs>
        <w:tab w:val="left" w:pos="567"/>
      </w:tabs>
      <w:spacing w:line="220" w:lineRule="exact"/>
    </w:pPr>
    <w:rPr>
      <w:rFonts w:ascii="Arial" w:eastAsia="SimSun" w:hAnsi="Arial"/>
      <w:noProof/>
      <w:color w:val="000000"/>
      <w:sz w:val="15"/>
      <w:szCs w:val="24"/>
      <w:lang w:val="en-GB" w:eastAsia="zh-CN"/>
    </w:rPr>
  </w:style>
  <w:style w:type="paragraph" w:customStyle="1" w:styleId="CMSANAddressInfoBold">
    <w:name w:val="CMS AN AddressInfo Bold"/>
    <w:uiPriority w:val="29"/>
    <w:semiHidden/>
    <w:rsid w:val="00DE1339"/>
    <w:pPr>
      <w:spacing w:after="120" w:line="220" w:lineRule="exact"/>
    </w:pPr>
    <w:rPr>
      <w:rFonts w:ascii="Arial" w:eastAsia="SimSun" w:hAnsi="Arial"/>
      <w:b/>
      <w:noProof/>
      <w:color w:val="000000"/>
      <w:sz w:val="15"/>
      <w:szCs w:val="24"/>
      <w:lang w:val="en-GB" w:eastAsia="zh-CN"/>
    </w:rPr>
  </w:style>
  <w:style w:type="paragraph" w:customStyle="1" w:styleId="CMSANALTSchedule1">
    <w:name w:val="CMS AN ALT Schedule 1"/>
    <w:next w:val="Norml"/>
    <w:uiPriority w:val="24"/>
    <w:rsid w:val="00DE1339"/>
    <w:pPr>
      <w:pageBreakBefore/>
      <w:numPr>
        <w:numId w:val="51"/>
      </w:numPr>
      <w:spacing w:after="240" w:line="300" w:lineRule="atLeast"/>
      <w:jc w:val="center"/>
      <w:outlineLvl w:val="0"/>
    </w:pPr>
    <w:rPr>
      <w:rFonts w:eastAsia="Calibri"/>
      <w:b/>
      <w:caps/>
      <w:color w:val="000000"/>
      <w:sz w:val="22"/>
      <w:szCs w:val="22"/>
      <w:lang w:val="en-GB"/>
    </w:rPr>
  </w:style>
  <w:style w:type="paragraph" w:customStyle="1" w:styleId="CMSANALTSchedule2">
    <w:name w:val="CMS AN ALT Schedule 2"/>
    <w:next w:val="Norml"/>
    <w:uiPriority w:val="24"/>
    <w:rsid w:val="00DE1339"/>
    <w:pPr>
      <w:numPr>
        <w:ilvl w:val="1"/>
        <w:numId w:val="51"/>
      </w:numPr>
      <w:spacing w:before="240" w:after="120" w:line="300" w:lineRule="atLeast"/>
      <w:jc w:val="center"/>
      <w:outlineLvl w:val="1"/>
    </w:pPr>
    <w:rPr>
      <w:rFonts w:eastAsia="Calibri"/>
      <w:b/>
      <w:color w:val="000000"/>
      <w:sz w:val="22"/>
      <w:szCs w:val="22"/>
      <w:lang w:val="en-GB"/>
    </w:rPr>
  </w:style>
  <w:style w:type="paragraph" w:customStyle="1" w:styleId="CMSANALTSchedule3">
    <w:name w:val="CMS AN ALT Schedule 3"/>
    <w:next w:val="Norml"/>
    <w:uiPriority w:val="24"/>
    <w:rsid w:val="00DE1339"/>
    <w:pPr>
      <w:numPr>
        <w:ilvl w:val="2"/>
        <w:numId w:val="51"/>
      </w:numPr>
      <w:spacing w:before="240" w:after="120" w:line="300" w:lineRule="atLeast"/>
      <w:jc w:val="center"/>
      <w:outlineLvl w:val="2"/>
    </w:pPr>
    <w:rPr>
      <w:rFonts w:eastAsia="Calibri"/>
      <w:b/>
      <w:color w:val="000000"/>
      <w:sz w:val="22"/>
      <w:szCs w:val="22"/>
      <w:lang w:val="en-GB"/>
    </w:rPr>
  </w:style>
  <w:style w:type="paragraph" w:customStyle="1" w:styleId="CMSANALTSchedule4">
    <w:name w:val="CMS AN ALT Schedule 4"/>
    <w:uiPriority w:val="24"/>
    <w:rsid w:val="00DE1339"/>
    <w:pPr>
      <w:numPr>
        <w:ilvl w:val="3"/>
        <w:numId w:val="51"/>
      </w:numPr>
      <w:spacing w:before="120" w:after="120" w:line="300" w:lineRule="atLeast"/>
      <w:jc w:val="both"/>
      <w:outlineLvl w:val="3"/>
    </w:pPr>
    <w:rPr>
      <w:rFonts w:eastAsia="Calibri"/>
      <w:color w:val="000000"/>
      <w:sz w:val="22"/>
      <w:szCs w:val="22"/>
      <w:lang w:val="en-GB"/>
    </w:rPr>
  </w:style>
  <w:style w:type="paragraph" w:customStyle="1" w:styleId="CMSANALTSchedule5">
    <w:name w:val="CMS AN ALT Schedule 5"/>
    <w:uiPriority w:val="24"/>
    <w:rsid w:val="00DE1339"/>
    <w:pPr>
      <w:numPr>
        <w:ilvl w:val="4"/>
        <w:numId w:val="51"/>
      </w:numPr>
      <w:spacing w:before="120" w:after="120" w:line="300" w:lineRule="atLeast"/>
      <w:jc w:val="both"/>
      <w:outlineLvl w:val="4"/>
    </w:pPr>
    <w:rPr>
      <w:rFonts w:eastAsia="Calibri"/>
      <w:color w:val="000000"/>
      <w:sz w:val="22"/>
      <w:szCs w:val="22"/>
      <w:lang w:val="en-GB"/>
    </w:rPr>
  </w:style>
  <w:style w:type="paragraph" w:customStyle="1" w:styleId="CMSANALTSchedule6">
    <w:name w:val="CMS AN ALT Schedule 6"/>
    <w:uiPriority w:val="24"/>
    <w:rsid w:val="00DE1339"/>
    <w:pPr>
      <w:numPr>
        <w:ilvl w:val="5"/>
        <w:numId w:val="51"/>
      </w:numPr>
      <w:spacing w:before="120" w:after="120" w:line="300" w:lineRule="atLeast"/>
      <w:jc w:val="both"/>
      <w:outlineLvl w:val="5"/>
    </w:pPr>
    <w:rPr>
      <w:rFonts w:eastAsia="Calibri"/>
      <w:color w:val="000000"/>
      <w:sz w:val="22"/>
      <w:szCs w:val="22"/>
      <w:lang w:val="en-GB"/>
    </w:rPr>
  </w:style>
  <w:style w:type="paragraph" w:customStyle="1" w:styleId="CMSANALTSchedule7">
    <w:name w:val="CMS AN ALT Schedule 7"/>
    <w:uiPriority w:val="24"/>
    <w:rsid w:val="00DE1339"/>
    <w:pPr>
      <w:numPr>
        <w:ilvl w:val="6"/>
        <w:numId w:val="51"/>
      </w:numPr>
      <w:spacing w:before="120" w:after="120" w:line="300" w:lineRule="atLeast"/>
      <w:jc w:val="both"/>
      <w:outlineLvl w:val="6"/>
    </w:pPr>
    <w:rPr>
      <w:rFonts w:eastAsia="Calibri"/>
      <w:color w:val="000000"/>
      <w:sz w:val="22"/>
      <w:szCs w:val="22"/>
      <w:lang w:val="en-GB"/>
    </w:rPr>
  </w:style>
  <w:style w:type="paragraph" w:customStyle="1" w:styleId="CMSANALTSchedule8">
    <w:name w:val="CMS AN ALT Schedule 8"/>
    <w:uiPriority w:val="24"/>
    <w:rsid w:val="00DE1339"/>
    <w:pPr>
      <w:numPr>
        <w:ilvl w:val="7"/>
        <w:numId w:val="51"/>
      </w:numPr>
      <w:spacing w:before="120" w:after="120" w:line="300" w:lineRule="atLeast"/>
      <w:jc w:val="both"/>
      <w:outlineLvl w:val="7"/>
    </w:pPr>
    <w:rPr>
      <w:rFonts w:eastAsia="Calibri"/>
      <w:color w:val="000000"/>
      <w:sz w:val="22"/>
      <w:szCs w:val="22"/>
      <w:lang w:val="en-GB"/>
    </w:rPr>
  </w:style>
  <w:style w:type="paragraph" w:customStyle="1" w:styleId="CMSANALTSchedule9">
    <w:name w:val="CMS AN ALT Schedule 9"/>
    <w:uiPriority w:val="24"/>
    <w:rsid w:val="00DE1339"/>
    <w:pPr>
      <w:numPr>
        <w:ilvl w:val="8"/>
        <w:numId w:val="51"/>
      </w:numPr>
      <w:spacing w:before="120" w:after="120" w:line="300" w:lineRule="atLeast"/>
      <w:jc w:val="both"/>
      <w:outlineLvl w:val="8"/>
    </w:pPr>
    <w:rPr>
      <w:rFonts w:eastAsia="Calibri"/>
      <w:color w:val="000000"/>
      <w:sz w:val="22"/>
      <w:szCs w:val="22"/>
      <w:lang w:val="en-GB"/>
    </w:rPr>
  </w:style>
  <w:style w:type="paragraph" w:customStyle="1" w:styleId="CMSANBodyText">
    <w:name w:val="CMS AN Body Text"/>
    <w:uiPriority w:val="9"/>
    <w:qFormat/>
    <w:rsid w:val="00DE1339"/>
    <w:pPr>
      <w:spacing w:before="120" w:after="120" w:line="300" w:lineRule="atLeast"/>
      <w:jc w:val="both"/>
    </w:pPr>
    <w:rPr>
      <w:rFonts w:eastAsia="Calibri" w:cs="Segoe Script"/>
      <w:color w:val="000000"/>
      <w:sz w:val="22"/>
      <w:szCs w:val="22"/>
      <w:lang w:val="en-GB"/>
    </w:rPr>
  </w:style>
  <w:style w:type="paragraph" w:customStyle="1" w:styleId="CMSANCoverAddress">
    <w:name w:val="CMS AN Cover Address"/>
    <w:uiPriority w:val="99"/>
    <w:rsid w:val="00DE1339"/>
    <w:pPr>
      <w:spacing w:line="240" w:lineRule="atLeast"/>
      <w:jc w:val="center"/>
    </w:pPr>
    <w:rPr>
      <w:rFonts w:eastAsia="Calibri" w:cs="Segoe Script"/>
      <w:color w:val="000000"/>
      <w:sz w:val="18"/>
      <w:szCs w:val="22"/>
      <w:lang w:val="en-GB"/>
    </w:rPr>
  </w:style>
  <w:style w:type="paragraph" w:customStyle="1" w:styleId="CMSANCoverCentred">
    <w:name w:val="CMS AN Cover Centred"/>
    <w:uiPriority w:val="99"/>
    <w:rsid w:val="00DE1339"/>
    <w:pPr>
      <w:spacing w:after="240" w:line="300" w:lineRule="atLeast"/>
      <w:jc w:val="center"/>
    </w:pPr>
    <w:rPr>
      <w:rFonts w:eastAsia="Calibri" w:cs="Segoe Script"/>
      <w:color w:val="000000"/>
      <w:sz w:val="22"/>
      <w:szCs w:val="22"/>
      <w:lang w:val="en-GB"/>
    </w:rPr>
  </w:style>
  <w:style w:type="character" w:customStyle="1" w:styleId="CMSANCoverDateChar">
    <w:name w:val="CMS AN Cover Date Char"/>
    <w:link w:val="CMSANCoverDate"/>
    <w:uiPriority w:val="99"/>
    <w:locked/>
    <w:rsid w:val="00DE1339"/>
    <w:rPr>
      <w:rFonts w:ascii="Calibri" w:eastAsia="Calibri" w:hAnsi="Calibri" w:cs="Calibri"/>
      <w:b/>
      <w:caps/>
      <w:color w:val="000000"/>
      <w:sz w:val="22"/>
      <w:szCs w:val="22"/>
      <w:lang w:val="en-GB" w:eastAsia="en-US" w:bidi="ar-SA"/>
    </w:rPr>
  </w:style>
  <w:style w:type="paragraph" w:customStyle="1" w:styleId="CMSANCoverDate">
    <w:name w:val="CMS AN Cover Date"/>
    <w:link w:val="CMSANCoverDateChar"/>
    <w:uiPriority w:val="99"/>
    <w:rsid w:val="00DE1339"/>
    <w:pPr>
      <w:keepNext/>
      <w:spacing w:before="720" w:after="960" w:line="300" w:lineRule="atLeast"/>
      <w:jc w:val="center"/>
    </w:pPr>
    <w:rPr>
      <w:rFonts w:ascii="Calibri" w:eastAsia="Calibri" w:hAnsi="Calibri" w:cs="Calibri"/>
      <w:b/>
      <w:caps/>
      <w:color w:val="000000"/>
      <w:sz w:val="22"/>
      <w:szCs w:val="22"/>
      <w:lang w:val="en-GB"/>
    </w:rPr>
  </w:style>
  <w:style w:type="paragraph" w:customStyle="1" w:styleId="CMSANCoverParties">
    <w:name w:val="CMS AN Cover Parties"/>
    <w:uiPriority w:val="99"/>
    <w:rsid w:val="00DE1339"/>
    <w:pPr>
      <w:spacing w:line="300" w:lineRule="atLeast"/>
      <w:jc w:val="center"/>
    </w:pPr>
    <w:rPr>
      <w:rFonts w:eastAsia="Calibri" w:cs="Segoe Script"/>
      <w:b/>
      <w:caps/>
      <w:color w:val="000000"/>
      <w:sz w:val="22"/>
      <w:szCs w:val="22"/>
      <w:lang w:val="en-GB"/>
    </w:rPr>
  </w:style>
  <w:style w:type="paragraph" w:customStyle="1" w:styleId="CMSANCoverPartyType">
    <w:name w:val="CMS AN Cover Party Type"/>
    <w:uiPriority w:val="99"/>
    <w:rsid w:val="00DE1339"/>
    <w:pPr>
      <w:spacing w:line="300" w:lineRule="atLeast"/>
      <w:jc w:val="center"/>
    </w:pPr>
    <w:rPr>
      <w:rFonts w:eastAsia="Calibri" w:cs="Segoe Script"/>
      <w:color w:val="000000"/>
      <w:sz w:val="22"/>
      <w:szCs w:val="22"/>
      <w:lang w:val="en-GB"/>
    </w:rPr>
  </w:style>
  <w:style w:type="paragraph" w:customStyle="1" w:styleId="CMSANCoverTitle">
    <w:name w:val="CMS AN Cover Title"/>
    <w:uiPriority w:val="99"/>
    <w:rsid w:val="00DE1339"/>
    <w:pPr>
      <w:spacing w:before="600" w:after="600" w:line="300" w:lineRule="atLeast"/>
      <w:jc w:val="center"/>
    </w:pPr>
    <w:rPr>
      <w:rFonts w:eastAsia="Calibri" w:cs="Segoe Script"/>
      <w:b/>
      <w:caps/>
      <w:color w:val="000000"/>
      <w:sz w:val="22"/>
      <w:szCs w:val="22"/>
      <w:lang w:val="en-GB"/>
    </w:rPr>
  </w:style>
  <w:style w:type="paragraph" w:customStyle="1" w:styleId="CMSANDash">
    <w:name w:val="CMS AN Dash"/>
    <w:uiPriority w:val="28"/>
    <w:rsid w:val="00DE1339"/>
    <w:pPr>
      <w:numPr>
        <w:numId w:val="52"/>
      </w:numPr>
      <w:spacing w:before="120" w:after="120" w:line="300" w:lineRule="atLeast"/>
      <w:jc w:val="both"/>
    </w:pPr>
    <w:rPr>
      <w:rFonts w:eastAsia="Calibri" w:cs="Segoe Script"/>
      <w:color w:val="000000"/>
      <w:sz w:val="22"/>
      <w:szCs w:val="22"/>
      <w:lang w:val="en-GB"/>
    </w:rPr>
  </w:style>
  <w:style w:type="paragraph" w:customStyle="1" w:styleId="CMSANDefinitions1">
    <w:name w:val="CMS AN Definitions 1"/>
    <w:uiPriority w:val="2"/>
    <w:rsid w:val="00DE1339"/>
    <w:pPr>
      <w:numPr>
        <w:numId w:val="53"/>
      </w:numPr>
      <w:spacing w:before="120" w:after="120" w:line="300" w:lineRule="atLeast"/>
      <w:jc w:val="both"/>
      <w:outlineLvl w:val="3"/>
    </w:pPr>
    <w:rPr>
      <w:rFonts w:eastAsia="Calibri" w:cs="Segoe Script"/>
      <w:color w:val="000000"/>
      <w:sz w:val="22"/>
      <w:szCs w:val="22"/>
      <w:lang w:val="en-GB"/>
    </w:rPr>
  </w:style>
  <w:style w:type="paragraph" w:customStyle="1" w:styleId="CMSANDefinitions2">
    <w:name w:val="CMS AN Definitions 2"/>
    <w:uiPriority w:val="2"/>
    <w:rsid w:val="00DE1339"/>
    <w:pPr>
      <w:numPr>
        <w:ilvl w:val="1"/>
        <w:numId w:val="53"/>
      </w:numPr>
      <w:spacing w:before="120" w:after="120" w:line="300" w:lineRule="atLeast"/>
      <w:jc w:val="both"/>
      <w:outlineLvl w:val="4"/>
    </w:pPr>
    <w:rPr>
      <w:rFonts w:eastAsia="Calibri" w:cs="Segoe Script"/>
      <w:color w:val="000000"/>
      <w:sz w:val="22"/>
      <w:szCs w:val="22"/>
      <w:lang w:val="en-GB"/>
    </w:rPr>
  </w:style>
  <w:style w:type="paragraph" w:customStyle="1" w:styleId="CMSANDefinitions3">
    <w:name w:val="CMS AN Definitions 3"/>
    <w:uiPriority w:val="2"/>
    <w:rsid w:val="00DE1339"/>
    <w:pPr>
      <w:numPr>
        <w:ilvl w:val="2"/>
        <w:numId w:val="53"/>
      </w:numPr>
      <w:spacing w:before="120" w:after="120" w:line="300" w:lineRule="atLeast"/>
      <w:jc w:val="both"/>
      <w:outlineLvl w:val="5"/>
    </w:pPr>
    <w:rPr>
      <w:rFonts w:eastAsia="Calibri" w:cs="Segoe Script"/>
      <w:color w:val="000000"/>
      <w:sz w:val="22"/>
      <w:szCs w:val="22"/>
      <w:lang w:val="en-GB"/>
    </w:rPr>
  </w:style>
  <w:style w:type="paragraph" w:customStyle="1" w:styleId="CMSANExhibit1">
    <w:name w:val="CMS AN Exhibit 1"/>
    <w:next w:val="Norml"/>
    <w:uiPriority w:val="25"/>
    <w:rsid w:val="00DE1339"/>
    <w:pPr>
      <w:keepNext/>
      <w:pageBreakBefore/>
      <w:numPr>
        <w:numId w:val="54"/>
      </w:numPr>
      <w:spacing w:after="240" w:line="300" w:lineRule="atLeast"/>
      <w:jc w:val="center"/>
      <w:outlineLvl w:val="0"/>
    </w:pPr>
    <w:rPr>
      <w:rFonts w:eastAsia="Calibri" w:cs="Segoe Script"/>
      <w:b/>
      <w:caps/>
      <w:color w:val="000000"/>
      <w:sz w:val="22"/>
      <w:szCs w:val="22"/>
      <w:lang w:val="en-GB"/>
    </w:rPr>
  </w:style>
  <w:style w:type="paragraph" w:customStyle="1" w:styleId="CMSANExhibit2">
    <w:name w:val="CMS AN Exhibit 2"/>
    <w:next w:val="Norml"/>
    <w:uiPriority w:val="25"/>
    <w:rsid w:val="00DE1339"/>
    <w:pPr>
      <w:keepNext/>
      <w:numPr>
        <w:ilvl w:val="1"/>
        <w:numId w:val="54"/>
      </w:numPr>
      <w:spacing w:before="240" w:after="120" w:line="300" w:lineRule="atLeast"/>
      <w:jc w:val="center"/>
      <w:outlineLvl w:val="1"/>
    </w:pPr>
    <w:rPr>
      <w:rFonts w:eastAsia="Calibri" w:cs="Segoe Script"/>
      <w:b/>
      <w:color w:val="000000"/>
      <w:sz w:val="22"/>
      <w:szCs w:val="22"/>
      <w:lang w:val="en-GB"/>
    </w:rPr>
  </w:style>
  <w:style w:type="paragraph" w:customStyle="1" w:styleId="CMSANExhibit3">
    <w:name w:val="CMS AN Exhibit 3"/>
    <w:next w:val="Norml"/>
    <w:uiPriority w:val="25"/>
    <w:rsid w:val="00DE1339"/>
    <w:pPr>
      <w:keepNext/>
      <w:numPr>
        <w:ilvl w:val="2"/>
        <w:numId w:val="54"/>
      </w:numPr>
      <w:spacing w:before="240" w:after="120" w:line="300" w:lineRule="atLeast"/>
      <w:jc w:val="center"/>
      <w:outlineLvl w:val="2"/>
    </w:pPr>
    <w:rPr>
      <w:rFonts w:eastAsia="Calibri" w:cs="Segoe Script"/>
      <w:b/>
      <w:color w:val="000000"/>
      <w:sz w:val="22"/>
      <w:szCs w:val="22"/>
      <w:lang w:val="en-GB"/>
    </w:rPr>
  </w:style>
  <w:style w:type="paragraph" w:customStyle="1" w:styleId="CMSANExhibit4">
    <w:name w:val="CMS AN Exhibit 4"/>
    <w:next w:val="Norml"/>
    <w:uiPriority w:val="25"/>
    <w:rsid w:val="00DE1339"/>
    <w:pPr>
      <w:keepNext/>
      <w:numPr>
        <w:ilvl w:val="3"/>
        <w:numId w:val="54"/>
      </w:numPr>
      <w:spacing w:before="240" w:after="120" w:line="300" w:lineRule="atLeast"/>
      <w:jc w:val="both"/>
      <w:outlineLvl w:val="3"/>
    </w:pPr>
    <w:rPr>
      <w:rFonts w:eastAsia="Calibri" w:cs="Segoe Script"/>
      <w:b/>
      <w:caps/>
      <w:color w:val="000000"/>
      <w:sz w:val="22"/>
      <w:szCs w:val="22"/>
      <w:lang w:val="en-GB"/>
    </w:rPr>
  </w:style>
  <w:style w:type="paragraph" w:customStyle="1" w:styleId="CMSANExhibit5">
    <w:name w:val="CMS AN Exhibit 5"/>
    <w:uiPriority w:val="25"/>
    <w:rsid w:val="00DE1339"/>
    <w:pPr>
      <w:numPr>
        <w:ilvl w:val="4"/>
        <w:numId w:val="54"/>
      </w:numPr>
      <w:spacing w:before="120" w:after="120" w:line="300" w:lineRule="atLeast"/>
      <w:jc w:val="both"/>
      <w:outlineLvl w:val="4"/>
    </w:pPr>
    <w:rPr>
      <w:rFonts w:eastAsia="Calibri" w:cs="Segoe Script"/>
      <w:color w:val="000000"/>
      <w:sz w:val="22"/>
      <w:szCs w:val="22"/>
      <w:lang w:val="en-GB"/>
    </w:rPr>
  </w:style>
  <w:style w:type="paragraph" w:customStyle="1" w:styleId="CMSANExhibit6">
    <w:name w:val="CMS AN Exhibit 6"/>
    <w:uiPriority w:val="25"/>
    <w:rsid w:val="00DE1339"/>
    <w:pPr>
      <w:numPr>
        <w:ilvl w:val="5"/>
        <w:numId w:val="54"/>
      </w:numPr>
      <w:spacing w:before="120" w:after="120" w:line="300" w:lineRule="atLeast"/>
      <w:jc w:val="both"/>
      <w:outlineLvl w:val="5"/>
    </w:pPr>
    <w:rPr>
      <w:rFonts w:eastAsia="Calibri" w:cs="Segoe Script"/>
      <w:color w:val="000000"/>
      <w:sz w:val="22"/>
      <w:szCs w:val="22"/>
      <w:lang w:val="en-GB"/>
    </w:rPr>
  </w:style>
  <w:style w:type="paragraph" w:customStyle="1" w:styleId="CMSANExhibit7">
    <w:name w:val="CMS AN Exhibit 7"/>
    <w:uiPriority w:val="25"/>
    <w:rsid w:val="00DE1339"/>
    <w:pPr>
      <w:numPr>
        <w:ilvl w:val="6"/>
        <w:numId w:val="54"/>
      </w:numPr>
      <w:spacing w:before="120" w:after="120" w:line="300" w:lineRule="atLeast"/>
      <w:jc w:val="both"/>
      <w:outlineLvl w:val="6"/>
    </w:pPr>
    <w:rPr>
      <w:rFonts w:eastAsia="Calibri" w:cs="Segoe Script"/>
      <w:color w:val="000000"/>
      <w:sz w:val="22"/>
      <w:szCs w:val="22"/>
      <w:lang w:val="en-GB"/>
    </w:rPr>
  </w:style>
  <w:style w:type="paragraph" w:customStyle="1" w:styleId="CMSANFirst">
    <w:name w:val="CMS AN First"/>
    <w:uiPriority w:val="29"/>
    <w:rsid w:val="00DE1339"/>
    <w:pPr>
      <w:spacing w:before="120" w:after="120" w:line="300" w:lineRule="atLeast"/>
      <w:ind w:left="2552"/>
      <w:jc w:val="both"/>
    </w:pPr>
    <w:rPr>
      <w:rFonts w:eastAsia="Calibri" w:cs="Segoe Script"/>
      <w:color w:val="000000"/>
      <w:sz w:val="22"/>
      <w:szCs w:val="22"/>
      <w:lang w:val="en-GB"/>
    </w:rPr>
  </w:style>
  <w:style w:type="paragraph" w:customStyle="1" w:styleId="CMSANHeading3">
    <w:name w:val="CMS AN Heading 3"/>
    <w:uiPriority w:val="1"/>
    <w:qFormat/>
    <w:rsid w:val="00DE1339"/>
    <w:pPr>
      <w:numPr>
        <w:numId w:val="55"/>
      </w:numPr>
      <w:tabs>
        <w:tab w:val="left" w:pos="851"/>
      </w:tabs>
      <w:spacing w:before="120" w:after="120" w:line="300" w:lineRule="atLeast"/>
      <w:jc w:val="both"/>
      <w:outlineLvl w:val="3"/>
    </w:pPr>
    <w:rPr>
      <w:rFonts w:eastAsia="Calibri" w:cs="Segoe Script"/>
      <w:color w:val="000000"/>
      <w:sz w:val="22"/>
      <w:szCs w:val="22"/>
      <w:lang w:val="en-GB"/>
    </w:rPr>
  </w:style>
  <w:style w:type="paragraph" w:customStyle="1" w:styleId="CMSANHeading4">
    <w:name w:val="CMS AN Heading 4"/>
    <w:uiPriority w:val="1"/>
    <w:qFormat/>
    <w:rsid w:val="00DE1339"/>
    <w:pPr>
      <w:numPr>
        <w:numId w:val="56"/>
      </w:numPr>
      <w:tabs>
        <w:tab w:val="left" w:pos="851"/>
      </w:tabs>
      <w:spacing w:before="120" w:after="120" w:line="300" w:lineRule="atLeast"/>
      <w:jc w:val="both"/>
      <w:outlineLvl w:val="4"/>
    </w:pPr>
    <w:rPr>
      <w:rFonts w:eastAsia="Calibri" w:cs="Segoe Script"/>
      <w:color w:val="000000"/>
      <w:sz w:val="22"/>
      <w:szCs w:val="22"/>
      <w:lang w:val="en-GB"/>
    </w:rPr>
  </w:style>
  <w:style w:type="paragraph" w:customStyle="1" w:styleId="CMSANHeading5">
    <w:name w:val="CMS AN Heading 5"/>
    <w:uiPriority w:val="1"/>
    <w:qFormat/>
    <w:rsid w:val="00DE1339"/>
    <w:pPr>
      <w:numPr>
        <w:numId w:val="57"/>
      </w:numPr>
      <w:tabs>
        <w:tab w:val="left" w:pos="851"/>
      </w:tabs>
      <w:spacing w:before="120" w:after="120" w:line="300" w:lineRule="atLeast"/>
      <w:jc w:val="both"/>
      <w:outlineLvl w:val="5"/>
    </w:pPr>
    <w:rPr>
      <w:rFonts w:eastAsia="Calibri" w:cs="Segoe Script"/>
      <w:color w:val="000000"/>
      <w:sz w:val="22"/>
      <w:szCs w:val="22"/>
      <w:lang w:val="en-GB"/>
    </w:rPr>
  </w:style>
  <w:style w:type="paragraph" w:customStyle="1" w:styleId="CMSANHeading6">
    <w:name w:val="CMS AN Heading 6"/>
    <w:uiPriority w:val="1"/>
    <w:qFormat/>
    <w:rsid w:val="00DE1339"/>
    <w:pPr>
      <w:numPr>
        <w:ilvl w:val="6"/>
        <w:numId w:val="58"/>
      </w:numPr>
      <w:spacing w:before="120" w:after="120" w:line="300" w:lineRule="atLeast"/>
      <w:jc w:val="both"/>
      <w:outlineLvl w:val="5"/>
    </w:pPr>
    <w:rPr>
      <w:rFonts w:eastAsia="Calibri" w:cs="Segoe Script"/>
      <w:color w:val="000000"/>
      <w:sz w:val="22"/>
      <w:szCs w:val="22"/>
      <w:lang w:val="en-GB"/>
    </w:rPr>
  </w:style>
  <w:style w:type="paragraph" w:customStyle="1" w:styleId="CMSANHeadline">
    <w:name w:val="CMS AN Headline"/>
    <w:uiPriority w:val="4"/>
    <w:rsid w:val="00DE1339"/>
    <w:pPr>
      <w:keepNext/>
      <w:spacing w:before="240" w:after="120" w:line="300" w:lineRule="atLeast"/>
      <w:jc w:val="center"/>
    </w:pPr>
    <w:rPr>
      <w:rFonts w:eastAsia="Calibri" w:cs="Segoe Script"/>
      <w:b/>
      <w:caps/>
      <w:color w:val="000000"/>
      <w:sz w:val="22"/>
      <w:szCs w:val="22"/>
      <w:lang w:val="en-GB"/>
    </w:rPr>
  </w:style>
  <w:style w:type="paragraph" w:customStyle="1" w:styleId="CMSANIndent1">
    <w:name w:val="CMS AN Indent 1"/>
    <w:uiPriority w:val="10"/>
    <w:qFormat/>
    <w:rsid w:val="00DE1339"/>
    <w:pPr>
      <w:spacing w:before="120" w:after="120" w:line="300" w:lineRule="atLeast"/>
      <w:ind w:left="851"/>
      <w:jc w:val="both"/>
    </w:pPr>
    <w:rPr>
      <w:rFonts w:eastAsia="Calibri" w:cs="Segoe Script"/>
      <w:color w:val="000000"/>
      <w:sz w:val="22"/>
      <w:szCs w:val="22"/>
      <w:lang w:val="en-GB"/>
    </w:rPr>
  </w:style>
  <w:style w:type="paragraph" w:customStyle="1" w:styleId="CMSANIndent2">
    <w:name w:val="CMS AN Indent 2"/>
    <w:uiPriority w:val="10"/>
    <w:qFormat/>
    <w:rsid w:val="00DE1339"/>
    <w:pPr>
      <w:spacing w:before="120" w:after="120" w:line="300" w:lineRule="atLeast"/>
      <w:ind w:left="851"/>
      <w:jc w:val="both"/>
    </w:pPr>
    <w:rPr>
      <w:rFonts w:eastAsia="Calibri" w:cs="Segoe Script"/>
      <w:color w:val="000000"/>
      <w:sz w:val="22"/>
      <w:szCs w:val="22"/>
      <w:lang w:val="en-GB"/>
    </w:rPr>
  </w:style>
  <w:style w:type="paragraph" w:customStyle="1" w:styleId="CMSANIndent3">
    <w:name w:val="CMS AN Indent 3"/>
    <w:uiPriority w:val="10"/>
    <w:qFormat/>
    <w:rsid w:val="00DE1339"/>
    <w:pPr>
      <w:spacing w:before="120" w:after="120" w:line="300" w:lineRule="atLeast"/>
      <w:ind w:left="1701"/>
      <w:jc w:val="both"/>
    </w:pPr>
    <w:rPr>
      <w:rFonts w:eastAsia="Calibri" w:cs="Segoe Script"/>
      <w:color w:val="000000"/>
      <w:sz w:val="22"/>
      <w:szCs w:val="22"/>
      <w:lang w:val="en-GB"/>
    </w:rPr>
  </w:style>
  <w:style w:type="paragraph" w:customStyle="1" w:styleId="CMSANIndent4">
    <w:name w:val="CMS AN Indent 4"/>
    <w:uiPriority w:val="10"/>
    <w:rsid w:val="00DE1339"/>
    <w:pPr>
      <w:spacing w:before="120" w:after="120" w:line="300" w:lineRule="atLeast"/>
      <w:ind w:left="2552"/>
      <w:jc w:val="both"/>
    </w:pPr>
    <w:rPr>
      <w:rFonts w:eastAsia="Calibri" w:cs="Segoe Script"/>
      <w:color w:val="000000"/>
      <w:sz w:val="22"/>
      <w:szCs w:val="22"/>
      <w:lang w:val="en-GB"/>
    </w:rPr>
  </w:style>
  <w:style w:type="paragraph" w:customStyle="1" w:styleId="CMSANIndent5">
    <w:name w:val="CMS AN Indent 5"/>
    <w:uiPriority w:val="10"/>
    <w:rsid w:val="00DE1339"/>
    <w:pPr>
      <w:spacing w:before="120" w:after="120" w:line="300" w:lineRule="atLeast"/>
      <w:ind w:left="3402"/>
      <w:jc w:val="both"/>
    </w:pPr>
    <w:rPr>
      <w:rFonts w:eastAsia="Calibri" w:cs="Segoe Script"/>
      <w:color w:val="000000"/>
      <w:sz w:val="22"/>
      <w:szCs w:val="22"/>
      <w:lang w:val="en-GB"/>
    </w:rPr>
  </w:style>
  <w:style w:type="paragraph" w:customStyle="1" w:styleId="CMSANIndent6">
    <w:name w:val="CMS AN Indent 6"/>
    <w:uiPriority w:val="10"/>
    <w:rsid w:val="00DE1339"/>
    <w:pPr>
      <w:spacing w:before="120" w:after="120" w:line="300" w:lineRule="atLeast"/>
      <w:ind w:left="4253"/>
      <w:jc w:val="both"/>
    </w:pPr>
    <w:rPr>
      <w:rFonts w:eastAsia="Calibri" w:cs="Segoe Script"/>
      <w:color w:val="000000"/>
      <w:sz w:val="22"/>
      <w:szCs w:val="22"/>
      <w:lang w:val="en-GB"/>
    </w:rPr>
  </w:style>
  <w:style w:type="paragraph" w:customStyle="1" w:styleId="CMSANInternalNote">
    <w:name w:val="CMS AN Internal Note"/>
    <w:uiPriority w:val="15"/>
    <w:rsid w:val="00DE1339"/>
    <w:pPr>
      <w:keepLines/>
      <w:pBdr>
        <w:top w:val="single" w:sz="4" w:space="2" w:color="auto" w:shadow="1"/>
        <w:left w:val="single" w:sz="4" w:space="4" w:color="auto" w:shadow="1"/>
        <w:bottom w:val="single" w:sz="4" w:space="4" w:color="auto" w:shadow="1"/>
        <w:right w:val="single" w:sz="4" w:space="4" w:color="auto" w:shadow="1"/>
      </w:pBdr>
      <w:spacing w:before="120" w:after="120" w:line="300" w:lineRule="atLeast"/>
      <w:ind w:left="2552" w:hanging="2552"/>
      <w:jc w:val="both"/>
    </w:pPr>
    <w:rPr>
      <w:rFonts w:eastAsia="Calibri" w:cs="Segoe Script"/>
      <w:color w:val="FF0000"/>
      <w:sz w:val="22"/>
      <w:szCs w:val="22"/>
      <w:lang w:val="en-GB"/>
    </w:rPr>
  </w:style>
  <w:style w:type="paragraph" w:customStyle="1" w:styleId="CMSANLevel1">
    <w:name w:val="CMS AN Level 1"/>
    <w:uiPriority w:val="26"/>
    <w:rsid w:val="00DE1339"/>
    <w:pPr>
      <w:numPr>
        <w:numId w:val="59"/>
      </w:numPr>
      <w:spacing w:before="120" w:after="120" w:line="300" w:lineRule="atLeast"/>
      <w:jc w:val="both"/>
      <w:outlineLvl w:val="0"/>
    </w:pPr>
    <w:rPr>
      <w:rFonts w:eastAsia="Calibri" w:cs="Segoe Script"/>
      <w:color w:val="000000"/>
      <w:sz w:val="22"/>
      <w:szCs w:val="22"/>
      <w:lang w:val="en-GB"/>
    </w:rPr>
  </w:style>
  <w:style w:type="paragraph" w:customStyle="1" w:styleId="CMSANLevel2">
    <w:name w:val="CMS AN Level 2"/>
    <w:uiPriority w:val="26"/>
    <w:rsid w:val="00DE1339"/>
    <w:pPr>
      <w:numPr>
        <w:ilvl w:val="1"/>
        <w:numId w:val="59"/>
      </w:numPr>
      <w:spacing w:before="120" w:after="120" w:line="300" w:lineRule="atLeast"/>
      <w:jc w:val="both"/>
      <w:outlineLvl w:val="1"/>
    </w:pPr>
    <w:rPr>
      <w:rFonts w:eastAsia="Calibri" w:cs="Segoe Script"/>
      <w:color w:val="000000"/>
      <w:sz w:val="22"/>
      <w:szCs w:val="22"/>
      <w:lang w:val="en-GB"/>
    </w:rPr>
  </w:style>
  <w:style w:type="paragraph" w:customStyle="1" w:styleId="CMSANLevel3">
    <w:name w:val="CMS AN Level 3"/>
    <w:uiPriority w:val="26"/>
    <w:rsid w:val="00DE1339"/>
    <w:pPr>
      <w:numPr>
        <w:ilvl w:val="2"/>
        <w:numId w:val="59"/>
      </w:numPr>
      <w:spacing w:before="120" w:after="120" w:line="300" w:lineRule="atLeast"/>
      <w:jc w:val="both"/>
      <w:outlineLvl w:val="2"/>
    </w:pPr>
    <w:rPr>
      <w:rFonts w:eastAsia="Calibri" w:cs="Segoe Script"/>
      <w:color w:val="000000"/>
      <w:sz w:val="22"/>
      <w:szCs w:val="22"/>
      <w:lang w:val="en-GB"/>
    </w:rPr>
  </w:style>
  <w:style w:type="paragraph" w:customStyle="1" w:styleId="CMSANMainHeading">
    <w:name w:val="CMS AN Main Heading"/>
    <w:next w:val="CMSANHeading1"/>
    <w:rsid w:val="00DE1339"/>
    <w:pPr>
      <w:pageBreakBefore/>
      <w:numPr>
        <w:numId w:val="58"/>
      </w:numPr>
      <w:spacing w:after="240" w:line="300" w:lineRule="atLeast"/>
      <w:ind w:left="0" w:firstLine="0"/>
      <w:jc w:val="center"/>
      <w:outlineLvl w:val="0"/>
    </w:pPr>
    <w:rPr>
      <w:rFonts w:eastAsia="Calibri"/>
      <w:b/>
      <w:caps/>
      <w:color w:val="000000"/>
      <w:sz w:val="22"/>
      <w:szCs w:val="22"/>
      <w:lang w:val="en-GB"/>
    </w:rPr>
  </w:style>
  <w:style w:type="paragraph" w:customStyle="1" w:styleId="CMSANNormal">
    <w:name w:val="CMS AN Normal"/>
    <w:uiPriority w:val="22"/>
    <w:rsid w:val="00DE1339"/>
    <w:pPr>
      <w:spacing w:line="300" w:lineRule="atLeast"/>
      <w:jc w:val="both"/>
    </w:pPr>
    <w:rPr>
      <w:rFonts w:eastAsia="Calibri"/>
      <w:color w:val="000000"/>
      <w:sz w:val="22"/>
      <w:szCs w:val="22"/>
      <w:lang w:val="en-GB"/>
    </w:rPr>
  </w:style>
  <w:style w:type="paragraph" w:customStyle="1" w:styleId="CMSANNormalKWN">
    <w:name w:val="CMS AN Normal KWN"/>
    <w:uiPriority w:val="29"/>
    <w:rsid w:val="00DE1339"/>
    <w:pPr>
      <w:keepNext/>
      <w:spacing w:line="300" w:lineRule="atLeast"/>
      <w:jc w:val="both"/>
    </w:pPr>
    <w:rPr>
      <w:rFonts w:eastAsia="Calibri" w:cs="Segoe Script"/>
      <w:color w:val="000000"/>
      <w:sz w:val="22"/>
      <w:szCs w:val="22"/>
      <w:lang w:val="en-GB"/>
    </w:rPr>
  </w:style>
  <w:style w:type="paragraph" w:customStyle="1" w:styleId="CMSANNote">
    <w:name w:val="CMS AN Note"/>
    <w:uiPriority w:val="14"/>
    <w:rsid w:val="00DE1339"/>
    <w:pPr>
      <w:keepLines/>
      <w:pBdr>
        <w:top w:val="single" w:sz="4" w:space="1" w:color="auto" w:shadow="1"/>
        <w:left w:val="single" w:sz="4" w:space="4" w:color="auto" w:shadow="1"/>
        <w:bottom w:val="single" w:sz="4" w:space="1" w:color="auto" w:shadow="1"/>
        <w:right w:val="single" w:sz="4" w:space="4" w:color="auto" w:shadow="1"/>
      </w:pBdr>
      <w:spacing w:before="120" w:after="120" w:line="300" w:lineRule="atLeast"/>
      <w:ind w:left="1701" w:hanging="1701"/>
      <w:jc w:val="both"/>
    </w:pPr>
    <w:rPr>
      <w:rFonts w:eastAsia="Calibri" w:cs="Segoe Script"/>
      <w:b/>
      <w:i/>
      <w:color w:val="000000"/>
      <w:sz w:val="22"/>
      <w:szCs w:val="22"/>
      <w:lang w:val="en-GB"/>
    </w:rPr>
  </w:style>
  <w:style w:type="paragraph" w:customStyle="1" w:styleId="CMSANNumeration">
    <w:name w:val="CMS AN Numeration"/>
    <w:uiPriority w:val="30"/>
    <w:rsid w:val="00DE1339"/>
    <w:pPr>
      <w:numPr>
        <w:numId w:val="60"/>
      </w:numPr>
      <w:spacing w:before="120" w:after="120" w:line="300" w:lineRule="atLeast"/>
      <w:jc w:val="both"/>
    </w:pPr>
    <w:rPr>
      <w:rFonts w:eastAsia="Calibri" w:cs="Segoe Script"/>
      <w:color w:val="000000"/>
      <w:sz w:val="22"/>
      <w:szCs w:val="22"/>
      <w:lang w:val="en-GB"/>
    </w:rPr>
  </w:style>
  <w:style w:type="paragraph" w:customStyle="1" w:styleId="CMSANParties">
    <w:name w:val="CMS AN Parties"/>
    <w:uiPriority w:val="11"/>
    <w:rsid w:val="00DE1339"/>
    <w:pPr>
      <w:numPr>
        <w:numId w:val="61"/>
      </w:numPr>
      <w:spacing w:before="120" w:after="120" w:line="300" w:lineRule="atLeast"/>
      <w:jc w:val="both"/>
      <w:outlineLvl w:val="3"/>
    </w:pPr>
    <w:rPr>
      <w:rFonts w:eastAsia="Calibri" w:cs="Segoe Script"/>
      <w:color w:val="000000"/>
      <w:sz w:val="22"/>
      <w:szCs w:val="22"/>
      <w:lang w:val="en-GB"/>
    </w:rPr>
  </w:style>
  <w:style w:type="paragraph" w:customStyle="1" w:styleId="CMSANPartiesReferred">
    <w:name w:val="CMS AN Parties Referred"/>
    <w:next w:val="CMSANParties"/>
    <w:uiPriority w:val="29"/>
    <w:rsid w:val="00DE1339"/>
    <w:pPr>
      <w:spacing w:before="120" w:after="120" w:line="300" w:lineRule="atLeast"/>
      <w:jc w:val="right"/>
    </w:pPr>
    <w:rPr>
      <w:rFonts w:eastAsia="Calibri" w:cs="Segoe Script"/>
      <w:color w:val="000000"/>
      <w:sz w:val="22"/>
      <w:szCs w:val="22"/>
      <w:lang w:val="en-GB"/>
    </w:rPr>
  </w:style>
  <w:style w:type="paragraph" w:customStyle="1" w:styleId="CMSANRecitals">
    <w:name w:val="CMS AN Recitals"/>
    <w:uiPriority w:val="13"/>
    <w:rsid w:val="00DE1339"/>
    <w:pPr>
      <w:numPr>
        <w:numId w:val="62"/>
      </w:numPr>
      <w:spacing w:before="120" w:after="120" w:line="300" w:lineRule="atLeast"/>
      <w:jc w:val="both"/>
      <w:outlineLvl w:val="3"/>
    </w:pPr>
    <w:rPr>
      <w:rFonts w:eastAsia="Calibri" w:cs="Segoe Script"/>
      <w:color w:val="000000"/>
      <w:sz w:val="22"/>
      <w:szCs w:val="22"/>
      <w:lang w:val="en-GB"/>
    </w:rPr>
  </w:style>
  <w:style w:type="paragraph" w:customStyle="1" w:styleId="CMSANRecitalsHeading">
    <w:name w:val="CMS AN Recitals Heading"/>
    <w:next w:val="CMSANRecitals"/>
    <w:uiPriority w:val="12"/>
    <w:rsid w:val="00DE1339"/>
    <w:pPr>
      <w:spacing w:before="240" w:after="120" w:line="300" w:lineRule="atLeast"/>
      <w:jc w:val="both"/>
      <w:outlineLvl w:val="2"/>
    </w:pPr>
    <w:rPr>
      <w:rFonts w:eastAsia="Calibri" w:cs="Segoe Script"/>
      <w:b/>
      <w:caps/>
      <w:color w:val="000000"/>
      <w:sz w:val="22"/>
      <w:szCs w:val="22"/>
      <w:lang w:val="en-GB"/>
    </w:rPr>
  </w:style>
  <w:style w:type="paragraph" w:customStyle="1" w:styleId="CMSANSchedule1">
    <w:name w:val="CMS AN Schedule 1"/>
    <w:next w:val="Norml"/>
    <w:uiPriority w:val="23"/>
    <w:rsid w:val="00DE1339"/>
    <w:pPr>
      <w:keepNext/>
      <w:pageBreakBefore/>
      <w:numPr>
        <w:numId w:val="63"/>
      </w:numPr>
      <w:spacing w:after="240" w:line="300" w:lineRule="atLeast"/>
      <w:jc w:val="center"/>
      <w:outlineLvl w:val="0"/>
    </w:pPr>
    <w:rPr>
      <w:rFonts w:eastAsia="Calibri" w:cs="Segoe Script"/>
      <w:b/>
      <w:caps/>
      <w:color w:val="000000"/>
      <w:sz w:val="22"/>
      <w:szCs w:val="22"/>
      <w:lang w:val="en-GB"/>
    </w:rPr>
  </w:style>
  <w:style w:type="paragraph" w:customStyle="1" w:styleId="CMSANSchedule2">
    <w:name w:val="CMS AN Schedule 2"/>
    <w:next w:val="Norml"/>
    <w:uiPriority w:val="23"/>
    <w:rsid w:val="00DE1339"/>
    <w:pPr>
      <w:keepNext/>
      <w:numPr>
        <w:ilvl w:val="1"/>
        <w:numId w:val="63"/>
      </w:numPr>
      <w:spacing w:before="240" w:after="120" w:line="300" w:lineRule="atLeast"/>
      <w:jc w:val="center"/>
      <w:outlineLvl w:val="1"/>
    </w:pPr>
    <w:rPr>
      <w:rFonts w:eastAsia="Calibri" w:cs="Segoe Script"/>
      <w:b/>
      <w:color w:val="000000"/>
      <w:sz w:val="22"/>
      <w:szCs w:val="22"/>
      <w:lang w:val="en-GB"/>
    </w:rPr>
  </w:style>
  <w:style w:type="paragraph" w:customStyle="1" w:styleId="CMSANSchedule3">
    <w:name w:val="CMS AN Schedule 3"/>
    <w:next w:val="Norml"/>
    <w:uiPriority w:val="23"/>
    <w:rsid w:val="00DE1339"/>
    <w:pPr>
      <w:numPr>
        <w:ilvl w:val="2"/>
        <w:numId w:val="63"/>
      </w:numPr>
      <w:spacing w:before="240" w:after="120" w:line="300" w:lineRule="atLeast"/>
      <w:jc w:val="center"/>
      <w:outlineLvl w:val="2"/>
    </w:pPr>
    <w:rPr>
      <w:rFonts w:eastAsia="Calibri" w:cs="Segoe Script"/>
      <w:b/>
      <w:color w:val="000000"/>
      <w:sz w:val="22"/>
      <w:szCs w:val="22"/>
      <w:lang w:val="en-GB"/>
    </w:rPr>
  </w:style>
  <w:style w:type="paragraph" w:customStyle="1" w:styleId="CMSANSchedule4">
    <w:name w:val="CMS AN Schedule 4"/>
    <w:next w:val="Norml"/>
    <w:uiPriority w:val="23"/>
    <w:rsid w:val="00DE1339"/>
    <w:pPr>
      <w:keepNext/>
      <w:numPr>
        <w:ilvl w:val="3"/>
        <w:numId w:val="63"/>
      </w:numPr>
      <w:spacing w:before="240" w:after="120" w:line="300" w:lineRule="atLeast"/>
      <w:jc w:val="both"/>
      <w:outlineLvl w:val="3"/>
    </w:pPr>
    <w:rPr>
      <w:rFonts w:eastAsia="Calibri" w:cs="Segoe Script"/>
      <w:b/>
      <w:caps/>
      <w:color w:val="000000"/>
      <w:sz w:val="22"/>
      <w:szCs w:val="22"/>
      <w:lang w:val="en-GB"/>
    </w:rPr>
  </w:style>
  <w:style w:type="paragraph" w:customStyle="1" w:styleId="CMSANSchedule5">
    <w:name w:val="CMS AN Schedule 5"/>
    <w:uiPriority w:val="23"/>
    <w:rsid w:val="00DE1339"/>
    <w:pPr>
      <w:numPr>
        <w:ilvl w:val="4"/>
        <w:numId w:val="63"/>
      </w:numPr>
      <w:spacing w:before="120" w:after="120" w:line="300" w:lineRule="atLeast"/>
      <w:jc w:val="both"/>
      <w:outlineLvl w:val="4"/>
    </w:pPr>
    <w:rPr>
      <w:rFonts w:eastAsia="Calibri" w:cs="Segoe Script"/>
      <w:color w:val="000000"/>
      <w:sz w:val="22"/>
      <w:szCs w:val="22"/>
      <w:lang w:val="en-GB"/>
    </w:rPr>
  </w:style>
  <w:style w:type="paragraph" w:customStyle="1" w:styleId="CMSANSchedule6">
    <w:name w:val="CMS AN Schedule 6"/>
    <w:uiPriority w:val="23"/>
    <w:rsid w:val="00DE1339"/>
    <w:pPr>
      <w:numPr>
        <w:ilvl w:val="5"/>
        <w:numId w:val="63"/>
      </w:numPr>
      <w:spacing w:before="120" w:after="120" w:line="300" w:lineRule="atLeast"/>
      <w:jc w:val="both"/>
      <w:outlineLvl w:val="5"/>
    </w:pPr>
    <w:rPr>
      <w:rFonts w:eastAsia="Calibri" w:cs="Segoe Script"/>
      <w:color w:val="000000"/>
      <w:sz w:val="22"/>
      <w:szCs w:val="22"/>
      <w:lang w:val="en-GB"/>
    </w:rPr>
  </w:style>
  <w:style w:type="paragraph" w:customStyle="1" w:styleId="CMSANSchedule7">
    <w:name w:val="CMS AN Schedule 7"/>
    <w:uiPriority w:val="23"/>
    <w:rsid w:val="00DE1339"/>
    <w:pPr>
      <w:numPr>
        <w:ilvl w:val="6"/>
        <w:numId w:val="63"/>
      </w:numPr>
      <w:spacing w:before="120" w:after="120" w:line="300" w:lineRule="atLeast"/>
      <w:jc w:val="both"/>
      <w:outlineLvl w:val="6"/>
    </w:pPr>
    <w:rPr>
      <w:rFonts w:eastAsia="Calibri" w:cs="Segoe Script"/>
      <w:color w:val="000000"/>
      <w:sz w:val="22"/>
      <w:szCs w:val="22"/>
      <w:lang w:val="en-GB"/>
    </w:rPr>
  </w:style>
  <w:style w:type="paragraph" w:customStyle="1" w:styleId="CMSANSchedule8">
    <w:name w:val="CMS AN Schedule 8"/>
    <w:uiPriority w:val="23"/>
    <w:rsid w:val="00DE1339"/>
    <w:pPr>
      <w:numPr>
        <w:ilvl w:val="7"/>
        <w:numId w:val="63"/>
      </w:numPr>
      <w:spacing w:before="120" w:after="120" w:line="300" w:lineRule="atLeast"/>
      <w:jc w:val="both"/>
      <w:outlineLvl w:val="7"/>
    </w:pPr>
    <w:rPr>
      <w:rFonts w:eastAsia="Calibri"/>
      <w:color w:val="000000"/>
      <w:sz w:val="22"/>
      <w:szCs w:val="22"/>
      <w:lang w:val="en-GB"/>
    </w:rPr>
  </w:style>
  <w:style w:type="paragraph" w:customStyle="1" w:styleId="CMSANSchedule9">
    <w:name w:val="CMS AN Schedule 9"/>
    <w:uiPriority w:val="23"/>
    <w:rsid w:val="00DE1339"/>
    <w:pPr>
      <w:numPr>
        <w:ilvl w:val="8"/>
        <w:numId w:val="63"/>
      </w:numPr>
      <w:spacing w:before="120" w:after="120" w:line="300" w:lineRule="atLeast"/>
      <w:jc w:val="both"/>
      <w:outlineLvl w:val="8"/>
    </w:pPr>
    <w:rPr>
      <w:rFonts w:eastAsia="Calibri"/>
      <w:color w:val="000000"/>
      <w:sz w:val="22"/>
      <w:szCs w:val="22"/>
      <w:lang w:val="en-GB"/>
    </w:rPr>
  </w:style>
  <w:style w:type="paragraph" w:customStyle="1" w:styleId="CMSANSection">
    <w:name w:val="CMS AN Section"/>
    <w:next w:val="CMSANBodyText"/>
    <w:uiPriority w:val="5"/>
    <w:rsid w:val="00DE1339"/>
    <w:pPr>
      <w:keepNext/>
      <w:spacing w:before="240" w:after="120" w:line="300" w:lineRule="atLeast"/>
      <w:jc w:val="center"/>
    </w:pPr>
    <w:rPr>
      <w:rFonts w:eastAsia="Calibri" w:cs="Segoe Script"/>
      <w:b/>
      <w:caps/>
      <w:color w:val="000000"/>
      <w:sz w:val="22"/>
      <w:szCs w:val="22"/>
      <w:lang w:val="en-GB"/>
    </w:rPr>
  </w:style>
  <w:style w:type="paragraph" w:customStyle="1" w:styleId="CMSANSubject">
    <w:name w:val="CMS AN Subject"/>
    <w:next w:val="CMSANBodyText"/>
    <w:uiPriority w:val="29"/>
    <w:rsid w:val="00DE1339"/>
    <w:pPr>
      <w:spacing w:before="120" w:after="120" w:line="300" w:lineRule="atLeast"/>
      <w:jc w:val="both"/>
    </w:pPr>
    <w:rPr>
      <w:rFonts w:eastAsia="Calibri"/>
      <w:b/>
      <w:color w:val="000000"/>
      <w:sz w:val="22"/>
      <w:szCs w:val="22"/>
      <w:lang w:val="en-GB"/>
    </w:rPr>
  </w:style>
  <w:style w:type="paragraph" w:customStyle="1" w:styleId="CMSANTableBodyText">
    <w:name w:val="CMS AN Table Body Text"/>
    <w:uiPriority w:val="17"/>
    <w:rsid w:val="00DE1339"/>
    <w:pPr>
      <w:spacing w:before="120" w:after="120" w:line="300" w:lineRule="atLeast"/>
    </w:pPr>
    <w:rPr>
      <w:color w:val="000000"/>
      <w:sz w:val="22"/>
      <w:szCs w:val="22"/>
      <w:lang w:val="en-GB"/>
    </w:rPr>
  </w:style>
  <w:style w:type="paragraph" w:customStyle="1" w:styleId="CMSANTableHeader">
    <w:name w:val="CMS AN Table Header"/>
    <w:uiPriority w:val="16"/>
    <w:rsid w:val="00DE1339"/>
    <w:pPr>
      <w:adjustRightInd w:val="0"/>
      <w:snapToGrid w:val="0"/>
      <w:spacing w:before="120" w:after="120" w:line="300" w:lineRule="atLeast"/>
    </w:pPr>
    <w:rPr>
      <w:b/>
      <w:color w:val="000000"/>
      <w:sz w:val="22"/>
      <w:szCs w:val="22"/>
      <w:lang w:val="en-GB"/>
    </w:rPr>
  </w:style>
  <w:style w:type="paragraph" w:customStyle="1" w:styleId="CMSANTableIndent">
    <w:name w:val="CMS AN Table Indent"/>
    <w:uiPriority w:val="21"/>
    <w:rsid w:val="00DE1339"/>
    <w:pPr>
      <w:spacing w:before="120" w:after="120" w:line="300" w:lineRule="atLeast"/>
      <w:ind w:left="425"/>
    </w:pPr>
    <w:rPr>
      <w:color w:val="000000"/>
      <w:sz w:val="22"/>
      <w:szCs w:val="22"/>
      <w:lang w:val="en-GB"/>
    </w:rPr>
  </w:style>
  <w:style w:type="paragraph" w:customStyle="1" w:styleId="CMSANTableListNumber1">
    <w:name w:val="CMS AN Table List Number 1"/>
    <w:uiPriority w:val="18"/>
    <w:rsid w:val="00DE1339"/>
    <w:pPr>
      <w:numPr>
        <w:numId w:val="64"/>
      </w:numPr>
      <w:adjustRightInd w:val="0"/>
      <w:snapToGrid w:val="0"/>
      <w:spacing w:before="120" w:after="120" w:line="300" w:lineRule="atLeast"/>
    </w:pPr>
    <w:rPr>
      <w:color w:val="000000"/>
      <w:sz w:val="22"/>
      <w:szCs w:val="22"/>
      <w:lang w:val="en-GB"/>
    </w:rPr>
  </w:style>
  <w:style w:type="paragraph" w:customStyle="1" w:styleId="CMSANTableListNumber2">
    <w:name w:val="CMS AN Table List Number 2"/>
    <w:uiPriority w:val="19"/>
    <w:rsid w:val="00DE1339"/>
    <w:pPr>
      <w:numPr>
        <w:numId w:val="65"/>
      </w:numPr>
      <w:spacing w:before="120" w:after="120" w:line="300" w:lineRule="atLeast"/>
    </w:pPr>
    <w:rPr>
      <w:color w:val="000000"/>
      <w:sz w:val="22"/>
      <w:szCs w:val="24"/>
      <w:lang w:val="en-GB"/>
    </w:rPr>
  </w:style>
  <w:style w:type="character" w:customStyle="1" w:styleId="CMSANTitleChar">
    <w:name w:val="CMS AN Title Char"/>
    <w:link w:val="CMSANTitle"/>
    <w:uiPriority w:val="29"/>
    <w:locked/>
    <w:rsid w:val="00DE1339"/>
    <w:rPr>
      <w:rFonts w:ascii="Arial" w:eastAsia="Calibri" w:hAnsi="Arial" w:cs="Arial"/>
      <w:b/>
      <w:caps/>
      <w:color w:val="000000"/>
      <w:sz w:val="40"/>
      <w:szCs w:val="22"/>
      <w:lang w:val="en-GB" w:eastAsia="en-US" w:bidi="ar-SA"/>
    </w:rPr>
  </w:style>
  <w:style w:type="paragraph" w:customStyle="1" w:styleId="CMSANTitle">
    <w:name w:val="CMS AN Title"/>
    <w:next w:val="CMSANBodyText"/>
    <w:link w:val="CMSANTitleChar"/>
    <w:uiPriority w:val="29"/>
    <w:rsid w:val="00DE1339"/>
    <w:pPr>
      <w:spacing w:before="90" w:line="300" w:lineRule="atLeast"/>
      <w:jc w:val="both"/>
    </w:pPr>
    <w:rPr>
      <w:rFonts w:ascii="Arial" w:eastAsia="Calibri" w:hAnsi="Arial" w:cs="Arial"/>
      <w:b/>
      <w:caps/>
      <w:color w:val="000000"/>
      <w:sz w:val="40"/>
      <w:szCs w:val="22"/>
      <w:lang w:val="en-GB"/>
    </w:rPr>
  </w:style>
  <w:style w:type="paragraph" w:customStyle="1" w:styleId="CMSANTOCHeading">
    <w:name w:val="CMS AN TOC Heading"/>
    <w:next w:val="CMSANBodyText"/>
    <w:uiPriority w:val="29"/>
    <w:rsid w:val="00DE1339"/>
    <w:pPr>
      <w:keepNext/>
      <w:spacing w:after="240" w:line="300" w:lineRule="atLeast"/>
      <w:jc w:val="center"/>
    </w:pPr>
    <w:rPr>
      <w:rFonts w:eastAsia="Calibri" w:cs="Segoe Script"/>
      <w:b/>
      <w:caps/>
      <w:color w:val="000000"/>
      <w:sz w:val="22"/>
      <w:szCs w:val="22"/>
      <w:lang w:val="en-GB"/>
    </w:rPr>
  </w:style>
  <w:style w:type="paragraph" w:customStyle="1" w:styleId="CMSANUnnumbered">
    <w:name w:val="CMS AN Unnumbered"/>
    <w:next w:val="CMSANHeading1"/>
    <w:uiPriority w:val="3"/>
    <w:rsid w:val="00DE1339"/>
    <w:pPr>
      <w:keepNext/>
      <w:suppressAutoHyphens/>
      <w:spacing w:before="120" w:after="120" w:line="300" w:lineRule="atLeast"/>
      <w:ind w:left="851"/>
      <w:jc w:val="both"/>
    </w:pPr>
    <w:rPr>
      <w:rFonts w:eastAsia="Calibri" w:cs="Segoe Script"/>
      <w:b/>
      <w:i/>
      <w:color w:val="000000"/>
      <w:sz w:val="22"/>
      <w:szCs w:val="22"/>
      <w:lang w:val="en-GB"/>
    </w:rPr>
  </w:style>
  <w:style w:type="paragraph" w:customStyle="1" w:styleId="CMSANzhanging1">
    <w:name w:val="CMS AN z_hanging 1"/>
    <w:uiPriority w:val="6"/>
    <w:rsid w:val="00DE1339"/>
    <w:pPr>
      <w:spacing w:before="120" w:after="120" w:line="300" w:lineRule="atLeast"/>
      <w:ind w:left="851" w:hanging="851"/>
      <w:jc w:val="both"/>
    </w:pPr>
    <w:rPr>
      <w:rFonts w:eastAsia="Calibri" w:cs="Segoe Script"/>
      <w:color w:val="000000"/>
      <w:sz w:val="22"/>
      <w:szCs w:val="22"/>
      <w:lang w:val="en-GB"/>
    </w:rPr>
  </w:style>
  <w:style w:type="paragraph" w:customStyle="1" w:styleId="CMSANzhanging2">
    <w:name w:val="CMS AN z_hanging 2"/>
    <w:uiPriority w:val="6"/>
    <w:rsid w:val="00DE1339"/>
    <w:pPr>
      <w:spacing w:before="120" w:after="120" w:line="300" w:lineRule="atLeast"/>
      <w:ind w:left="1702" w:hanging="851"/>
      <w:jc w:val="both"/>
    </w:pPr>
    <w:rPr>
      <w:rFonts w:eastAsia="Calibri" w:cs="Segoe Script"/>
      <w:color w:val="000000"/>
      <w:sz w:val="22"/>
      <w:szCs w:val="22"/>
      <w:lang w:val="en-GB"/>
    </w:rPr>
  </w:style>
  <w:style w:type="paragraph" w:customStyle="1" w:styleId="CMSANzhanging3">
    <w:name w:val="CMS AN z_hanging 3"/>
    <w:uiPriority w:val="6"/>
    <w:rsid w:val="00DE1339"/>
    <w:pPr>
      <w:spacing w:before="120" w:after="120" w:line="300" w:lineRule="atLeast"/>
      <w:ind w:left="2552" w:hanging="851"/>
      <w:jc w:val="both"/>
    </w:pPr>
    <w:rPr>
      <w:rFonts w:eastAsia="Calibri" w:cs="Segoe Script"/>
      <w:color w:val="000000"/>
      <w:sz w:val="22"/>
      <w:szCs w:val="22"/>
      <w:lang w:val="en-GB"/>
    </w:rPr>
  </w:style>
  <w:style w:type="paragraph" w:customStyle="1" w:styleId="CMSANzhanging4">
    <w:name w:val="CMS AN z_hanging 4"/>
    <w:uiPriority w:val="6"/>
    <w:rsid w:val="00DE1339"/>
    <w:pPr>
      <w:spacing w:before="120" w:after="120" w:line="300" w:lineRule="atLeast"/>
      <w:ind w:left="3403" w:hanging="851"/>
      <w:jc w:val="both"/>
    </w:pPr>
    <w:rPr>
      <w:rFonts w:eastAsia="Calibri" w:cs="Segoe Script"/>
      <w:color w:val="000000"/>
      <w:sz w:val="22"/>
      <w:szCs w:val="22"/>
      <w:lang w:val="en-GB"/>
    </w:rPr>
  </w:style>
  <w:style w:type="paragraph" w:customStyle="1" w:styleId="CMSANzhanging5">
    <w:name w:val="CMS AN z_hanging 5"/>
    <w:uiPriority w:val="6"/>
    <w:rsid w:val="00DE1339"/>
    <w:pPr>
      <w:spacing w:before="120" w:after="120" w:line="300" w:lineRule="atLeast"/>
      <w:ind w:left="4253" w:hanging="851"/>
      <w:jc w:val="both"/>
    </w:pPr>
    <w:rPr>
      <w:rFonts w:eastAsia="Calibri" w:cs="Segoe Script"/>
      <w:color w:val="000000"/>
      <w:sz w:val="22"/>
      <w:szCs w:val="22"/>
      <w:lang w:val="en-GB"/>
    </w:rPr>
  </w:style>
  <w:style w:type="paragraph" w:customStyle="1" w:styleId="CMSANzhanging6">
    <w:name w:val="CMS AN z_hanging 6"/>
    <w:uiPriority w:val="6"/>
    <w:rsid w:val="00DE1339"/>
    <w:pPr>
      <w:spacing w:before="120" w:after="120" w:line="300" w:lineRule="atLeast"/>
      <w:ind w:left="5104" w:hanging="851"/>
      <w:jc w:val="both"/>
    </w:pPr>
    <w:rPr>
      <w:rFonts w:eastAsia="Calibri" w:cs="Segoe Script"/>
      <w:color w:val="000000"/>
      <w:sz w:val="22"/>
      <w:szCs w:val="22"/>
      <w:lang w:val="en-GB"/>
    </w:rPr>
  </w:style>
  <w:style w:type="character" w:customStyle="1" w:styleId="TemplateInfoChar">
    <w:name w:val="TemplateInfo Char"/>
    <w:link w:val="TemplateInfo"/>
    <w:uiPriority w:val="29"/>
    <w:semiHidden/>
    <w:locked/>
    <w:rsid w:val="00DE1339"/>
    <w:rPr>
      <w:rFonts w:ascii="Calibri" w:eastAsia="Calibri" w:hAnsi="Calibri" w:cs="Calibri"/>
      <w:color w:val="000000"/>
      <w:sz w:val="22"/>
      <w:szCs w:val="22"/>
      <w:lang w:val="en-GB" w:eastAsia="en-US" w:bidi="ar-SA"/>
    </w:rPr>
  </w:style>
  <w:style w:type="paragraph" w:customStyle="1" w:styleId="TemplateInfo">
    <w:name w:val="TemplateInfo"/>
    <w:link w:val="TemplateInfoChar"/>
    <w:uiPriority w:val="29"/>
    <w:semiHidden/>
    <w:rsid w:val="00DE1339"/>
    <w:pPr>
      <w:spacing w:line="264" w:lineRule="auto"/>
      <w:jc w:val="both"/>
    </w:pPr>
    <w:rPr>
      <w:rFonts w:ascii="Calibri" w:eastAsia="Calibri" w:hAnsi="Calibri" w:cs="Calibri"/>
      <w:color w:val="000000"/>
      <w:sz w:val="22"/>
      <w:szCs w:val="22"/>
      <w:lang w:val="en-GB"/>
    </w:rPr>
  </w:style>
  <w:style w:type="paragraph" w:customStyle="1" w:styleId="TemplateInfoBold">
    <w:name w:val="TemplateInfo Bold"/>
    <w:uiPriority w:val="29"/>
    <w:semiHidden/>
    <w:rsid w:val="00DE1339"/>
    <w:pPr>
      <w:spacing w:line="264" w:lineRule="auto"/>
    </w:pPr>
    <w:rPr>
      <w:rFonts w:eastAsia="SimSun"/>
      <w:b/>
      <w:noProof/>
      <w:color w:val="000000"/>
      <w:sz w:val="22"/>
      <w:szCs w:val="24"/>
      <w:lang w:val="en-GB" w:eastAsia="zh-CN"/>
    </w:rPr>
  </w:style>
  <w:style w:type="paragraph" w:customStyle="1" w:styleId="bek10">
    <w:name w:val="bek1."/>
    <w:uiPriority w:val="99"/>
    <w:rsid w:val="00DE1339"/>
    <w:pPr>
      <w:tabs>
        <w:tab w:val="left" w:pos="340"/>
        <w:tab w:val="left" w:pos="567"/>
      </w:tabs>
      <w:spacing w:line="240" w:lineRule="exact"/>
    </w:pPr>
    <w:rPr>
      <w:rFonts w:ascii="Arial" w:hAnsi="Arial"/>
      <w:lang w:eastAsia="hu-HU"/>
    </w:rPr>
  </w:style>
  <w:style w:type="paragraph" w:customStyle="1" w:styleId="oszlbek">
    <w:name w:val="oszlbek"/>
    <w:uiPriority w:val="99"/>
    <w:rsid w:val="00DE1339"/>
    <w:pPr>
      <w:tabs>
        <w:tab w:val="decimal" w:pos="340"/>
      </w:tabs>
    </w:pPr>
    <w:rPr>
      <w:rFonts w:ascii="Arial" w:hAnsi="Arial"/>
      <w:lang w:eastAsia="hu-HU"/>
    </w:rPr>
  </w:style>
  <w:style w:type="paragraph" w:customStyle="1" w:styleId="normszvN">
    <w:name w:val="norm.szöv. N"/>
    <w:uiPriority w:val="99"/>
    <w:rsid w:val="00DE1339"/>
    <w:pPr>
      <w:tabs>
        <w:tab w:val="left" w:pos="425"/>
        <w:tab w:val="left" w:pos="851"/>
      </w:tabs>
      <w:spacing w:line="240" w:lineRule="exact"/>
      <w:jc w:val="both"/>
    </w:pPr>
    <w:rPr>
      <w:rFonts w:ascii="Arial" w:hAnsi="Arial"/>
      <w:lang w:eastAsia="hu-HU"/>
    </w:rPr>
  </w:style>
  <w:style w:type="paragraph" w:customStyle="1" w:styleId="Italic1">
    <w:name w:val="Italic1"/>
    <w:uiPriority w:val="99"/>
    <w:rsid w:val="00DE1339"/>
    <w:pPr>
      <w:spacing w:before="360" w:after="180" w:line="240" w:lineRule="exact"/>
      <w:ind w:left="766" w:hanging="340"/>
    </w:pPr>
    <w:rPr>
      <w:rFonts w:ascii="Arial" w:hAnsi="Arial"/>
      <w:i/>
      <w:lang w:eastAsia="hu-HU"/>
    </w:rPr>
  </w:style>
  <w:style w:type="paragraph" w:customStyle="1" w:styleId="Cmsor">
    <w:name w:val="Címsor"/>
    <w:uiPriority w:val="99"/>
    <w:rsid w:val="00DE1339"/>
    <w:pPr>
      <w:spacing w:line="440" w:lineRule="exact"/>
      <w:ind w:left="-136" w:right="-1780" w:firstLine="420"/>
    </w:pPr>
    <w:rPr>
      <w:rFonts w:ascii="Tele-AntiquaEE" w:eastAsia="Times" w:hAnsi="Tele-AntiquaEE"/>
      <w:color w:val="585858"/>
      <w:sz w:val="44"/>
      <w:lang w:val="cs-CZ"/>
    </w:rPr>
  </w:style>
  <w:style w:type="paragraph" w:customStyle="1" w:styleId="Alcim">
    <w:name w:val="Alcim"/>
    <w:uiPriority w:val="99"/>
    <w:rsid w:val="00DE1339"/>
    <w:pPr>
      <w:spacing w:line="200" w:lineRule="exact"/>
    </w:pPr>
    <w:rPr>
      <w:rFonts w:ascii="Tele-GroteskEEFet" w:eastAsia="Times" w:hAnsi="Tele-GroteskEEFet"/>
      <w:lang w:val="cs-CZ"/>
    </w:rPr>
  </w:style>
  <w:style w:type="paragraph" w:customStyle="1" w:styleId="Listaszerbekezds12">
    <w:name w:val="Listaszerű bekezdés12"/>
    <w:uiPriority w:val="99"/>
    <w:rsid w:val="00DE1339"/>
    <w:pPr>
      <w:spacing w:after="200" w:line="276" w:lineRule="auto"/>
      <w:ind w:left="720"/>
      <w:contextualSpacing/>
    </w:pPr>
    <w:rPr>
      <w:rFonts w:ascii="Calibri" w:eastAsia="Calibri" w:hAnsi="Calibri"/>
      <w:sz w:val="22"/>
      <w:szCs w:val="22"/>
    </w:rPr>
  </w:style>
  <w:style w:type="paragraph" w:customStyle="1" w:styleId="Tabletitle">
    <w:name w:val="Table title"/>
    <w:basedOn w:val="Cmsor2"/>
    <w:next w:val="Norml"/>
    <w:uiPriority w:val="99"/>
    <w:rsid w:val="00DE1339"/>
    <w:pPr>
      <w:spacing w:before="280" w:after="140" w:line="260" w:lineRule="exact"/>
      <w:outlineLvl w:val="9"/>
    </w:pPr>
    <w:rPr>
      <w:rFonts w:ascii="Tele-GroteskEEFet" w:eastAsia="Times New Roman" w:hAnsi="Tele-GroteskEEFet" w:cs="Arial"/>
      <w:b w:val="0"/>
      <w:i w:val="0"/>
      <w:iCs w:val="0"/>
      <w:lang w:eastAsia="hu-HU"/>
    </w:rPr>
  </w:style>
  <w:style w:type="paragraph" w:customStyle="1" w:styleId="StlusCmsor1Tele-GroteskEEFet">
    <w:name w:val="Stílus Címsor 1 + Tele-GroteskEEFet"/>
    <w:basedOn w:val="Cmsor1"/>
    <w:uiPriority w:val="99"/>
    <w:rsid w:val="00DE1339"/>
    <w:pPr>
      <w:keepNext/>
      <w:keepLines/>
      <w:spacing w:before="440" w:beforeAutospacing="0" w:after="220" w:afterAutospacing="0" w:line="414" w:lineRule="exact"/>
    </w:pPr>
    <w:rPr>
      <w:rFonts w:ascii="Tele-GroteskEEFet" w:eastAsia="Times New Roman" w:hAnsi="Tele-GroteskEEFet"/>
      <w:b w:val="0"/>
      <w:bCs w:val="0"/>
      <w:kern w:val="32"/>
      <w:sz w:val="44"/>
      <w:lang w:eastAsia="hu-HU"/>
    </w:rPr>
  </w:style>
  <w:style w:type="paragraph" w:customStyle="1" w:styleId="Pa10">
    <w:name w:val="Pa10"/>
    <w:next w:val="Norml"/>
    <w:uiPriority w:val="99"/>
    <w:rsid w:val="00DE1339"/>
    <w:pPr>
      <w:widowControl w:val="0"/>
      <w:autoSpaceDE w:val="0"/>
      <w:autoSpaceDN w:val="0"/>
      <w:adjustRightInd w:val="0"/>
      <w:spacing w:before="100" w:line="161" w:lineRule="atLeast"/>
    </w:pPr>
    <w:rPr>
      <w:rFonts w:ascii="Tele-GroteskEEFet" w:hAnsi="Tele-GroteskEEFet"/>
      <w:sz w:val="24"/>
      <w:szCs w:val="24"/>
      <w:lang w:eastAsia="hu-HU"/>
    </w:rPr>
  </w:style>
  <w:style w:type="paragraph" w:customStyle="1" w:styleId="fejlc0">
    <w:name w:val="fejléc"/>
    <w:basedOn w:val="Alcim"/>
    <w:uiPriority w:val="99"/>
    <w:rsid w:val="00DE1339"/>
    <w:pPr>
      <w:jc w:val="right"/>
    </w:pPr>
  </w:style>
  <w:style w:type="paragraph" w:customStyle="1" w:styleId="HTMLBody">
    <w:name w:val="HTML Body"/>
    <w:uiPriority w:val="99"/>
    <w:rsid w:val="00DE1339"/>
    <w:pPr>
      <w:snapToGrid w:val="0"/>
    </w:pPr>
    <w:rPr>
      <w:rFonts w:ascii="Arial" w:hAnsi="Arial"/>
      <w:lang w:eastAsia="hu-HU"/>
    </w:rPr>
  </w:style>
  <w:style w:type="paragraph" w:customStyle="1" w:styleId="Listaszerbekezds11">
    <w:name w:val="Listaszerű bekezdés11"/>
    <w:uiPriority w:val="99"/>
    <w:rsid w:val="00DE1339"/>
    <w:pPr>
      <w:spacing w:after="200" w:line="276" w:lineRule="auto"/>
      <w:ind w:left="720"/>
      <w:contextualSpacing/>
    </w:pPr>
    <w:rPr>
      <w:rFonts w:ascii="Calibri" w:eastAsia="Calibri" w:hAnsi="Calibri"/>
      <w:sz w:val="22"/>
      <w:szCs w:val="22"/>
    </w:rPr>
  </w:style>
  <w:style w:type="paragraph" w:customStyle="1" w:styleId="BodyText22">
    <w:name w:val="Body Text 22"/>
    <w:uiPriority w:val="99"/>
    <w:rsid w:val="00DE1339"/>
    <w:pPr>
      <w:widowControl w:val="0"/>
    </w:pPr>
    <w:rPr>
      <w:sz w:val="24"/>
      <w:lang w:eastAsia="hu-HU"/>
    </w:rPr>
  </w:style>
  <w:style w:type="paragraph" w:customStyle="1" w:styleId="BodyText32">
    <w:name w:val="Body Text 32"/>
    <w:uiPriority w:val="99"/>
    <w:rsid w:val="00DE1339"/>
    <w:pPr>
      <w:widowControl w:val="0"/>
      <w:jc w:val="both"/>
    </w:pPr>
    <w:rPr>
      <w:rFonts w:ascii="Arial" w:hAnsi="Arial"/>
      <w:b/>
      <w:sz w:val="24"/>
      <w:lang w:eastAsia="hu-HU"/>
    </w:rPr>
  </w:style>
  <w:style w:type="paragraph" w:customStyle="1" w:styleId="Blockquote">
    <w:name w:val="Blockquote"/>
    <w:uiPriority w:val="99"/>
    <w:rsid w:val="00DE1339"/>
    <w:pPr>
      <w:spacing w:before="100" w:after="100"/>
      <w:ind w:left="360" w:right="360"/>
    </w:pPr>
    <w:rPr>
      <w:rFonts w:ascii="Arial" w:hAnsi="Arial"/>
      <w:color w:val="000000"/>
      <w:sz w:val="24"/>
      <w:lang w:val="nl-NL" w:eastAsia="hu-HU"/>
    </w:rPr>
  </w:style>
  <w:style w:type="paragraph" w:customStyle="1" w:styleId="szercim1">
    <w:name w:val="szercim1"/>
    <w:uiPriority w:val="99"/>
    <w:rsid w:val="00DE1339"/>
    <w:pPr>
      <w:spacing w:before="240" w:after="120" w:line="240" w:lineRule="exact"/>
      <w:jc w:val="center"/>
    </w:pPr>
    <w:rPr>
      <w:rFonts w:ascii="Univers" w:hAnsi="Univers"/>
      <w:b/>
      <w:color w:val="000000"/>
      <w:sz w:val="24"/>
      <w:lang w:val="nl-NL" w:eastAsia="hu-HU"/>
    </w:rPr>
  </w:style>
  <w:style w:type="paragraph" w:customStyle="1" w:styleId="bek40">
    <w:name w:val="bek4"/>
    <w:uiPriority w:val="99"/>
    <w:rsid w:val="00DE1339"/>
    <w:pPr>
      <w:tabs>
        <w:tab w:val="left" w:pos="567"/>
      </w:tabs>
      <w:spacing w:line="240" w:lineRule="exact"/>
      <w:ind w:left="680" w:hanging="567"/>
    </w:pPr>
    <w:rPr>
      <w:rFonts w:ascii="Arial" w:hAnsi="Arial"/>
      <w:color w:val="000000"/>
      <w:lang w:eastAsia="hu-HU"/>
    </w:rPr>
  </w:style>
  <w:style w:type="paragraph" w:customStyle="1" w:styleId="bek20">
    <w:name w:val="bek2"/>
    <w:uiPriority w:val="99"/>
    <w:rsid w:val="00DE1339"/>
    <w:pPr>
      <w:tabs>
        <w:tab w:val="left" w:pos="425"/>
        <w:tab w:val="left" w:pos="567"/>
      </w:tabs>
      <w:spacing w:line="240" w:lineRule="exact"/>
      <w:ind w:firstLine="425"/>
      <w:jc w:val="both"/>
    </w:pPr>
    <w:rPr>
      <w:rFonts w:ascii="Arial" w:hAnsi="Arial"/>
      <w:color w:val="000000"/>
      <w:lang w:eastAsia="hu-HU"/>
    </w:rPr>
  </w:style>
  <w:style w:type="paragraph" w:customStyle="1" w:styleId="bek30">
    <w:name w:val="bek3"/>
    <w:uiPriority w:val="99"/>
    <w:rsid w:val="00DE1339"/>
    <w:pPr>
      <w:tabs>
        <w:tab w:val="left" w:pos="425"/>
        <w:tab w:val="left" w:pos="567"/>
      </w:tabs>
      <w:spacing w:before="60" w:line="240" w:lineRule="exact"/>
      <w:ind w:left="850" w:hanging="425"/>
      <w:jc w:val="both"/>
    </w:pPr>
    <w:rPr>
      <w:rFonts w:ascii="Arial" w:hAnsi="Arial"/>
      <w:color w:val="000000"/>
      <w:lang w:eastAsia="hu-HU"/>
    </w:rPr>
  </w:style>
  <w:style w:type="paragraph" w:customStyle="1" w:styleId="DefinitionList">
    <w:name w:val="Definition List"/>
    <w:next w:val="DefinitionTerm"/>
    <w:uiPriority w:val="99"/>
    <w:rsid w:val="00DE1339"/>
    <w:pPr>
      <w:spacing w:before="20" w:after="20"/>
      <w:ind w:left="360" w:right="57"/>
    </w:pPr>
    <w:rPr>
      <w:rFonts w:ascii="Arial" w:hAnsi="Arial"/>
      <w:color w:val="000000"/>
      <w:sz w:val="24"/>
      <w:lang w:val="nl-NL" w:eastAsia="hu-HU"/>
    </w:rPr>
  </w:style>
  <w:style w:type="paragraph" w:customStyle="1" w:styleId="DefinitionTerm">
    <w:name w:val="Definition Term"/>
    <w:next w:val="DefinitionList"/>
    <w:uiPriority w:val="99"/>
    <w:rsid w:val="00DE1339"/>
    <w:pPr>
      <w:spacing w:before="20" w:after="20"/>
      <w:ind w:left="57" w:right="57"/>
    </w:pPr>
    <w:rPr>
      <w:rFonts w:ascii="Arial" w:hAnsi="Arial"/>
      <w:color w:val="000000"/>
      <w:sz w:val="24"/>
      <w:lang w:val="nl-NL" w:eastAsia="hu-HU"/>
    </w:rPr>
  </w:style>
  <w:style w:type="paragraph" w:customStyle="1" w:styleId="H1">
    <w:name w:val="H1"/>
    <w:next w:val="Norml"/>
    <w:uiPriority w:val="99"/>
    <w:rsid w:val="00DE1339"/>
    <w:pPr>
      <w:keepNext/>
      <w:spacing w:before="100" w:after="100"/>
      <w:ind w:left="57" w:right="57"/>
    </w:pPr>
    <w:rPr>
      <w:rFonts w:ascii="Arial" w:hAnsi="Arial"/>
      <w:b/>
      <w:color w:val="000000"/>
      <w:kern w:val="36"/>
      <w:sz w:val="48"/>
      <w:lang w:val="nl-NL" w:eastAsia="hu-HU"/>
    </w:rPr>
  </w:style>
  <w:style w:type="paragraph" w:customStyle="1" w:styleId="H2">
    <w:name w:val="H2"/>
    <w:next w:val="Norml"/>
    <w:uiPriority w:val="99"/>
    <w:rsid w:val="00DE1339"/>
    <w:pPr>
      <w:keepNext/>
      <w:spacing w:before="100" w:after="100"/>
      <w:ind w:left="57" w:right="57"/>
    </w:pPr>
    <w:rPr>
      <w:rFonts w:ascii="Arial" w:hAnsi="Arial"/>
      <w:b/>
      <w:color w:val="000000"/>
      <w:sz w:val="36"/>
      <w:lang w:val="nl-NL" w:eastAsia="hu-HU"/>
    </w:rPr>
  </w:style>
  <w:style w:type="paragraph" w:customStyle="1" w:styleId="H3">
    <w:name w:val="H3"/>
    <w:next w:val="Norml"/>
    <w:uiPriority w:val="99"/>
    <w:rsid w:val="00DE1339"/>
    <w:pPr>
      <w:keepNext/>
      <w:spacing w:before="100" w:after="100"/>
      <w:ind w:left="57" w:right="57"/>
    </w:pPr>
    <w:rPr>
      <w:rFonts w:ascii="Arial" w:hAnsi="Arial"/>
      <w:b/>
      <w:color w:val="000000"/>
      <w:sz w:val="28"/>
      <w:lang w:val="nl-NL" w:eastAsia="hu-HU"/>
    </w:rPr>
  </w:style>
  <w:style w:type="paragraph" w:customStyle="1" w:styleId="H4">
    <w:name w:val="H4"/>
    <w:next w:val="Norml"/>
    <w:uiPriority w:val="99"/>
    <w:rsid w:val="00DE1339"/>
    <w:pPr>
      <w:keepNext/>
      <w:spacing w:before="100" w:after="100"/>
      <w:ind w:left="57" w:right="57"/>
    </w:pPr>
    <w:rPr>
      <w:rFonts w:ascii="Arial" w:hAnsi="Arial"/>
      <w:b/>
      <w:color w:val="000000"/>
      <w:sz w:val="24"/>
      <w:lang w:val="nl-NL" w:eastAsia="hu-HU"/>
    </w:rPr>
  </w:style>
  <w:style w:type="paragraph" w:customStyle="1" w:styleId="H6">
    <w:name w:val="H6"/>
    <w:next w:val="Norml"/>
    <w:uiPriority w:val="99"/>
    <w:rsid w:val="00DE1339"/>
    <w:pPr>
      <w:keepNext/>
      <w:spacing w:before="100" w:after="100"/>
      <w:ind w:left="57" w:right="57"/>
    </w:pPr>
    <w:rPr>
      <w:rFonts w:ascii="Arial" w:hAnsi="Arial"/>
      <w:b/>
      <w:color w:val="000000"/>
      <w:sz w:val="16"/>
      <w:lang w:val="nl-NL" w:eastAsia="hu-HU"/>
    </w:rPr>
  </w:style>
  <w:style w:type="paragraph" w:customStyle="1" w:styleId="Address">
    <w:name w:val="Address"/>
    <w:next w:val="Norml"/>
    <w:uiPriority w:val="99"/>
    <w:rsid w:val="00DE1339"/>
    <w:pPr>
      <w:spacing w:before="20" w:after="20"/>
      <w:ind w:left="57" w:right="57"/>
    </w:pPr>
    <w:rPr>
      <w:rFonts w:ascii="Arial" w:hAnsi="Arial"/>
      <w:i/>
      <w:color w:val="000000"/>
      <w:sz w:val="24"/>
      <w:lang w:val="nl-NL" w:eastAsia="hu-HU"/>
    </w:rPr>
  </w:style>
  <w:style w:type="paragraph" w:customStyle="1" w:styleId="z-BottomofForm1">
    <w:name w:val="z-Bottom of Form1"/>
    <w:next w:val="Norml"/>
    <w:uiPriority w:val="99"/>
    <w:rsid w:val="00DE1339"/>
    <w:pPr>
      <w:pBdr>
        <w:top w:val="double" w:sz="6" w:space="0" w:color="000000"/>
      </w:pBdr>
      <w:jc w:val="center"/>
    </w:pPr>
    <w:rPr>
      <w:rFonts w:ascii="Arial" w:hAnsi="Arial"/>
      <w:vanish/>
      <w:sz w:val="16"/>
      <w:lang w:eastAsia="hu-HU"/>
    </w:rPr>
  </w:style>
  <w:style w:type="paragraph" w:customStyle="1" w:styleId="z-TopofForm1">
    <w:name w:val="z-Top of Form1"/>
    <w:next w:val="Norml"/>
    <w:uiPriority w:val="99"/>
    <w:rsid w:val="00DE1339"/>
    <w:pPr>
      <w:pBdr>
        <w:bottom w:val="double" w:sz="6" w:space="0" w:color="000000"/>
      </w:pBdr>
      <w:jc w:val="center"/>
    </w:pPr>
    <w:rPr>
      <w:rFonts w:ascii="Arial" w:hAnsi="Arial"/>
      <w:vanish/>
      <w:sz w:val="16"/>
      <w:lang w:eastAsia="hu-HU"/>
    </w:rPr>
  </w:style>
  <w:style w:type="paragraph" w:customStyle="1" w:styleId="kk">
    <w:name w:val="kék"/>
    <w:uiPriority w:val="99"/>
    <w:rsid w:val="00DE1339"/>
    <w:pPr>
      <w:spacing w:before="20" w:after="20"/>
      <w:ind w:left="57" w:right="57"/>
      <w:jc w:val="both"/>
    </w:pPr>
    <w:rPr>
      <w:rFonts w:ascii="Arial" w:hAnsi="Arial"/>
      <w:color w:val="0000FF"/>
      <w:sz w:val="24"/>
      <w:lang w:val="nl-NL" w:eastAsia="hu-HU"/>
    </w:rPr>
  </w:style>
  <w:style w:type="paragraph" w:customStyle="1" w:styleId="TA1">
    <w:name w:val="TA1"/>
    <w:uiPriority w:val="99"/>
    <w:rsid w:val="00DE1339"/>
    <w:pPr>
      <w:spacing w:before="20" w:after="20"/>
      <w:ind w:left="57" w:right="57"/>
    </w:pPr>
    <w:rPr>
      <w:rFonts w:ascii="Arial" w:hAnsi="Arial"/>
      <w:i/>
      <w:color w:val="000000"/>
      <w:sz w:val="18"/>
      <w:lang w:val="nl-NL" w:eastAsia="hu-HU"/>
    </w:rPr>
  </w:style>
  <w:style w:type="paragraph" w:customStyle="1" w:styleId="al">
    <w:name w:val="al"/>
    <w:uiPriority w:val="99"/>
    <w:rsid w:val="00DE1339"/>
    <w:pPr>
      <w:widowControl w:val="0"/>
      <w:tabs>
        <w:tab w:val="center" w:pos="6804"/>
      </w:tabs>
      <w:spacing w:before="20" w:after="60"/>
      <w:ind w:left="57" w:right="57"/>
    </w:pPr>
    <w:rPr>
      <w:rFonts w:ascii="Arial" w:hAnsi="Arial"/>
      <w:i/>
      <w:color w:val="000000"/>
      <w:sz w:val="22"/>
      <w:lang w:val="nl-NL" w:eastAsia="hu-HU"/>
    </w:rPr>
  </w:style>
  <w:style w:type="paragraph" w:customStyle="1" w:styleId="1bek">
    <w:name w:val="1bek"/>
    <w:uiPriority w:val="99"/>
    <w:rsid w:val="00DE1339"/>
    <w:pPr>
      <w:tabs>
        <w:tab w:val="left" w:pos="426"/>
      </w:tabs>
      <w:spacing w:before="20" w:after="20"/>
      <w:ind w:left="57" w:right="57" w:firstLine="426"/>
      <w:jc w:val="both"/>
    </w:pPr>
    <w:rPr>
      <w:rFonts w:ascii="Arial" w:hAnsi="Arial"/>
      <w:color w:val="000000"/>
      <w:lang w:val="nl-NL" w:eastAsia="hu-HU"/>
    </w:rPr>
  </w:style>
  <w:style w:type="paragraph" w:customStyle="1" w:styleId="cim5">
    <w:name w:val="cim5"/>
    <w:basedOn w:val="bek10"/>
    <w:uiPriority w:val="99"/>
    <w:rsid w:val="00DE1339"/>
    <w:pPr>
      <w:tabs>
        <w:tab w:val="clear" w:pos="340"/>
        <w:tab w:val="clear" w:pos="567"/>
        <w:tab w:val="left" w:pos="284"/>
      </w:tabs>
      <w:spacing w:before="240" w:after="240"/>
      <w:jc w:val="both"/>
    </w:pPr>
    <w:rPr>
      <w:b/>
      <w:color w:val="000000"/>
      <w:lang w:val="nl-NL"/>
    </w:rPr>
  </w:style>
  <w:style w:type="paragraph" w:customStyle="1" w:styleId="cim1">
    <w:name w:val="cim1"/>
    <w:basedOn w:val="cim5"/>
    <w:uiPriority w:val="99"/>
    <w:rsid w:val="00DE1339"/>
    <w:pPr>
      <w:spacing w:after="480" w:line="280" w:lineRule="exact"/>
      <w:jc w:val="center"/>
    </w:pPr>
    <w:rPr>
      <w:b w:val="0"/>
      <w:caps/>
      <w:sz w:val="24"/>
    </w:rPr>
  </w:style>
  <w:style w:type="paragraph" w:customStyle="1" w:styleId="cim2">
    <w:name w:val="cim2"/>
    <w:basedOn w:val="cim1"/>
    <w:uiPriority w:val="99"/>
    <w:rsid w:val="00DE1339"/>
    <w:rPr>
      <w:sz w:val="20"/>
    </w:rPr>
  </w:style>
  <w:style w:type="paragraph" w:customStyle="1" w:styleId="cim3">
    <w:name w:val="cim3"/>
    <w:uiPriority w:val="99"/>
    <w:rsid w:val="00DE1339"/>
    <w:pPr>
      <w:tabs>
        <w:tab w:val="left" w:pos="340"/>
        <w:tab w:val="left" w:pos="567"/>
      </w:tabs>
      <w:spacing w:before="720" w:after="480" w:line="320" w:lineRule="exact"/>
      <w:ind w:left="425" w:right="57" w:hanging="425"/>
      <w:jc w:val="center"/>
    </w:pPr>
    <w:rPr>
      <w:rFonts w:ascii="Arial" w:hAnsi="Arial"/>
      <w:caps/>
      <w:color w:val="000000"/>
      <w:sz w:val="28"/>
      <w:lang w:val="nl-NL" w:eastAsia="hu-HU"/>
    </w:rPr>
  </w:style>
  <w:style w:type="paragraph" w:customStyle="1" w:styleId="Egybek">
    <w:name w:val="Egy bek."/>
    <w:uiPriority w:val="99"/>
    <w:rsid w:val="00DE1339"/>
    <w:pPr>
      <w:tabs>
        <w:tab w:val="left" w:pos="425"/>
      </w:tabs>
      <w:spacing w:before="20" w:after="20" w:line="240" w:lineRule="exact"/>
      <w:ind w:left="425" w:right="57"/>
      <w:jc w:val="both"/>
    </w:pPr>
    <w:rPr>
      <w:rFonts w:ascii="Arial" w:hAnsi="Arial"/>
      <w:color w:val="000000"/>
      <w:lang w:val="nl-NL" w:eastAsia="hu-HU"/>
    </w:rPr>
  </w:style>
  <w:style w:type="paragraph" w:customStyle="1" w:styleId="Fgg-2cm">
    <w:name w:val="Függ.-2.cím"/>
    <w:uiPriority w:val="99"/>
    <w:rsid w:val="00DE1339"/>
    <w:pPr>
      <w:spacing w:before="480" w:after="240" w:line="240" w:lineRule="exact"/>
      <w:ind w:left="425" w:right="57"/>
    </w:pPr>
    <w:rPr>
      <w:rFonts w:ascii="Arial" w:hAnsi="Arial"/>
      <w:b/>
      <w:color w:val="000000"/>
      <w:sz w:val="24"/>
      <w:lang w:val="nl-NL" w:eastAsia="hu-HU"/>
    </w:rPr>
  </w:style>
  <w:style w:type="paragraph" w:customStyle="1" w:styleId="Fgg-3cm">
    <w:name w:val="Függ.-3.cím"/>
    <w:uiPriority w:val="99"/>
    <w:rsid w:val="00DE1339"/>
    <w:pPr>
      <w:spacing w:before="480" w:after="240" w:line="240" w:lineRule="exact"/>
      <w:ind w:left="851" w:right="57" w:hanging="426"/>
    </w:pPr>
    <w:rPr>
      <w:rFonts w:ascii="Arial" w:hAnsi="Arial"/>
      <w:b/>
      <w:color w:val="000000"/>
      <w:lang w:val="nl-NL" w:eastAsia="hu-HU"/>
    </w:rPr>
  </w:style>
  <w:style w:type="paragraph" w:customStyle="1" w:styleId="Fgg-kurzalcm">
    <w:name w:val="Függ.-kurz.alcím"/>
    <w:uiPriority w:val="99"/>
    <w:rsid w:val="00DE1339"/>
    <w:pPr>
      <w:spacing w:before="240" w:after="20" w:line="240" w:lineRule="exact"/>
      <w:ind w:left="425" w:right="57"/>
    </w:pPr>
    <w:rPr>
      <w:rFonts w:ascii="Arial" w:hAnsi="Arial"/>
      <w:i/>
      <w:color w:val="000000"/>
      <w:lang w:val="nl-NL" w:eastAsia="hu-HU"/>
    </w:rPr>
  </w:style>
  <w:style w:type="paragraph" w:customStyle="1" w:styleId="Stlus1">
    <w:name w:val="Stílus1"/>
    <w:uiPriority w:val="99"/>
    <w:rsid w:val="00DE1339"/>
    <w:pPr>
      <w:spacing w:before="20" w:after="20" w:line="240" w:lineRule="exact"/>
      <w:ind w:left="57" w:right="567"/>
      <w:jc w:val="both"/>
    </w:pPr>
    <w:rPr>
      <w:rFonts w:ascii="Arial" w:hAnsi="Arial"/>
      <w:color w:val="000000"/>
      <w:lang w:val="nl-NL" w:eastAsia="hu-HU"/>
    </w:rPr>
  </w:style>
  <w:style w:type="paragraph" w:customStyle="1" w:styleId="1bekA">
    <w:name w:val="1bek A"/>
    <w:uiPriority w:val="99"/>
    <w:rsid w:val="00DE1339"/>
    <w:pPr>
      <w:tabs>
        <w:tab w:val="left" w:pos="426"/>
        <w:tab w:val="left" w:pos="737"/>
      </w:tabs>
      <w:spacing w:before="20" w:after="20"/>
      <w:ind w:left="57" w:right="57" w:firstLine="426"/>
      <w:jc w:val="both"/>
    </w:pPr>
    <w:rPr>
      <w:rFonts w:ascii="Arial" w:hAnsi="Arial"/>
      <w:color w:val="000000"/>
      <w:lang w:val="nl-NL" w:eastAsia="hu-HU"/>
    </w:rPr>
  </w:style>
  <w:style w:type="paragraph" w:customStyle="1" w:styleId="Italic0">
    <w:name w:val="Italic"/>
    <w:uiPriority w:val="99"/>
    <w:rsid w:val="00DE1339"/>
    <w:pPr>
      <w:keepNext/>
      <w:spacing w:before="120" w:after="120" w:line="240" w:lineRule="exact"/>
      <w:ind w:left="766" w:right="57" w:hanging="340"/>
    </w:pPr>
    <w:rPr>
      <w:rFonts w:ascii="HTimes" w:hAnsi="HTimes"/>
      <w:i/>
      <w:color w:val="000000"/>
      <w:u w:val="single"/>
      <w:lang w:val="nl-NL" w:eastAsia="hu-HU"/>
    </w:rPr>
  </w:style>
  <w:style w:type="paragraph" w:customStyle="1" w:styleId="2bekD">
    <w:name w:val="2bek D"/>
    <w:basedOn w:val="1bekA"/>
    <w:uiPriority w:val="99"/>
    <w:rsid w:val="00DE1339"/>
    <w:pPr>
      <w:ind w:left="737" w:hanging="313"/>
    </w:pPr>
  </w:style>
  <w:style w:type="paragraph" w:customStyle="1" w:styleId="Fgg-1cm">
    <w:name w:val="Függ-1.cím"/>
    <w:uiPriority w:val="99"/>
    <w:rsid w:val="00DE1339"/>
    <w:pPr>
      <w:pageBreakBefore/>
      <w:spacing w:before="20" w:after="480" w:line="280" w:lineRule="atLeast"/>
      <w:ind w:left="57" w:right="57"/>
      <w:jc w:val="center"/>
    </w:pPr>
    <w:rPr>
      <w:rFonts w:ascii="Arial" w:hAnsi="Arial"/>
      <w:caps/>
      <w:color w:val="000000"/>
      <w:sz w:val="28"/>
      <w:lang w:val="nl-NL" w:eastAsia="hu-HU"/>
    </w:rPr>
  </w:style>
  <w:style w:type="paragraph" w:customStyle="1" w:styleId="Fgg-4cm">
    <w:name w:val="Függ.-4.cím"/>
    <w:next w:val="Norml"/>
    <w:uiPriority w:val="99"/>
    <w:rsid w:val="00DE1339"/>
    <w:pPr>
      <w:spacing w:before="480" w:after="240" w:line="240" w:lineRule="exact"/>
      <w:ind w:left="766" w:right="57" w:hanging="340"/>
    </w:pPr>
    <w:rPr>
      <w:rFonts w:ascii="Arial" w:hAnsi="Arial"/>
      <w:b/>
      <w:i/>
      <w:color w:val="000000"/>
      <w:lang w:val="nl-NL" w:eastAsia="hu-HU"/>
    </w:rPr>
  </w:style>
  <w:style w:type="paragraph" w:customStyle="1" w:styleId="KurzalcimK">
    <w:name w:val="Kurz.alcim K"/>
    <w:uiPriority w:val="99"/>
    <w:rsid w:val="00DE1339"/>
    <w:pPr>
      <w:tabs>
        <w:tab w:val="left" w:pos="426"/>
        <w:tab w:val="left" w:pos="567"/>
      </w:tabs>
      <w:spacing w:before="240"/>
      <w:ind w:left="426"/>
    </w:pPr>
    <w:rPr>
      <w:rFonts w:ascii="Univers" w:hAnsi="Univers"/>
      <w:i/>
      <w:lang w:val="nl-NL" w:eastAsia="hu-HU"/>
    </w:rPr>
  </w:style>
  <w:style w:type="paragraph" w:customStyle="1" w:styleId="szercim3">
    <w:name w:val="szercim3"/>
    <w:basedOn w:val="Fgg-3cm"/>
    <w:next w:val="Fgg-3cm"/>
    <w:uiPriority w:val="99"/>
    <w:rsid w:val="00DE1339"/>
    <w:pPr>
      <w:tabs>
        <w:tab w:val="left" w:pos="567"/>
      </w:tabs>
      <w:spacing w:before="120" w:after="120"/>
      <w:ind w:left="993" w:hanging="567"/>
    </w:pPr>
    <w:rPr>
      <w:rFonts w:ascii="Univers" w:hAnsi="Univers"/>
    </w:rPr>
  </w:style>
  <w:style w:type="paragraph" w:customStyle="1" w:styleId="Kurzalcim">
    <w:name w:val="Kurz.alcim"/>
    <w:uiPriority w:val="99"/>
    <w:rsid w:val="00DE1339"/>
    <w:pPr>
      <w:tabs>
        <w:tab w:val="left" w:pos="426"/>
        <w:tab w:val="left" w:pos="567"/>
      </w:tabs>
      <w:spacing w:before="240"/>
      <w:ind w:left="426"/>
    </w:pPr>
    <w:rPr>
      <w:rFonts w:ascii="Univers" w:hAnsi="Univers"/>
      <w:i/>
      <w:lang w:val="nl-NL" w:eastAsia="hu-HU"/>
    </w:rPr>
  </w:style>
  <w:style w:type="paragraph" w:customStyle="1" w:styleId="KtbekB">
    <w:name w:val="Két bek. B"/>
    <w:uiPriority w:val="99"/>
    <w:rsid w:val="00DE1339"/>
    <w:pPr>
      <w:tabs>
        <w:tab w:val="left" w:pos="425"/>
        <w:tab w:val="left" w:pos="851"/>
      </w:tabs>
      <w:spacing w:line="240" w:lineRule="exact"/>
      <w:ind w:left="851"/>
      <w:jc w:val="both"/>
    </w:pPr>
    <w:rPr>
      <w:rFonts w:ascii="Univers" w:hAnsi="Univers"/>
      <w:lang w:eastAsia="hu-HU"/>
    </w:rPr>
  </w:style>
  <w:style w:type="paragraph" w:customStyle="1" w:styleId="KtoszlO">
    <w:name w:val="Két oszl. O"/>
    <w:uiPriority w:val="99"/>
    <w:rsid w:val="00DE1339"/>
    <w:pPr>
      <w:tabs>
        <w:tab w:val="left" w:pos="3686"/>
      </w:tabs>
      <w:spacing w:line="240" w:lineRule="exact"/>
      <w:ind w:left="851"/>
      <w:jc w:val="both"/>
    </w:pPr>
    <w:rPr>
      <w:rFonts w:ascii="Univers" w:hAnsi="Univers"/>
      <w:lang w:eastAsia="hu-HU"/>
    </w:rPr>
  </w:style>
  <w:style w:type="paragraph" w:customStyle="1" w:styleId="Fugg-5cim">
    <w:name w:val="Fugg.-5.cim"/>
    <w:uiPriority w:val="99"/>
    <w:rsid w:val="00DE1339"/>
    <w:pPr>
      <w:spacing w:before="240" w:line="240" w:lineRule="exact"/>
      <w:ind w:left="425"/>
    </w:pPr>
    <w:rPr>
      <w:rFonts w:ascii="Univers" w:hAnsi="Univers"/>
      <w:i/>
      <w:lang w:eastAsia="hu-HU"/>
    </w:rPr>
  </w:style>
  <w:style w:type="paragraph" w:customStyle="1" w:styleId="Normal2">
    <w:name w:val="Normal2"/>
    <w:uiPriority w:val="99"/>
    <w:rsid w:val="00DE1339"/>
    <w:pPr>
      <w:ind w:left="227"/>
    </w:pPr>
    <w:rPr>
      <w:rFonts w:ascii="Univers" w:hAnsi="Univers"/>
      <w:lang w:val="da-DK" w:eastAsia="hu-HU"/>
    </w:rPr>
  </w:style>
  <w:style w:type="paragraph" w:customStyle="1" w:styleId="CM4">
    <w:name w:val="CÍM 4"/>
    <w:basedOn w:val="Cmsor4"/>
    <w:uiPriority w:val="99"/>
    <w:rsid w:val="00DE1339"/>
    <w:pPr>
      <w:keepNext w:val="0"/>
      <w:spacing w:after="120" w:line="240" w:lineRule="exact"/>
      <w:ind w:left="426" w:hanging="737"/>
      <w:outlineLvl w:val="9"/>
    </w:pPr>
    <w:rPr>
      <w:rFonts w:ascii="Arial" w:eastAsia="Times New Roman" w:hAnsi="Arial"/>
      <w:b w:val="0"/>
      <w:bCs w:val="0"/>
      <w:i/>
      <w:color w:val="000000"/>
      <w:sz w:val="20"/>
      <w:szCs w:val="20"/>
      <w:lang w:val="da-DK" w:eastAsia="hu-HU"/>
    </w:rPr>
  </w:style>
  <w:style w:type="paragraph" w:customStyle="1" w:styleId="Italic2">
    <w:name w:val="Italic2"/>
    <w:basedOn w:val="Italic1"/>
    <w:uiPriority w:val="99"/>
    <w:rsid w:val="00DE1339"/>
    <w:pPr>
      <w:spacing w:before="120" w:after="120"/>
      <w:ind w:right="57"/>
    </w:pPr>
    <w:rPr>
      <w:color w:val="000000"/>
      <w:lang w:val="da-DK"/>
    </w:rPr>
  </w:style>
  <w:style w:type="paragraph" w:customStyle="1" w:styleId="bek1a">
    <w:name w:val="bek1a."/>
    <w:basedOn w:val="bek5"/>
    <w:uiPriority w:val="99"/>
    <w:rsid w:val="00DE1339"/>
    <w:pPr>
      <w:spacing w:before="20" w:after="20"/>
      <w:ind w:left="993" w:right="57" w:firstLine="0"/>
      <w:jc w:val="both"/>
    </w:pPr>
    <w:rPr>
      <w:color w:val="000000"/>
      <w:sz w:val="20"/>
      <w:lang w:val="nl-NL"/>
    </w:rPr>
  </w:style>
  <w:style w:type="paragraph" w:customStyle="1" w:styleId="bek1b">
    <w:name w:val="bek1b."/>
    <w:basedOn w:val="bek1a"/>
    <w:uiPriority w:val="99"/>
    <w:rsid w:val="00DE1339"/>
    <w:pPr>
      <w:ind w:left="680" w:hanging="340"/>
    </w:pPr>
  </w:style>
  <w:style w:type="paragraph" w:customStyle="1" w:styleId="bek2a">
    <w:name w:val="bek2a."/>
    <w:basedOn w:val="bek1b"/>
    <w:uiPriority w:val="99"/>
    <w:rsid w:val="00DE1339"/>
    <w:pPr>
      <w:tabs>
        <w:tab w:val="left" w:pos="426"/>
      </w:tabs>
      <w:ind w:left="851" w:hanging="426"/>
    </w:pPr>
  </w:style>
  <w:style w:type="paragraph" w:customStyle="1" w:styleId="3bek">
    <w:name w:val="3bek."/>
    <w:uiPriority w:val="99"/>
    <w:rsid w:val="00DE1339"/>
    <w:pPr>
      <w:spacing w:before="20" w:after="20"/>
      <w:ind w:left="794" w:right="57" w:hanging="313"/>
      <w:jc w:val="both"/>
    </w:pPr>
    <w:rPr>
      <w:rFonts w:ascii="Arial" w:hAnsi="Arial"/>
      <w:color w:val="000000"/>
      <w:lang w:val="nl-NL" w:eastAsia="hu-HU"/>
    </w:rPr>
  </w:style>
  <w:style w:type="paragraph" w:customStyle="1" w:styleId="4bek">
    <w:name w:val="4bek."/>
    <w:basedOn w:val="3bek"/>
    <w:uiPriority w:val="99"/>
    <w:rsid w:val="00DE1339"/>
  </w:style>
  <w:style w:type="paragraph" w:customStyle="1" w:styleId="cimfo0">
    <w:name w:val="cimfo"/>
    <w:basedOn w:val="Cmsor1"/>
    <w:uiPriority w:val="99"/>
    <w:rsid w:val="00DE1339"/>
    <w:pPr>
      <w:spacing w:before="0" w:beforeAutospacing="0" w:after="0" w:afterAutospacing="0" w:line="240" w:lineRule="exact"/>
      <w:ind w:right="57"/>
      <w:jc w:val="center"/>
      <w:outlineLvl w:val="9"/>
    </w:pPr>
    <w:rPr>
      <w:rFonts w:ascii="Arial" w:eastAsia="Times New Roman" w:hAnsi="Arial"/>
      <w:bCs w:val="0"/>
      <w:caps/>
      <w:kern w:val="0"/>
      <w:sz w:val="20"/>
      <w:szCs w:val="20"/>
      <w:lang w:val="nl-NL" w:eastAsia="hu-HU"/>
    </w:rPr>
  </w:style>
  <w:style w:type="paragraph" w:customStyle="1" w:styleId="cmsor0">
    <w:name w:val="címsor"/>
    <w:basedOn w:val="bek0"/>
    <w:uiPriority w:val="99"/>
    <w:rsid w:val="00DE1339"/>
    <w:pPr>
      <w:tabs>
        <w:tab w:val="clear" w:pos="340"/>
        <w:tab w:val="left" w:pos="425"/>
      </w:tabs>
      <w:spacing w:before="20" w:after="20" w:line="240" w:lineRule="auto"/>
      <w:ind w:right="57"/>
      <w:jc w:val="center"/>
    </w:pPr>
    <w:rPr>
      <w:color w:val="000000"/>
      <w:sz w:val="20"/>
      <w:lang w:val="da-DK"/>
    </w:rPr>
  </w:style>
  <w:style w:type="paragraph" w:customStyle="1" w:styleId="KurzalcmK">
    <w:name w:val="Kurz. alcím K"/>
    <w:uiPriority w:val="99"/>
    <w:rsid w:val="00DE1339"/>
    <w:pPr>
      <w:spacing w:before="240" w:after="20" w:line="240" w:lineRule="exact"/>
      <w:ind w:left="425" w:right="57"/>
    </w:pPr>
    <w:rPr>
      <w:rFonts w:ascii="Arial" w:hAnsi="Arial"/>
      <w:i/>
      <w:color w:val="000000"/>
      <w:lang w:val="nl-NL" w:eastAsia="hu-HU"/>
    </w:rPr>
  </w:style>
  <w:style w:type="paragraph" w:customStyle="1" w:styleId="toa">
    <w:name w:val="toa"/>
    <w:uiPriority w:val="99"/>
    <w:rsid w:val="00DE1339"/>
    <w:pPr>
      <w:tabs>
        <w:tab w:val="left" w:pos="9000"/>
        <w:tab w:val="right" w:pos="9360"/>
      </w:tabs>
      <w:spacing w:before="20" w:after="20"/>
      <w:ind w:left="57" w:right="57"/>
    </w:pPr>
    <w:rPr>
      <w:rFonts w:ascii="Avalon" w:hAnsi="Avalon"/>
      <w:color w:val="000000"/>
      <w:sz w:val="24"/>
      <w:lang w:val="en-US" w:eastAsia="hu-HU"/>
    </w:rPr>
  </w:style>
  <w:style w:type="paragraph" w:customStyle="1" w:styleId="Document">
    <w:name w:val="Document"/>
    <w:uiPriority w:val="99"/>
    <w:rsid w:val="00DE1339"/>
    <w:pPr>
      <w:spacing w:before="20" w:after="20"/>
      <w:ind w:left="57" w:right="57"/>
      <w:jc w:val="center"/>
    </w:pPr>
    <w:rPr>
      <w:rFonts w:ascii="Bahamas" w:hAnsi="Bahamas"/>
      <w:color w:val="000000"/>
      <w:sz w:val="24"/>
      <w:lang w:val="en-GB" w:eastAsia="hu-HU"/>
    </w:rPr>
  </w:style>
  <w:style w:type="paragraph" w:customStyle="1" w:styleId="Bibliogrphy">
    <w:name w:val="Bibliogrphy"/>
    <w:uiPriority w:val="99"/>
    <w:rsid w:val="00DE1339"/>
    <w:pPr>
      <w:spacing w:before="20" w:after="20"/>
      <w:ind w:left="720" w:right="57" w:firstLine="720"/>
    </w:pPr>
    <w:rPr>
      <w:rFonts w:ascii="Bahamas" w:hAnsi="Bahamas"/>
      <w:color w:val="000000"/>
      <w:sz w:val="24"/>
      <w:lang w:val="en-GB" w:eastAsia="hu-HU"/>
    </w:rPr>
  </w:style>
  <w:style w:type="paragraph" w:customStyle="1" w:styleId="RightPar">
    <w:name w:val="Right Par"/>
    <w:uiPriority w:val="99"/>
    <w:rsid w:val="00DE1339"/>
    <w:pPr>
      <w:spacing w:before="20" w:after="20"/>
      <w:ind w:left="57" w:right="57" w:firstLine="720"/>
    </w:pPr>
    <w:rPr>
      <w:rFonts w:ascii="Bahamas" w:hAnsi="Bahamas"/>
      <w:color w:val="000000"/>
      <w:sz w:val="24"/>
      <w:lang w:val="en-GB" w:eastAsia="hu-HU"/>
    </w:rPr>
  </w:style>
  <w:style w:type="paragraph" w:customStyle="1" w:styleId="DocInit">
    <w:name w:val="Doc Init"/>
    <w:uiPriority w:val="99"/>
    <w:rsid w:val="00DE1339"/>
    <w:pPr>
      <w:spacing w:before="20" w:after="20"/>
      <w:ind w:left="57" w:right="57"/>
    </w:pPr>
    <w:rPr>
      <w:rFonts w:ascii="Bahamas" w:hAnsi="Bahamas"/>
      <w:color w:val="000000"/>
      <w:sz w:val="24"/>
      <w:lang w:val="en-GB" w:eastAsia="hu-HU"/>
    </w:rPr>
  </w:style>
  <w:style w:type="paragraph" w:customStyle="1" w:styleId="TechInit">
    <w:name w:val="Tech Init"/>
    <w:uiPriority w:val="99"/>
    <w:rsid w:val="00DE1339"/>
    <w:pPr>
      <w:spacing w:before="20" w:after="20"/>
      <w:ind w:left="57" w:right="57"/>
    </w:pPr>
    <w:rPr>
      <w:rFonts w:ascii="Bahamas" w:hAnsi="Bahamas"/>
      <w:color w:val="000000"/>
      <w:sz w:val="24"/>
      <w:lang w:val="en-GB" w:eastAsia="hu-HU"/>
    </w:rPr>
  </w:style>
  <w:style w:type="paragraph" w:customStyle="1" w:styleId="Technical">
    <w:name w:val="Technical"/>
    <w:uiPriority w:val="99"/>
    <w:rsid w:val="00DE1339"/>
    <w:pPr>
      <w:spacing w:before="20" w:after="20"/>
      <w:ind w:left="57" w:right="57"/>
    </w:pPr>
    <w:rPr>
      <w:rFonts w:ascii="Bahamas" w:hAnsi="Bahamas"/>
      <w:color w:val="000000"/>
      <w:sz w:val="24"/>
      <w:lang w:val="en-GB" w:eastAsia="hu-HU"/>
    </w:rPr>
  </w:style>
  <w:style w:type="paragraph" w:customStyle="1" w:styleId="Pleading">
    <w:name w:val="Pleading"/>
    <w:uiPriority w:val="99"/>
    <w:rsid w:val="00DE1339"/>
    <w:pPr>
      <w:tabs>
        <w:tab w:val="right" w:pos="17016"/>
      </w:tabs>
      <w:spacing w:before="20" w:after="20"/>
      <w:ind w:left="57" w:right="57"/>
    </w:pPr>
    <w:rPr>
      <w:rFonts w:ascii="Bahamas" w:hAnsi="Bahamas"/>
      <w:color w:val="000000"/>
      <w:sz w:val="24"/>
      <w:lang w:val="en-GB" w:eastAsia="hu-HU"/>
    </w:rPr>
  </w:style>
  <w:style w:type="paragraph" w:customStyle="1" w:styleId="Fugg-1cim">
    <w:name w:val="Fugg-1.cim"/>
    <w:uiPriority w:val="99"/>
    <w:rsid w:val="00DE1339"/>
    <w:pPr>
      <w:tabs>
        <w:tab w:val="left" w:pos="426"/>
      </w:tabs>
      <w:spacing w:before="20" w:after="480"/>
      <w:ind w:left="57" w:right="57"/>
      <w:jc w:val="center"/>
    </w:pPr>
    <w:rPr>
      <w:rFonts w:ascii="Arial" w:hAnsi="Arial"/>
      <w:caps/>
      <w:color w:val="000000"/>
      <w:sz w:val="28"/>
      <w:lang w:val="nl-NL" w:eastAsia="hu-HU"/>
    </w:rPr>
  </w:style>
  <w:style w:type="paragraph" w:customStyle="1" w:styleId="Fugg-2cim">
    <w:name w:val="Fugg-2.cim"/>
    <w:next w:val="Norml"/>
    <w:uiPriority w:val="99"/>
    <w:rsid w:val="00DE1339"/>
    <w:pPr>
      <w:tabs>
        <w:tab w:val="left" w:pos="426"/>
        <w:tab w:val="left" w:pos="567"/>
      </w:tabs>
      <w:spacing w:before="480" w:after="240"/>
      <w:ind w:left="426" w:right="57"/>
    </w:pPr>
    <w:rPr>
      <w:rFonts w:ascii="Arial" w:hAnsi="Arial"/>
      <w:b/>
      <w:color w:val="000000"/>
      <w:sz w:val="24"/>
      <w:lang w:val="nl-NL" w:eastAsia="hu-HU"/>
    </w:rPr>
  </w:style>
  <w:style w:type="paragraph" w:customStyle="1" w:styleId="Fugg-3cim">
    <w:name w:val="Fugg-3.cim"/>
    <w:next w:val="Norml"/>
    <w:uiPriority w:val="99"/>
    <w:rsid w:val="00DE1339"/>
    <w:pPr>
      <w:tabs>
        <w:tab w:val="left" w:pos="426"/>
        <w:tab w:val="left" w:pos="567"/>
      </w:tabs>
      <w:spacing w:before="480" w:after="240"/>
      <w:ind w:left="426" w:right="57"/>
    </w:pPr>
    <w:rPr>
      <w:rFonts w:ascii="Arial" w:hAnsi="Arial"/>
      <w:b/>
      <w:color w:val="000000"/>
      <w:lang w:val="nl-NL" w:eastAsia="hu-HU"/>
    </w:rPr>
  </w:style>
  <w:style w:type="paragraph" w:customStyle="1" w:styleId="Fugg-4cim">
    <w:name w:val="Fugg-4.cim"/>
    <w:uiPriority w:val="99"/>
    <w:rsid w:val="00DE1339"/>
    <w:pPr>
      <w:tabs>
        <w:tab w:val="left" w:pos="426"/>
        <w:tab w:val="left" w:pos="567"/>
      </w:tabs>
      <w:spacing w:before="480" w:after="240"/>
      <w:ind w:left="426" w:right="57"/>
    </w:pPr>
    <w:rPr>
      <w:rFonts w:ascii="Arial" w:hAnsi="Arial"/>
      <w:b/>
      <w:i/>
      <w:color w:val="000000"/>
      <w:lang w:val="nl-NL" w:eastAsia="hu-HU"/>
    </w:rPr>
  </w:style>
  <w:style w:type="paragraph" w:customStyle="1" w:styleId="cim10">
    <w:name w:val="cim10"/>
    <w:uiPriority w:val="99"/>
    <w:rsid w:val="00DE1339"/>
    <w:pPr>
      <w:spacing w:before="720" w:after="480" w:line="320" w:lineRule="exact"/>
      <w:ind w:left="57" w:right="57"/>
      <w:jc w:val="center"/>
    </w:pPr>
    <w:rPr>
      <w:rFonts w:ascii="Arial" w:hAnsi="Arial"/>
      <w:caps/>
      <w:color w:val="000000"/>
      <w:sz w:val="28"/>
      <w:lang w:val="nl-NL" w:eastAsia="hu-HU"/>
    </w:rPr>
  </w:style>
  <w:style w:type="paragraph" w:customStyle="1" w:styleId="bek1c">
    <w:name w:val="bek1c."/>
    <w:basedOn w:val="bek1a"/>
    <w:uiPriority w:val="99"/>
    <w:rsid w:val="00DE1339"/>
    <w:pPr>
      <w:ind w:hanging="340"/>
    </w:pPr>
  </w:style>
  <w:style w:type="paragraph" w:customStyle="1" w:styleId="3bek0">
    <w:name w:val="3bek"/>
    <w:uiPriority w:val="99"/>
    <w:rsid w:val="00DE1339"/>
    <w:pPr>
      <w:spacing w:before="20" w:after="20"/>
      <w:ind w:left="794" w:right="57" w:hanging="313"/>
      <w:jc w:val="both"/>
    </w:pPr>
    <w:rPr>
      <w:rFonts w:ascii="Arial" w:hAnsi="Arial"/>
      <w:color w:val="000000"/>
      <w:lang w:val="nl-NL" w:eastAsia="hu-HU"/>
    </w:rPr>
  </w:style>
  <w:style w:type="paragraph" w:customStyle="1" w:styleId="4bek0">
    <w:name w:val="4bek"/>
    <w:basedOn w:val="3bek0"/>
    <w:uiPriority w:val="99"/>
    <w:rsid w:val="00DE1339"/>
  </w:style>
  <w:style w:type="paragraph" w:customStyle="1" w:styleId="bek1j0">
    <w:name w:val="bek1j"/>
    <w:basedOn w:val="bek1"/>
    <w:uiPriority w:val="99"/>
    <w:rsid w:val="00DE1339"/>
    <w:pPr>
      <w:spacing w:before="20" w:after="20" w:line="240" w:lineRule="auto"/>
      <w:ind w:left="57" w:right="57"/>
      <w:jc w:val="both"/>
    </w:pPr>
    <w:rPr>
      <w:color w:val="000000"/>
      <w:sz w:val="20"/>
      <w:lang w:val="nl-NL"/>
    </w:rPr>
  </w:style>
  <w:style w:type="paragraph" w:customStyle="1" w:styleId="Fugg-1cim0">
    <w:name w:val="Fugg-1 cim"/>
    <w:uiPriority w:val="99"/>
    <w:rsid w:val="00DE1339"/>
    <w:pPr>
      <w:tabs>
        <w:tab w:val="left" w:pos="426"/>
        <w:tab w:val="right" w:pos="7031"/>
      </w:tabs>
      <w:spacing w:before="20" w:after="480"/>
      <w:ind w:left="57" w:right="57"/>
      <w:jc w:val="center"/>
    </w:pPr>
    <w:rPr>
      <w:rFonts w:ascii="Arial" w:hAnsi="Arial"/>
      <w:caps/>
      <w:color w:val="000000"/>
      <w:sz w:val="28"/>
      <w:lang w:val="nl-NL" w:eastAsia="hu-HU"/>
    </w:rPr>
  </w:style>
  <w:style w:type="paragraph" w:customStyle="1" w:styleId="Fugg-2cim0">
    <w:name w:val="Fugg-2 cim"/>
    <w:uiPriority w:val="99"/>
    <w:rsid w:val="00DE1339"/>
    <w:pPr>
      <w:tabs>
        <w:tab w:val="left" w:pos="426"/>
        <w:tab w:val="left" w:pos="567"/>
        <w:tab w:val="right" w:pos="7031"/>
      </w:tabs>
      <w:spacing w:before="480" w:after="240"/>
      <w:ind w:left="426" w:right="57"/>
    </w:pPr>
    <w:rPr>
      <w:rFonts w:ascii="Arial" w:hAnsi="Arial"/>
      <w:b/>
      <w:color w:val="000000"/>
      <w:sz w:val="24"/>
      <w:lang w:val="nl-NL" w:eastAsia="hu-HU"/>
    </w:rPr>
  </w:style>
  <w:style w:type="paragraph" w:customStyle="1" w:styleId="Text">
    <w:name w:val="Text"/>
    <w:uiPriority w:val="99"/>
    <w:rsid w:val="00DE1339"/>
    <w:pPr>
      <w:spacing w:before="120"/>
      <w:ind w:left="1134"/>
      <w:jc w:val="both"/>
    </w:pPr>
    <w:rPr>
      <w:noProof/>
      <w:sz w:val="24"/>
      <w:lang w:eastAsia="hu-HU"/>
    </w:rPr>
  </w:style>
  <w:style w:type="paragraph" w:customStyle="1" w:styleId="NormlEltte1pt">
    <w:name w:val="Normál + Előtte:  1 pt"/>
    <w:aliases w:val="Utána:  1 pt"/>
    <w:uiPriority w:val="99"/>
    <w:rsid w:val="00DE1339"/>
    <w:pPr>
      <w:spacing w:before="20" w:after="20" w:line="200" w:lineRule="exact"/>
    </w:pPr>
    <w:rPr>
      <w:rFonts w:ascii="Tele-GroteskEENor" w:hAnsi="Tele-GroteskEENor" w:cs="Arial"/>
      <w:szCs w:val="24"/>
      <w:lang w:eastAsia="hu-HU"/>
    </w:rPr>
  </w:style>
  <w:style w:type="paragraph" w:customStyle="1" w:styleId="StlusCmsor3Bal0cmFgg096cm">
    <w:name w:val="Stílus Címsor 3 + Bal:  0 cm Függő:  096 cm"/>
    <w:basedOn w:val="Cmsor3"/>
    <w:next w:val="Norml"/>
    <w:uiPriority w:val="99"/>
    <w:rsid w:val="00DE1339"/>
    <w:pPr>
      <w:spacing w:before="200" w:after="100" w:line="200" w:lineRule="exact"/>
      <w:ind w:left="543" w:hanging="543"/>
    </w:pPr>
    <w:rPr>
      <w:rFonts w:ascii="Tele-GroteskEEFet" w:eastAsia="Times New Roman" w:hAnsi="Tele-GroteskEEFet"/>
      <w:b w:val="0"/>
      <w:bCs w:val="0"/>
      <w:sz w:val="20"/>
      <w:szCs w:val="20"/>
      <w:lang w:eastAsia="hu-HU"/>
    </w:rPr>
  </w:style>
  <w:style w:type="paragraph" w:customStyle="1" w:styleId="CharCharCharCharCharChar1Char">
    <w:name w:val="Char Char Char Char Char Char1 Char"/>
    <w:uiPriority w:val="99"/>
    <w:semiHidden/>
    <w:rsid w:val="00DE1339"/>
    <w:pPr>
      <w:spacing w:before="120" w:after="160" w:line="240" w:lineRule="exact"/>
      <w:ind w:left="360"/>
    </w:pPr>
    <w:rPr>
      <w:rFonts w:ascii="Arial" w:hAnsi="Arial"/>
      <w:sz w:val="22"/>
      <w:szCs w:val="22"/>
      <w:lang w:val="en-US"/>
    </w:rPr>
  </w:style>
  <w:style w:type="paragraph" w:customStyle="1" w:styleId="Tblzat">
    <w:name w:val="Táblázat"/>
    <w:uiPriority w:val="99"/>
    <w:rsid w:val="00DE1339"/>
    <w:pPr>
      <w:keepNext/>
      <w:jc w:val="both"/>
    </w:pPr>
    <w:rPr>
      <w:lang w:eastAsia="hu-HU"/>
    </w:rPr>
  </w:style>
  <w:style w:type="paragraph" w:customStyle="1" w:styleId="Tblzat1">
    <w:name w:val="Táblázat1"/>
    <w:basedOn w:val="Tblzat"/>
    <w:uiPriority w:val="99"/>
    <w:rsid w:val="00DE1339"/>
    <w:pPr>
      <w:jc w:val="center"/>
    </w:pPr>
  </w:style>
  <w:style w:type="paragraph" w:customStyle="1" w:styleId="CharCharCharChar">
    <w:name w:val="Char Char Char Char"/>
    <w:uiPriority w:val="99"/>
    <w:semiHidden/>
    <w:rsid w:val="00DE1339"/>
    <w:pPr>
      <w:spacing w:before="120" w:after="160" w:line="240" w:lineRule="exact"/>
      <w:ind w:left="360"/>
    </w:pPr>
    <w:rPr>
      <w:rFonts w:ascii="Arial" w:hAnsi="Arial"/>
      <w:sz w:val="22"/>
      <w:szCs w:val="22"/>
      <w:lang w:val="en-US"/>
    </w:rPr>
  </w:style>
  <w:style w:type="paragraph" w:customStyle="1" w:styleId="a">
    <w:name w:val="a"/>
    <w:uiPriority w:val="99"/>
    <w:rsid w:val="00DE1339"/>
    <w:pPr>
      <w:ind w:left="170" w:hanging="170"/>
      <w:jc w:val="both"/>
    </w:pPr>
    <w:rPr>
      <w:color w:val="000000"/>
      <w:sz w:val="24"/>
      <w:szCs w:val="24"/>
      <w:lang w:eastAsia="hu-HU"/>
    </w:rPr>
  </w:style>
  <w:style w:type="paragraph" w:customStyle="1" w:styleId="CharCharCharCharCharCharCharChar1CharCharCharCharCharChar">
    <w:name w:val="Char Char Char Char Char Char Char Char1 Char Char Char Char Char Char"/>
    <w:uiPriority w:val="99"/>
    <w:semiHidden/>
    <w:rsid w:val="00DE1339"/>
    <w:pPr>
      <w:spacing w:before="120" w:after="160" w:line="240" w:lineRule="exact"/>
      <w:ind w:left="360"/>
    </w:pPr>
    <w:rPr>
      <w:rFonts w:ascii="Arial" w:hAnsi="Arial"/>
      <w:sz w:val="22"/>
      <w:szCs w:val="22"/>
      <w:lang w:val="en-US"/>
    </w:rPr>
  </w:style>
  <w:style w:type="paragraph" w:customStyle="1" w:styleId="CharCharCharCharCharChar1Char1">
    <w:name w:val="Char Char Char Char Char Char1 Char1"/>
    <w:uiPriority w:val="99"/>
    <w:semiHidden/>
    <w:rsid w:val="00DE1339"/>
    <w:pPr>
      <w:spacing w:before="120" w:after="160" w:line="240" w:lineRule="exact"/>
      <w:ind w:left="360"/>
    </w:pPr>
    <w:rPr>
      <w:rFonts w:ascii="Arial" w:hAnsi="Arial"/>
      <w:sz w:val="22"/>
      <w:szCs w:val="22"/>
      <w:lang w:val="en-US"/>
    </w:rPr>
  </w:style>
  <w:style w:type="paragraph" w:customStyle="1" w:styleId="CharCharCharChar1">
    <w:name w:val="Char Char Char Char1"/>
    <w:uiPriority w:val="99"/>
    <w:semiHidden/>
    <w:rsid w:val="00DE1339"/>
    <w:pPr>
      <w:spacing w:before="120" w:after="160" w:line="240" w:lineRule="exact"/>
      <w:ind w:left="360"/>
    </w:pPr>
    <w:rPr>
      <w:rFonts w:ascii="Arial" w:hAnsi="Arial"/>
      <w:sz w:val="22"/>
      <w:szCs w:val="22"/>
      <w:lang w:val="en-US"/>
    </w:rPr>
  </w:style>
  <w:style w:type="paragraph" w:customStyle="1" w:styleId="CharCharCharCharCharCharCharChar1">
    <w:name w:val="Char Char Char Char Char Char Char Char1"/>
    <w:uiPriority w:val="99"/>
    <w:semiHidden/>
    <w:rsid w:val="00DE1339"/>
    <w:pPr>
      <w:spacing w:before="120" w:after="160" w:line="240" w:lineRule="exact"/>
      <w:ind w:left="360"/>
    </w:pPr>
    <w:rPr>
      <w:rFonts w:ascii="Arial" w:hAnsi="Arial"/>
      <w:sz w:val="22"/>
      <w:szCs w:val="22"/>
      <w:lang w:val="en-US"/>
    </w:rPr>
  </w:style>
  <w:style w:type="paragraph" w:customStyle="1" w:styleId="CharCharCharCharCharCharCharChar1CharCharCharCharCharChar1">
    <w:name w:val="Char Char Char Char Char Char Char Char1 Char Char Char Char Char Char1"/>
    <w:uiPriority w:val="99"/>
    <w:semiHidden/>
    <w:rsid w:val="00DE1339"/>
    <w:pPr>
      <w:spacing w:before="120" w:after="160" w:line="240" w:lineRule="exact"/>
      <w:ind w:left="360"/>
    </w:pPr>
    <w:rPr>
      <w:rFonts w:ascii="Arial" w:hAnsi="Arial"/>
      <w:sz w:val="22"/>
      <w:szCs w:val="22"/>
      <w:lang w:val="en-US"/>
    </w:rPr>
  </w:style>
  <w:style w:type="character" w:styleId="Vgjegyzet-hivatkozs">
    <w:name w:val="endnote reference"/>
    <w:uiPriority w:val="29"/>
    <w:unhideWhenUsed/>
    <w:rsid w:val="00DE1339"/>
    <w:rPr>
      <w:rFonts w:ascii="Times New Roman" w:hAnsi="Times New Roman" w:cs="Times New Roman" w:hint="default"/>
      <w:color w:val="auto"/>
      <w:sz w:val="22"/>
      <w:vertAlign w:val="superscript"/>
      <w:lang w:val="en-GB" w:eastAsia="en-US" w:bidi="ar-SA"/>
    </w:rPr>
  </w:style>
  <w:style w:type="character" w:styleId="Helyrzszveg">
    <w:name w:val="Placeholder Text"/>
    <w:uiPriority w:val="99"/>
    <w:semiHidden/>
    <w:rsid w:val="00DE1339"/>
    <w:rPr>
      <w:color w:val="808080"/>
    </w:rPr>
  </w:style>
  <w:style w:type="character" w:styleId="Finomkiemels">
    <w:name w:val="Subtle Emphasis"/>
    <w:uiPriority w:val="99"/>
    <w:qFormat/>
    <w:rsid w:val="00DE1339"/>
    <w:rPr>
      <w:i/>
      <w:iCs/>
      <w:color w:val="808080"/>
    </w:rPr>
  </w:style>
  <w:style w:type="character" w:styleId="Erskiemels">
    <w:name w:val="Intense Emphasis"/>
    <w:uiPriority w:val="99"/>
    <w:qFormat/>
    <w:rsid w:val="00DE1339"/>
    <w:rPr>
      <w:b/>
      <w:bCs/>
      <w:i/>
      <w:iCs/>
      <w:color w:val="4F81BD"/>
    </w:rPr>
  </w:style>
  <w:style w:type="character" w:styleId="Finomhivatkozs">
    <w:name w:val="Subtle Reference"/>
    <w:uiPriority w:val="99"/>
    <w:qFormat/>
    <w:rsid w:val="00DE1339"/>
    <w:rPr>
      <w:smallCaps/>
      <w:color w:val="C0504D"/>
      <w:u w:val="single"/>
    </w:rPr>
  </w:style>
  <w:style w:type="character" w:styleId="Ershivatkozs">
    <w:name w:val="Intense Reference"/>
    <w:uiPriority w:val="99"/>
    <w:qFormat/>
    <w:rsid w:val="00DE1339"/>
    <w:rPr>
      <w:b/>
      <w:bCs/>
      <w:smallCaps/>
      <w:color w:val="C0504D"/>
      <w:spacing w:val="5"/>
      <w:u w:val="single"/>
    </w:rPr>
  </w:style>
  <w:style w:type="character" w:styleId="Knyvcme">
    <w:name w:val="Book Title"/>
    <w:uiPriority w:val="99"/>
    <w:qFormat/>
    <w:rsid w:val="00DE1339"/>
    <w:rPr>
      <w:b/>
      <w:bCs/>
      <w:smallCaps/>
      <w:spacing w:val="5"/>
    </w:rPr>
  </w:style>
  <w:style w:type="character" w:customStyle="1" w:styleId="Bekezdsalap-betutpusa">
    <w:name w:val="Bekezdés alap-betutípusa"/>
    <w:rsid w:val="00DE1339"/>
  </w:style>
  <w:style w:type="character" w:customStyle="1" w:styleId="Hyperlink1">
    <w:name w:val="Hyperlink1"/>
    <w:rsid w:val="00DE1339"/>
    <w:rPr>
      <w:color w:val="0000FF"/>
      <w:u w:val="single"/>
    </w:rPr>
  </w:style>
  <w:style w:type="character" w:customStyle="1" w:styleId="Strong1">
    <w:name w:val="Strong1"/>
    <w:rsid w:val="00DE1339"/>
    <w:rPr>
      <w:b/>
      <w:bCs w:val="0"/>
    </w:rPr>
  </w:style>
  <w:style w:type="character" w:customStyle="1" w:styleId="Definition">
    <w:name w:val="Definition"/>
    <w:rsid w:val="00DE1339"/>
    <w:rPr>
      <w:i/>
      <w:iCs w:val="0"/>
    </w:rPr>
  </w:style>
  <w:style w:type="character" w:customStyle="1" w:styleId="CITE">
    <w:name w:val="CITE"/>
    <w:rsid w:val="00DE1339"/>
    <w:rPr>
      <w:i/>
      <w:iCs w:val="0"/>
    </w:rPr>
  </w:style>
  <w:style w:type="character" w:customStyle="1" w:styleId="CODE">
    <w:name w:val="CODE"/>
    <w:rsid w:val="00DE1339"/>
    <w:rPr>
      <w:rFonts w:ascii="Courier New" w:hAnsi="Courier New" w:cs="Courier New" w:hint="default"/>
      <w:sz w:val="20"/>
    </w:rPr>
  </w:style>
  <w:style w:type="character" w:customStyle="1" w:styleId="Keyboard">
    <w:name w:val="Keyboard"/>
    <w:rsid w:val="00DE1339"/>
    <w:rPr>
      <w:rFonts w:ascii="Courier New" w:hAnsi="Courier New" w:cs="Courier New" w:hint="default"/>
      <w:b/>
      <w:bCs w:val="0"/>
      <w:sz w:val="20"/>
    </w:rPr>
  </w:style>
  <w:style w:type="character" w:customStyle="1" w:styleId="Sample">
    <w:name w:val="Sample"/>
    <w:rsid w:val="00DE1339"/>
    <w:rPr>
      <w:rFonts w:ascii="Courier New" w:hAnsi="Courier New" w:cs="Courier New" w:hint="default"/>
    </w:rPr>
  </w:style>
  <w:style w:type="character" w:customStyle="1" w:styleId="Typewriter">
    <w:name w:val="Typewriter"/>
    <w:rsid w:val="00DE1339"/>
    <w:rPr>
      <w:rFonts w:ascii="Courier New" w:hAnsi="Courier New" w:cs="Courier New" w:hint="default"/>
      <w:sz w:val="20"/>
    </w:rPr>
  </w:style>
  <w:style w:type="character" w:customStyle="1" w:styleId="Variable">
    <w:name w:val="Variable"/>
    <w:rsid w:val="00DE1339"/>
    <w:rPr>
      <w:i/>
      <w:iCs w:val="0"/>
    </w:rPr>
  </w:style>
  <w:style w:type="character" w:customStyle="1" w:styleId="HTMLMarkup">
    <w:name w:val="HTML Markup"/>
    <w:rsid w:val="00DE1339"/>
    <w:rPr>
      <w:vanish/>
      <w:webHidden w:val="0"/>
      <w:color w:val="FF0000"/>
      <w:specVanish w:val="0"/>
    </w:rPr>
  </w:style>
  <w:style w:type="character" w:customStyle="1" w:styleId="Comment">
    <w:name w:val="Comment"/>
    <w:rsid w:val="00DE1339"/>
    <w:rPr>
      <w:vanish/>
      <w:webHidden w:val="0"/>
      <w:specVanish w:val="0"/>
    </w:rPr>
  </w:style>
  <w:style w:type="character" w:customStyle="1" w:styleId="Emphasis1">
    <w:name w:val="Emphasis1"/>
    <w:rsid w:val="00DE1339"/>
    <w:rPr>
      <w:i/>
      <w:iCs w:val="0"/>
    </w:rPr>
  </w:style>
  <w:style w:type="character" w:customStyle="1" w:styleId="FollowedHyperlink1">
    <w:name w:val="FollowedHyperlink1"/>
    <w:rsid w:val="00DE1339"/>
    <w:rPr>
      <w:color w:val="800080"/>
      <w:u w:val="single"/>
    </w:rPr>
  </w:style>
  <w:style w:type="character" w:customStyle="1" w:styleId="Char">
    <w:name w:val="Char"/>
    <w:rsid w:val="00DE1339"/>
    <w:rPr>
      <w:rFonts w:ascii="Tele-GroteskEEFet" w:hAnsi="Tele-GroteskEEFet" w:cs="Arial" w:hint="default"/>
      <w:bCs/>
      <w:szCs w:val="24"/>
      <w:lang w:val="hu-HU" w:eastAsia="hu-HU" w:bidi="ar-SA"/>
    </w:rPr>
  </w:style>
  <w:style w:type="character" w:customStyle="1" w:styleId="CharCharCharCharCharCharCharCharCharChar">
    <w:name w:val="Char Char Char Char Char Char Char Char Char Char"/>
    <w:rsid w:val="00DE1339"/>
    <w:rPr>
      <w:rFonts w:ascii="Tele-GroteskEEFet" w:hAnsi="Tele-GroteskEEFet" w:cs="Arial" w:hint="default"/>
      <w:bCs/>
      <w:szCs w:val="24"/>
      <w:lang w:val="hu-HU" w:eastAsia="hu-HU" w:bidi="ar-SA"/>
    </w:rPr>
  </w:style>
  <w:style w:type="character" w:customStyle="1" w:styleId="Char1">
    <w:name w:val="Char1"/>
    <w:rsid w:val="00DE1339"/>
    <w:rPr>
      <w:rFonts w:ascii="Tele-GroteskEEFet" w:hAnsi="Tele-GroteskEEFet" w:cs="Arial" w:hint="default"/>
      <w:bCs/>
      <w:szCs w:val="24"/>
      <w:lang w:val="hu-HU" w:eastAsia="hu-HU" w:bidi="ar-SA"/>
    </w:rPr>
  </w:style>
  <w:style w:type="character" w:customStyle="1" w:styleId="CharCharCharCharCharCharCharCharCharChar1">
    <w:name w:val="Char Char Char Char Char Char Char Char Char Char1"/>
    <w:rsid w:val="00DE1339"/>
    <w:rPr>
      <w:rFonts w:ascii="Tele-GroteskEEFet" w:hAnsi="Tele-GroteskEEFet" w:cs="Arial" w:hint="default"/>
      <w:bCs/>
      <w:szCs w:val="24"/>
      <w:lang w:val="hu-HU" w:eastAsia="hu-HU" w:bidi="ar-SA"/>
    </w:rPr>
  </w:style>
  <w:style w:type="table" w:styleId="Vilgosrnykols2jellszn">
    <w:name w:val="Light Shading Accent 2"/>
    <w:basedOn w:val="Normltblzat"/>
    <w:uiPriority w:val="60"/>
    <w:rsid w:val="00DE1339"/>
    <w:pPr>
      <w:jc w:val="both"/>
    </w:pPr>
    <w:rPr>
      <w:color w:val="DC222D"/>
      <w:lang w:val="en-US"/>
    </w:rPr>
    <w:tblPr>
      <w:tblStyleRowBandSize w:val="1"/>
      <w:tblStyleColBandSize w:val="1"/>
      <w:tblBorders>
        <w:top w:val="single" w:sz="4" w:space="0" w:color="DC222D"/>
        <w:bottom w:val="single" w:sz="4" w:space="0" w:color="DC222D"/>
      </w:tblBorders>
    </w:tblPr>
    <w:tblStylePr w:type="firstRow">
      <w:pPr>
        <w:spacing w:beforeLines="0" w:beforeAutospacing="0" w:afterLines="0" w:afterAutospacing="0" w:line="240" w:lineRule="auto"/>
      </w:pPr>
      <w:rPr>
        <w:b/>
        <w:bCs/>
      </w:rPr>
      <w:tblPr/>
      <w:tcPr>
        <w:tcBorders>
          <w:top w:val="single" w:sz="4" w:space="0" w:color="DC222D"/>
          <w:left w:val="nil"/>
          <w:bottom w:val="single" w:sz="4" w:space="0" w:color="DC222D"/>
          <w:right w:val="nil"/>
          <w:insideH w:val="nil"/>
          <w:insideV w:val="nil"/>
        </w:tcBorders>
      </w:tcPr>
    </w:tblStylePr>
    <w:tblStylePr w:type="lastRow">
      <w:pPr>
        <w:spacing w:beforeLines="0" w:beforeAutospacing="0" w:afterLines="0" w:afterAutospacing="0" w:line="240" w:lineRule="auto"/>
      </w:pPr>
      <w:rPr>
        <w:b/>
        <w:bCs/>
      </w:rPr>
      <w:tblPr/>
      <w:tcPr>
        <w:tcBorders>
          <w:top w:val="single" w:sz="4" w:space="0" w:color="DC222D"/>
          <w:left w:val="nil"/>
          <w:bottom w:val="single" w:sz="4" w:space="0" w:color="DC222D"/>
          <w:right w:val="nil"/>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Vilgoslista2jellszn">
    <w:name w:val="Light List Accent 2"/>
    <w:basedOn w:val="Normltblzat"/>
    <w:uiPriority w:val="61"/>
    <w:rsid w:val="00DE1339"/>
    <w:pPr>
      <w:jc w:val="both"/>
    </w:pPr>
    <w:rPr>
      <w:color w:val="000000"/>
      <w:lang w:val="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Lines="0" w:beforeAutospacing="0" w:afterLines="0" w:afterAutospacing="0" w:line="240" w:lineRule="auto"/>
      </w:pPr>
      <w:rPr>
        <w:b/>
        <w:bCs/>
        <w:color w:val="FFFFFF"/>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Lines="0" w:beforeAutospacing="0" w:afterLines="0" w:afterAutospacing="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styleId="Vilgosrcs2jellszn">
    <w:name w:val="Light Grid Accent 2"/>
    <w:basedOn w:val="Normltblzat"/>
    <w:uiPriority w:val="62"/>
    <w:rsid w:val="00DE1339"/>
    <w:pPr>
      <w:jc w:val="both"/>
    </w:pPr>
    <w:rPr>
      <w:color w:val="000000"/>
      <w:sz w:val="22"/>
      <w:lang w:val="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Lines="0" w:beforeAutospacing="0" w:afterLines="0" w:afterAutospacing="0" w:line="240" w:lineRule="auto"/>
      </w:pPr>
      <w:rPr>
        <w:rFonts w:ascii="Times New Roman" w:eastAsia="Times New Roman" w:hAnsi="Times New Roman" w:cs="Times New Roman" w:hint="default"/>
        <w:b/>
        <w:bCs/>
        <w:sz w:val="22"/>
        <w:szCs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Lines="0" w:beforeAutospacing="0" w:afterLines="0" w:afterAutospacing="0" w:line="240" w:lineRule="auto"/>
      </w:pPr>
      <w:rPr>
        <w:rFonts w:ascii="Times New Roman" w:eastAsia="Times New Roman" w:hAnsi="Times New Roman" w:cs="Times New Roman" w:hint="default"/>
        <w:b/>
        <w:bCs/>
        <w:sz w:val="22"/>
        <w:szCs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imes New Roman" w:hAnsi="Times New Roman" w:cs="Times New Roman" w:hint="default"/>
        <w:b/>
        <w:bCs/>
        <w:sz w:val="22"/>
        <w:szCs w:val="22"/>
      </w:rPr>
    </w:tblStylePr>
    <w:tblStylePr w:type="lastCol">
      <w:rPr>
        <w:rFonts w:ascii="Times New Roman" w:eastAsia="Times New Roman" w:hAnsi="Times New Roman"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ascii="Times New Roman" w:hAnsi="Times New Roman" w:cs="Times New Roman" w:hint="default"/>
        <w:sz w:val="22"/>
        <w:szCs w:val="22"/>
      </w:rPr>
      <w:tblPr/>
      <w:tcPr>
        <w:shd w:val="clear" w:color="auto" w:fill="F8D3D5"/>
      </w:tcPr>
    </w:tblStylePr>
    <w:tblStylePr w:type="band2Vert">
      <w:rPr>
        <w:rFonts w:ascii="Times New Roman" w:hAnsi="Times New Roman" w:cs="Times New Roman" w:hint="default"/>
        <w:sz w:val="22"/>
        <w:szCs w:val="22"/>
      </w:rPr>
    </w:tblStylePr>
    <w:tblStylePr w:type="band1Horz">
      <w:rPr>
        <w:rFonts w:ascii="Times New Roman" w:hAnsi="Times New Roman" w:cs="Times New Roman" w:hint="default"/>
        <w:sz w:val="22"/>
        <w:szCs w:val="22"/>
      </w:rPr>
      <w:tblPr/>
      <w:tcPr>
        <w:shd w:val="clear" w:color="auto" w:fill="F8D3D5"/>
      </w:tcPr>
    </w:tblStylePr>
    <w:tblStylePr w:type="band2Horz">
      <w:rPr>
        <w:rFonts w:ascii="Times New Roman" w:hAnsi="Times New Roman" w:cs="Times New Roman" w:hint="default"/>
        <w:sz w:val="22"/>
        <w:szCs w:val="22"/>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Kzepesrnykols12jellszn">
    <w:name w:val="Medium Shading 1 Accent 2"/>
    <w:basedOn w:val="Normltblzat"/>
    <w:uiPriority w:val="63"/>
    <w:rsid w:val="00DE1339"/>
    <w:pPr>
      <w:jc w:val="both"/>
    </w:pPr>
    <w:rPr>
      <w:color w:val="000000"/>
      <w:lang w:val="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Lines="0" w:beforeAutospacing="0" w:afterLines="0" w:afterAutospacing="0" w:line="240" w:lineRule="auto"/>
      </w:pPr>
      <w:rPr>
        <w:b/>
        <w:bCs/>
        <w:color w:val="FFFFFF"/>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Lines="0" w:beforeAutospacing="0" w:afterLines="0" w:afterAutospacing="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styleId="Kzepesrnykols22jellszn">
    <w:name w:val="Medium Shading 2 Accent 2"/>
    <w:basedOn w:val="Normltblzat"/>
    <w:uiPriority w:val="64"/>
    <w:rsid w:val="00DE1339"/>
    <w:pPr>
      <w:jc w:val="both"/>
    </w:pPr>
    <w:rPr>
      <w:color w:val="000000"/>
      <w:lang w:val="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0"/>
    <w:rsid w:val="00DE1339"/>
    <w:pPr>
      <w:jc w:val="both"/>
    </w:pPr>
    <w:rPr>
      <w:color w:val="79722E"/>
      <w:lang w:val="en-US"/>
    </w:rPr>
    <w:tblPr>
      <w:tblStyleRowBandSize w:val="1"/>
      <w:tblStyleColBandSize w:val="1"/>
      <w:tblBorders>
        <w:top w:val="single" w:sz="4" w:space="0" w:color="79722E"/>
        <w:bottom w:val="single" w:sz="4" w:space="0" w:color="79722E"/>
      </w:tblBorders>
    </w:tblPr>
    <w:tblStylePr w:type="firstRow">
      <w:pPr>
        <w:spacing w:beforeLines="0" w:beforeAutospacing="0" w:afterLines="0" w:afterAutospacing="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Lines="0" w:beforeAutospacing="0" w:afterLines="0" w:afterAutospacing="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Vilgosrnykols4jellszn">
    <w:name w:val="Light Shading Accent 4"/>
    <w:basedOn w:val="Normltblzat"/>
    <w:uiPriority w:val="60"/>
    <w:rsid w:val="00DE1339"/>
    <w:pPr>
      <w:jc w:val="both"/>
    </w:pPr>
    <w:rPr>
      <w:color w:val="6B487A"/>
      <w:lang w:val="en-US"/>
    </w:rPr>
    <w:tblPr>
      <w:tblStyleRowBandSize w:val="1"/>
      <w:tblStyleColBandSize w:val="1"/>
      <w:tblBorders>
        <w:top w:val="single" w:sz="4" w:space="0" w:color="6B487A"/>
        <w:bottom w:val="single" w:sz="4" w:space="0" w:color="6B487A"/>
      </w:tblBorders>
    </w:tblPr>
    <w:tblStylePr w:type="firstRow">
      <w:pPr>
        <w:spacing w:beforeLines="0" w:beforeAutospacing="0" w:afterLines="0" w:afterAutospacing="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Lines="0" w:beforeAutospacing="0" w:afterLines="0" w:afterAutospacing="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Vilgosrnykols5jellszn">
    <w:name w:val="Light Shading Accent 5"/>
    <w:basedOn w:val="Normltblzat"/>
    <w:uiPriority w:val="60"/>
    <w:rsid w:val="00DE1339"/>
    <w:pPr>
      <w:jc w:val="both"/>
    </w:pPr>
    <w:rPr>
      <w:color w:val="00AFD8"/>
      <w:lang w:val="en-US"/>
    </w:rPr>
    <w:tblPr>
      <w:tblStyleRowBandSize w:val="1"/>
      <w:tblStyleColBandSize w:val="1"/>
      <w:tblBorders>
        <w:top w:val="single" w:sz="4" w:space="0" w:color="00AFD8"/>
        <w:bottom w:val="single" w:sz="4" w:space="0" w:color="00AFD8"/>
      </w:tblBorders>
    </w:tblPr>
    <w:tblStylePr w:type="firstRow">
      <w:pPr>
        <w:spacing w:beforeLines="0" w:beforeAutospacing="0" w:afterLines="0" w:afterAutospacing="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Lines="0" w:beforeAutospacing="0" w:afterLines="0" w:afterAutospacing="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Vilgosrnykols6jellszn">
    <w:name w:val="Light Shading Accent 6"/>
    <w:basedOn w:val="Normltblzat"/>
    <w:uiPriority w:val="60"/>
    <w:rsid w:val="00DE1339"/>
    <w:pPr>
      <w:jc w:val="both"/>
    </w:pPr>
    <w:rPr>
      <w:color w:val="E98300"/>
      <w:lang w:val="en-US"/>
    </w:rPr>
    <w:tblPr>
      <w:tblStyleRowBandSize w:val="1"/>
      <w:tblStyleColBandSize w:val="1"/>
      <w:tblBorders>
        <w:top w:val="single" w:sz="4" w:space="0" w:color="E98300"/>
        <w:bottom w:val="single" w:sz="4" w:space="0" w:color="E98300"/>
      </w:tblBorders>
    </w:tblPr>
    <w:tblStylePr w:type="firstRow">
      <w:pPr>
        <w:spacing w:beforeLines="0" w:beforeAutospacing="0" w:afterLines="0" w:afterAutospacing="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Lines="0" w:beforeAutospacing="0" w:afterLines="0" w:afterAutospacing="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table" w:styleId="Kzepeslista26jellszn">
    <w:name w:val="Medium List 2 Accent 6"/>
    <w:basedOn w:val="Normltblzat"/>
    <w:uiPriority w:val="66"/>
    <w:rsid w:val="00DE1339"/>
    <w:pPr>
      <w:jc w:val="both"/>
    </w:pPr>
    <w:rPr>
      <w:rFonts w:ascii="Cambria" w:hAnsi="Cambria"/>
      <w:color w:val="000000"/>
      <w:sz w:val="22"/>
      <w:szCs w:val="22"/>
      <w:lang w:val="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CMSTablebanded1">
    <w:name w:val="CMS Table banded 1"/>
    <w:basedOn w:val="Normltblzat"/>
    <w:uiPriority w:val="99"/>
    <w:rsid w:val="00DE1339"/>
    <w:rPr>
      <w:rFonts w:eastAsia="Calibri"/>
      <w:color w:val="000000"/>
      <w:sz w:val="22"/>
      <w:szCs w:val="22"/>
      <w:lang w:val="en-GB"/>
    </w:rPr>
    <w:tblPr>
      <w:tblStyleRowBandSize w:val="1"/>
      <w:tblBorders>
        <w:top w:val="single" w:sz="12" w:space="0" w:color="FFFFFF"/>
        <w:bottom w:val="single" w:sz="12" w:space="0" w:color="FFFFFF"/>
        <w:insideH w:val="single" w:sz="12" w:space="0" w:color="FFFFFF"/>
      </w:tblBorders>
    </w:tblPr>
    <w:tblStylePr w:type="firstRow">
      <w:rPr>
        <w:color w:val="auto"/>
      </w:rPr>
      <w:tblPr/>
      <w:tcPr>
        <w:tcBorders>
          <w:top w:val="single" w:sz="12" w:space="0" w:color="13294A"/>
          <w:bottom w:val="nil"/>
        </w:tcBorders>
        <w:shd w:val="clear" w:color="auto" w:fill="13294A"/>
      </w:tcPr>
    </w:tblStylePr>
    <w:tblStylePr w:type="band1Horz">
      <w:tblPr/>
      <w:tcPr>
        <w:shd w:val="clear" w:color="auto" w:fill="E4E1E0"/>
      </w:tcPr>
    </w:tblStylePr>
    <w:tblStylePr w:type="band2Horz">
      <w:tblPr/>
      <w:tcPr>
        <w:shd w:val="clear" w:color="auto" w:fill="ADA6A1"/>
      </w:tcPr>
    </w:tblStylePr>
  </w:style>
  <w:style w:type="table" w:customStyle="1" w:styleId="CMSTableFClight1">
    <w:name w:val="CMS Table FC light 1"/>
    <w:basedOn w:val="Normltblzat"/>
    <w:uiPriority w:val="99"/>
    <w:rsid w:val="00DE1339"/>
    <w:rPr>
      <w:rFonts w:eastAsia="Calibri"/>
      <w:color w:val="000000"/>
      <w:sz w:val="22"/>
      <w:szCs w:val="22"/>
      <w:lang w:val="en-GB"/>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tblStylePr w:type="band2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style>
  <w:style w:type="table" w:customStyle="1" w:styleId="CMSTableFClight2">
    <w:name w:val="CMS Table FC light 2"/>
    <w:basedOn w:val="Normltblzat"/>
    <w:uiPriority w:val="99"/>
    <w:rsid w:val="00DE1339"/>
    <w:rPr>
      <w:rFonts w:eastAsia="Calibri"/>
      <w:color w:val="000000"/>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auto"/>
      </w:rPr>
      <w:tblPr/>
      <w:tcPr>
        <w:shd w:val="clear" w:color="auto" w:fill="A09791"/>
      </w:tcPr>
    </w:tblStylePr>
  </w:style>
  <w:style w:type="table" w:customStyle="1" w:styleId="CMSTableHRlight1">
    <w:name w:val="CMS Table HR light 1"/>
    <w:basedOn w:val="Normltblzat"/>
    <w:uiPriority w:val="99"/>
    <w:rsid w:val="00DE1339"/>
    <w:rPr>
      <w:rFonts w:eastAsia="Calibri"/>
      <w:color w:val="000000"/>
      <w:sz w:val="22"/>
      <w:szCs w:val="22"/>
      <w:lang w:val="en-GB"/>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Horz">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l2br w:val="nil"/>
          <w:tr2bl w:val="nil"/>
        </w:tcBorders>
      </w:tcPr>
    </w:tblStylePr>
    <w:tblStylePr w:type="band2Horz">
      <w:rPr>
        <w:color w:val="auto"/>
      </w:rPr>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cBorders>
      </w:tcPr>
    </w:tblStylePr>
  </w:style>
  <w:style w:type="table" w:customStyle="1" w:styleId="CMSTableHRlight2">
    <w:name w:val="CMS Table HR light 2"/>
    <w:basedOn w:val="Normltblzat"/>
    <w:uiPriority w:val="99"/>
    <w:rsid w:val="00DE1339"/>
    <w:rPr>
      <w:rFonts w:eastAsia="Calibri"/>
      <w:sz w:val="22"/>
      <w:szCs w:val="22"/>
      <w:lang w:val="en-GB"/>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rPr>
      <w:tblPr/>
      <w:tcPr>
        <w:shd w:val="clear" w:color="auto" w:fill="A09791"/>
      </w:tcPr>
    </w:tblStylePr>
  </w:style>
  <w:style w:type="table" w:customStyle="1" w:styleId="CMSTableLayout">
    <w:name w:val="CMS Table Layout"/>
    <w:basedOn w:val="Normltblzat"/>
    <w:uiPriority w:val="99"/>
    <w:rsid w:val="00DE1339"/>
    <w:pPr>
      <w:spacing w:line="300" w:lineRule="atLeast"/>
    </w:pPr>
    <w:rPr>
      <w:rFonts w:eastAsia="Calibri"/>
      <w:color w:val="000000"/>
      <w:sz w:val="22"/>
      <w:szCs w:val="22"/>
      <w:lang w:val="en-GB"/>
    </w:rPr>
    <w:tblPr/>
  </w:style>
  <w:style w:type="table" w:customStyle="1" w:styleId="Vilgosrcs1">
    <w:name w:val="Világos rács1"/>
    <w:basedOn w:val="Normltblzat"/>
    <w:uiPriority w:val="62"/>
    <w:rsid w:val="00DE1339"/>
    <w:pPr>
      <w:jc w:val="both"/>
    </w:pPr>
    <w:rPr>
      <w:rFonts w:eastAsia="Calibri"/>
      <w:color w:val="000000"/>
      <w:sz w:val="22"/>
      <w:szCs w:val="22"/>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line="240" w:lineRule="auto"/>
      </w:pPr>
      <w:rPr>
        <w:rFonts w:ascii="Cambria Math" w:eastAsia="Times New Roman" w:hAnsi="Cambria Math"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Cambria Math" w:eastAsia="Times New Roman" w:hAnsi="Cambria Math"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Math" w:eastAsia="Times New Roman" w:hAnsi="Cambria Math" w:cs="Times New Roman" w:hint="default"/>
        <w:b/>
        <w:bCs/>
      </w:rPr>
    </w:tblStylePr>
    <w:tblStylePr w:type="lastCol">
      <w:rPr>
        <w:rFonts w:ascii="Cambria Math" w:eastAsia="Times New Roman" w:hAnsi="Cambria Math"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Vilgoslista1jellszn1">
    <w:name w:val="Világos lista – 1. jelölőszín1"/>
    <w:basedOn w:val="Normltblzat"/>
    <w:uiPriority w:val="61"/>
    <w:rsid w:val="00DE1339"/>
    <w:pPr>
      <w:jc w:val="both"/>
    </w:pPr>
    <w:rPr>
      <w:color w:val="000000"/>
      <w:lang w:val="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Lines="0" w:beforeAutospacing="0" w:afterLines="0" w:afterAutospacing="0" w:line="240" w:lineRule="auto"/>
      </w:pPr>
      <w:rPr>
        <w:b/>
        <w:bCs/>
        <w:color w:val="FFFFFF"/>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Lines="0" w:beforeAutospacing="0" w:afterLines="0" w:afterAutospacing="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customStyle="1" w:styleId="Vilgostnus1">
    <w:name w:val="Világos tónus1"/>
    <w:basedOn w:val="Normltblzat"/>
    <w:uiPriority w:val="60"/>
    <w:rsid w:val="00DE1339"/>
    <w:pPr>
      <w:jc w:val="both"/>
    </w:pPr>
    <w:rPr>
      <w:rFonts w:eastAsia="Calibri"/>
      <w:color w:val="000000"/>
      <w:sz w:val="22"/>
      <w:szCs w:val="22"/>
      <w:lang w:val="en-GB"/>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shd w:val="clear" w:color="auto" w:fill="E4E1E0"/>
      </w:tcPr>
    </w:tblStylePr>
    <w:tblStylePr w:type="band1Horz">
      <w:tblPr/>
      <w:tcPr>
        <w:shd w:val="clear" w:color="auto" w:fill="E4E1E0"/>
      </w:tcPr>
    </w:tblStylePr>
  </w:style>
  <w:style w:type="table" w:customStyle="1" w:styleId="Vilgosrnykols1jellszn1">
    <w:name w:val="Világos árnyékolás – 1. jelölőszín1"/>
    <w:basedOn w:val="Normltblzat"/>
    <w:uiPriority w:val="60"/>
    <w:rsid w:val="00DE1339"/>
    <w:pPr>
      <w:jc w:val="both"/>
    </w:pPr>
    <w:rPr>
      <w:rFonts w:eastAsia="Calibri"/>
      <w:color w:val="365F91"/>
      <w:sz w:val="22"/>
      <w:szCs w:val="22"/>
      <w:lang w:val="en-GB"/>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Kzepesrcs11">
    <w:name w:val="Közepes rács 11"/>
    <w:basedOn w:val="Normltblzat"/>
    <w:uiPriority w:val="67"/>
    <w:rsid w:val="00DE1339"/>
    <w:pPr>
      <w:jc w:val="both"/>
    </w:pPr>
    <w:rPr>
      <w:rFonts w:eastAsia="Calibri"/>
      <w:color w:val="000000"/>
      <w:sz w:val="22"/>
      <w:szCs w:val="22"/>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customStyle="1" w:styleId="Kzepeslista11">
    <w:name w:val="Közepes lista 11"/>
    <w:basedOn w:val="Normltblzat"/>
    <w:uiPriority w:val="65"/>
    <w:rsid w:val="00DE1339"/>
    <w:pPr>
      <w:jc w:val="both"/>
    </w:pPr>
    <w:rPr>
      <w:rFonts w:eastAsia="Calibri"/>
      <w:color w:val="000000"/>
      <w:sz w:val="22"/>
      <w:szCs w:val="22"/>
      <w:lang w:val="en-GB"/>
    </w:rPr>
    <w:tblPr>
      <w:tblStyleRowBandSize w:val="1"/>
      <w:tblStyleColBandSize w:val="1"/>
      <w:tblBorders>
        <w:top w:val="single" w:sz="8" w:space="0" w:color="000000"/>
        <w:bottom w:val="single" w:sz="8" w:space="0" w:color="000000"/>
      </w:tblBorders>
    </w:tblPr>
    <w:tblStylePr w:type="firstRow">
      <w:rPr>
        <w:rFonts w:ascii="Cambria Math" w:eastAsia="Times New Roman" w:hAnsi="Cambria Math"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BBB5B1"/>
      </w:tcPr>
    </w:tblStylePr>
    <w:tblStylePr w:type="band1Horz">
      <w:tblPr/>
      <w:tcPr>
        <w:shd w:val="clear" w:color="auto" w:fill="BBB5B1"/>
      </w:tcPr>
    </w:tblStylePr>
  </w:style>
  <w:style w:type="table" w:customStyle="1" w:styleId="Kzepeslista21">
    <w:name w:val="Közepes lista 21"/>
    <w:basedOn w:val="Normltblzat"/>
    <w:uiPriority w:val="66"/>
    <w:rsid w:val="00DE1339"/>
    <w:pPr>
      <w:jc w:val="both"/>
    </w:pPr>
    <w:rPr>
      <w:rFonts w:ascii="Cambria" w:hAnsi="Cambria"/>
      <w:color w:val="000000"/>
      <w:sz w:val="22"/>
      <w:szCs w:val="22"/>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cPr>
    </w:tblStylePr>
    <w:tblStylePr w:type="swCell">
      <w:tblPr/>
      <w:tcPr>
        <w:tcBorders>
          <w:top w:val="nil"/>
        </w:tcBorders>
      </w:tcPr>
    </w:tblStylePr>
  </w:style>
  <w:style w:type="table" w:customStyle="1" w:styleId="Kzepesrnykols11">
    <w:name w:val="Közepes árnyékolás 11"/>
    <w:basedOn w:val="Normltblzat"/>
    <w:uiPriority w:val="63"/>
    <w:rsid w:val="00DE1339"/>
    <w:pPr>
      <w:jc w:val="both"/>
    </w:pPr>
    <w:rPr>
      <w:rFonts w:eastAsia="Calibri"/>
      <w:color w:val="000000"/>
      <w:sz w:val="22"/>
      <w:szCs w:val="22"/>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Autospacing="0" w:afterLines="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Autospacing="0" w:afterLines="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customStyle="1" w:styleId="Kzepesrnykols21">
    <w:name w:val="Közepes árnyékolás 21"/>
    <w:basedOn w:val="Normltblzat"/>
    <w:uiPriority w:val="64"/>
    <w:rsid w:val="00DE1339"/>
    <w:pPr>
      <w:jc w:val="both"/>
    </w:pPr>
    <w:rPr>
      <w:rFonts w:eastAsia="Calibri"/>
      <w:color w:val="000000"/>
      <w:sz w:val="22"/>
      <w:szCs w:val="22"/>
      <w:lang w:val="en-GB"/>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CMS-ANALTSchedule">
    <w:name w:val="CMS-AN ALT Schedule"/>
    <w:uiPriority w:val="99"/>
    <w:rsid w:val="00DE1339"/>
    <w:pPr>
      <w:numPr>
        <w:numId w:val="51"/>
      </w:numPr>
    </w:pPr>
  </w:style>
  <w:style w:type="numbering" w:customStyle="1" w:styleId="CMS-ANDefinitions">
    <w:name w:val="CMS-AN Definitions"/>
    <w:uiPriority w:val="99"/>
    <w:rsid w:val="00DE1339"/>
    <w:pPr>
      <w:numPr>
        <w:numId w:val="53"/>
      </w:numPr>
    </w:pPr>
  </w:style>
  <w:style w:type="numbering" w:customStyle="1" w:styleId="CMS-ANExhibit">
    <w:name w:val="CMS-AN Exhibit"/>
    <w:uiPriority w:val="99"/>
    <w:rsid w:val="00DE1339"/>
    <w:pPr>
      <w:numPr>
        <w:numId w:val="54"/>
      </w:numPr>
    </w:pPr>
  </w:style>
  <w:style w:type="numbering" w:customStyle="1" w:styleId="CMS-ANHeading">
    <w:name w:val="CMS-AN Heading"/>
    <w:uiPriority w:val="99"/>
    <w:rsid w:val="00DE1339"/>
    <w:pPr>
      <w:numPr>
        <w:numId w:val="58"/>
      </w:numPr>
    </w:pPr>
  </w:style>
  <w:style w:type="numbering" w:customStyle="1" w:styleId="CMS-ANLevel">
    <w:name w:val="CMS-AN Level"/>
    <w:uiPriority w:val="99"/>
    <w:rsid w:val="00DE1339"/>
    <w:pPr>
      <w:numPr>
        <w:numId w:val="59"/>
      </w:numPr>
    </w:pPr>
  </w:style>
  <w:style w:type="numbering" w:customStyle="1" w:styleId="CMS-ANParties">
    <w:name w:val="CMS-AN Parties"/>
    <w:uiPriority w:val="99"/>
    <w:rsid w:val="00DE1339"/>
    <w:pPr>
      <w:numPr>
        <w:numId w:val="61"/>
      </w:numPr>
    </w:pPr>
  </w:style>
  <w:style w:type="numbering" w:customStyle="1" w:styleId="CMS-ANRecitals">
    <w:name w:val="CMS-AN Recitals"/>
    <w:uiPriority w:val="99"/>
    <w:rsid w:val="00DE1339"/>
    <w:pPr>
      <w:numPr>
        <w:numId w:val="62"/>
      </w:numPr>
    </w:pPr>
  </w:style>
  <w:style w:type="numbering" w:customStyle="1" w:styleId="CMS-ANSchedule">
    <w:name w:val="CMS-AN Schedule"/>
    <w:uiPriority w:val="99"/>
    <w:rsid w:val="00DE1339"/>
    <w:pPr>
      <w:numPr>
        <w:numId w:val="63"/>
      </w:numPr>
    </w:pPr>
  </w:style>
  <w:style w:type="numbering" w:customStyle="1" w:styleId="CMS-ANTableListNumber1">
    <w:name w:val="CMS-AN Table List Number 1"/>
    <w:uiPriority w:val="99"/>
    <w:rsid w:val="00DE1339"/>
    <w:pPr>
      <w:numPr>
        <w:numId w:val="64"/>
      </w:numPr>
    </w:pPr>
  </w:style>
  <w:style w:type="numbering" w:customStyle="1" w:styleId="CMS-ANTableListNumber2">
    <w:name w:val="CMS-AN Table List Number 2"/>
    <w:uiPriority w:val="99"/>
    <w:rsid w:val="00DE1339"/>
    <w:pPr>
      <w:numPr>
        <w:numId w:val="65"/>
      </w:numPr>
    </w:pPr>
  </w:style>
  <w:style w:type="numbering" w:customStyle="1" w:styleId="Style1">
    <w:name w:val="Style1"/>
    <w:uiPriority w:val="99"/>
    <w:rsid w:val="00DE1339"/>
    <w:pPr>
      <w:numPr>
        <w:numId w:val="67"/>
      </w:numPr>
    </w:pPr>
  </w:style>
  <w:style w:type="character" w:customStyle="1" w:styleId="CmsorSZF2Char">
    <w:name w:val="Címsor_ÁSZF2 Char"/>
    <w:aliases w:val="Címsor 3 Char1 Char2,Címsor 3 Char Char Char1,Címsor 3 Char1 Char Char Char1,Címsor 3 Char Char1 Char Char Char1,Címsor 3 Char Char Char Char Char Char1,Címsor 3 Char Char Char Char Char Char Char Char1"/>
    <w:uiPriority w:val="99"/>
    <w:locked/>
    <w:rsid w:val="00DE1339"/>
    <w:rPr>
      <w:rFonts w:ascii="Tele-GroteskEENor" w:hAnsi="Tele-GroteskEENor" w:cs="Arial"/>
      <w:bCs/>
      <w:color w:val="666666"/>
      <w:sz w:val="18"/>
      <w:szCs w:val="18"/>
      <w:lang w:eastAsia="hu-HU"/>
    </w:rPr>
  </w:style>
  <w:style w:type="character" w:customStyle="1" w:styleId="CharChar18">
    <w:name w:val="Char Char18"/>
    <w:uiPriority w:val="99"/>
    <w:rsid w:val="00DE1339"/>
    <w:rPr>
      <w:rFonts w:ascii="Tele-GroteskEEFet" w:hAnsi="Tele-GroteskEEFet" w:cs="Arial"/>
      <w:bCs/>
      <w:sz w:val="28"/>
      <w:szCs w:val="28"/>
      <w:lang w:eastAsia="hu-HU"/>
    </w:rPr>
  </w:style>
  <w:style w:type="paragraph" w:customStyle="1" w:styleId="b">
    <w:name w:val="b"/>
    <w:basedOn w:val="Norml"/>
    <w:uiPriority w:val="99"/>
    <w:rsid w:val="00DE1339"/>
    <w:pPr>
      <w:spacing w:after="0" w:line="200" w:lineRule="exact"/>
      <w:ind w:left="1021" w:hanging="170"/>
      <w:jc w:val="both"/>
    </w:pPr>
    <w:rPr>
      <w:rFonts w:ascii="Tele-GroteskEENor" w:eastAsia="Times New Roman" w:hAnsi="Tele-GroteskEENor"/>
      <w:sz w:val="24"/>
      <w:szCs w:val="24"/>
      <w:lang w:eastAsia="hu-HU"/>
    </w:rPr>
  </w:style>
  <w:style w:type="table" w:styleId="Trhatstblzat3">
    <w:name w:val="Table 3D effects 3"/>
    <w:basedOn w:val="Normltblzat"/>
    <w:rsid w:val="00DE1339"/>
    <w:pPr>
      <w:spacing w:line="200" w:lineRule="exact"/>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gnv">
    <w:name w:val="Cégnév"/>
    <w:basedOn w:val="Norml"/>
    <w:uiPriority w:val="99"/>
    <w:rsid w:val="00DE1339"/>
    <w:pPr>
      <w:spacing w:after="0" w:line="200" w:lineRule="exact"/>
    </w:pPr>
    <w:rPr>
      <w:rFonts w:ascii="Helvetica-H-Bold" w:eastAsia="Times New Roman" w:hAnsi="Helvetica-H-Bold" w:cs="Arial"/>
      <w:sz w:val="20"/>
      <w:szCs w:val="24"/>
      <w:lang w:eastAsia="hu-HU"/>
    </w:rPr>
  </w:style>
  <w:style w:type="paragraph" w:customStyle="1" w:styleId="kontaktinf">
    <w:name w:val="kontaktinfó"/>
    <w:basedOn w:val="Cgnv"/>
    <w:uiPriority w:val="99"/>
    <w:rsid w:val="00DE1339"/>
    <w:pPr>
      <w:spacing w:line="190" w:lineRule="exact"/>
    </w:pPr>
    <w:rPr>
      <w:rFonts w:ascii="Helvetica-H-Regular" w:hAnsi="Helvetica-H-Regular"/>
      <w:sz w:val="16"/>
    </w:rPr>
  </w:style>
  <w:style w:type="character" w:customStyle="1" w:styleId="CharChar8">
    <w:name w:val="Char Char8"/>
    <w:uiPriority w:val="99"/>
    <w:rsid w:val="00DE1339"/>
    <w:rPr>
      <w:rFonts w:ascii="Tele-GroteskEENor" w:hAnsi="Tele-GroteskEENor" w:cs="Arial"/>
    </w:rPr>
  </w:style>
  <w:style w:type="character" w:customStyle="1" w:styleId="CharChar7">
    <w:name w:val="Char Char7"/>
    <w:uiPriority w:val="99"/>
    <w:rsid w:val="00DE1339"/>
    <w:rPr>
      <w:rFonts w:ascii="Tele-GroteskEENor" w:hAnsi="Tele-GroteskEENor" w:cs="Arial"/>
      <w:b/>
      <w:bCs/>
    </w:rPr>
  </w:style>
  <w:style w:type="character" w:customStyle="1" w:styleId="CharChar6">
    <w:name w:val="Char Char6"/>
    <w:uiPriority w:val="99"/>
    <w:rsid w:val="00DE1339"/>
    <w:rPr>
      <w:rFonts w:ascii="Tahoma" w:hAnsi="Tahoma" w:cs="Tahoma"/>
      <w:sz w:val="16"/>
      <w:szCs w:val="16"/>
    </w:rPr>
  </w:style>
  <w:style w:type="character" w:customStyle="1" w:styleId="BodyTextIndent2Char">
    <w:name w:val="Body Text Indent 2 Char"/>
    <w:uiPriority w:val="99"/>
    <w:semiHidden/>
    <w:rsid w:val="00DE1339"/>
    <w:rPr>
      <w:rFonts w:ascii="Tele-GroteskEENor" w:hAnsi="Tele-GroteskEENor" w:cs="Arial"/>
      <w:sz w:val="20"/>
      <w:szCs w:val="24"/>
    </w:rPr>
  </w:style>
  <w:style w:type="character" w:customStyle="1" w:styleId="BodyTextIndent3Char">
    <w:name w:val="Body Text Indent 3 Char"/>
    <w:uiPriority w:val="99"/>
    <w:semiHidden/>
    <w:rsid w:val="00DE1339"/>
    <w:rPr>
      <w:rFonts w:ascii="Tele-GroteskEENor" w:hAnsi="Tele-GroteskEENor" w:cs="Arial"/>
      <w:sz w:val="16"/>
      <w:szCs w:val="16"/>
    </w:rPr>
  </w:style>
  <w:style w:type="character" w:customStyle="1" w:styleId="CsakszvegChar1">
    <w:name w:val="Csak szöveg Char1"/>
    <w:uiPriority w:val="99"/>
    <w:locked/>
    <w:rsid w:val="00DE1339"/>
    <w:rPr>
      <w:rFonts w:cs="Times New Roman"/>
      <w:lang w:val="hu-HU" w:eastAsia="hu-HU" w:bidi="ar-SA"/>
    </w:rPr>
  </w:style>
  <w:style w:type="character" w:customStyle="1" w:styleId="PlainTextChar">
    <w:name w:val="Plain Text Char"/>
    <w:uiPriority w:val="99"/>
    <w:locked/>
    <w:rsid w:val="00DE1339"/>
    <w:rPr>
      <w:rFonts w:ascii="Times New Roman" w:hAnsi="Times New Roman" w:cs="Times New Roman"/>
      <w:sz w:val="20"/>
      <w:szCs w:val="20"/>
      <w:lang w:eastAsia="hu-HU"/>
    </w:rPr>
  </w:style>
  <w:style w:type="character" w:customStyle="1" w:styleId="CharChar2">
    <w:name w:val="Char Char2"/>
    <w:uiPriority w:val="99"/>
    <w:rsid w:val="00DE1339"/>
    <w:rPr>
      <w:rFonts w:ascii="Tele-GroteskEENor" w:hAnsi="Tele-GroteskEENor" w:cs="Arial"/>
      <w:sz w:val="24"/>
      <w:szCs w:val="24"/>
    </w:rPr>
  </w:style>
  <w:style w:type="character" w:customStyle="1" w:styleId="BodyText2Char">
    <w:name w:val="Body Text 2 Char"/>
    <w:uiPriority w:val="99"/>
    <w:semiHidden/>
    <w:rsid w:val="00DE1339"/>
    <w:rPr>
      <w:rFonts w:ascii="Tele-GroteskEENor" w:hAnsi="Tele-GroteskEENor" w:cs="Arial"/>
      <w:sz w:val="20"/>
      <w:szCs w:val="24"/>
    </w:rPr>
  </w:style>
  <w:style w:type="character" w:customStyle="1" w:styleId="para1">
    <w:name w:val="para1"/>
    <w:uiPriority w:val="99"/>
    <w:rsid w:val="00DE1339"/>
    <w:rPr>
      <w:rFonts w:cs="Times New Roman"/>
      <w:b/>
      <w:bCs/>
    </w:rPr>
  </w:style>
  <w:style w:type="character" w:customStyle="1" w:styleId="CharChar">
    <w:name w:val="Char Char"/>
    <w:uiPriority w:val="99"/>
    <w:rsid w:val="00DE1339"/>
    <w:rPr>
      <w:rFonts w:ascii="Tele-GroteskEEFet" w:hAnsi="Tele-GroteskEEFet" w:cs="Arial"/>
      <w:sz w:val="24"/>
      <w:szCs w:val="24"/>
    </w:rPr>
  </w:style>
  <w:style w:type="character" w:customStyle="1" w:styleId="para">
    <w:name w:val="para"/>
    <w:uiPriority w:val="99"/>
    <w:rsid w:val="00DE1339"/>
    <w:rPr>
      <w:rFonts w:cs="Times New Roman"/>
    </w:rPr>
  </w:style>
  <w:style w:type="character" w:customStyle="1" w:styleId="E-mailStlus4691">
    <w:name w:val="E-mailStílus4691"/>
    <w:semiHidden/>
    <w:rsid w:val="00DE1339"/>
    <w:rPr>
      <w:rFonts w:ascii="Times New (W1)" w:hAnsi="Times New (W1)" w:cs="Arial" w:hint="default"/>
      <w:color w:val="000080"/>
      <w:sz w:val="24"/>
      <w:szCs w:val="20"/>
    </w:rPr>
  </w:style>
  <w:style w:type="paragraph" w:customStyle="1" w:styleId="default0">
    <w:name w:val="default"/>
    <w:basedOn w:val="Norml"/>
    <w:rsid w:val="00DE1339"/>
    <w:pPr>
      <w:autoSpaceDE w:val="0"/>
      <w:autoSpaceDN w:val="0"/>
      <w:spacing w:after="0" w:line="240" w:lineRule="auto"/>
    </w:pPr>
    <w:rPr>
      <w:rFonts w:ascii="Arial" w:eastAsia="Times New Roman" w:hAnsi="Arial" w:cs="Arial"/>
      <w:color w:val="000000"/>
      <w:sz w:val="24"/>
      <w:szCs w:val="24"/>
      <w:lang w:val="en-GB" w:eastAsia="en-GB"/>
    </w:rPr>
  </w:style>
  <w:style w:type="paragraph" w:customStyle="1" w:styleId="normalsr">
    <w:name w:val="normal sûrû"/>
    <w:basedOn w:val="Norml"/>
    <w:rsid w:val="00DE1339"/>
    <w:pPr>
      <w:spacing w:before="60" w:after="60" w:line="240" w:lineRule="auto"/>
      <w:jc w:val="both"/>
    </w:pPr>
    <w:rPr>
      <w:rFonts w:ascii="Tele-GroteskEENor" w:eastAsia="Times New Roman" w:hAnsi="Tele-GroteskEENor"/>
      <w:sz w:val="24"/>
      <w:szCs w:val="20"/>
      <w:lang w:eastAsia="hu-HU"/>
    </w:rPr>
  </w:style>
  <w:style w:type="paragraph" w:customStyle="1" w:styleId="Pa1">
    <w:name w:val="Pa1"/>
    <w:basedOn w:val="Default"/>
    <w:next w:val="Default"/>
    <w:uiPriority w:val="99"/>
    <w:rsid w:val="00DE1339"/>
    <w:pPr>
      <w:spacing w:line="241" w:lineRule="atLeast"/>
    </w:pPr>
    <w:rPr>
      <w:rFonts w:ascii="Tele-GroteskEENor" w:hAnsi="Tele-GroteskEENor" w:cs="Times New Roman"/>
      <w:color w:val="auto"/>
      <w:lang w:eastAsia="hu-HU"/>
    </w:rPr>
  </w:style>
  <w:style w:type="character" w:customStyle="1" w:styleId="A1">
    <w:name w:val="A1"/>
    <w:rsid w:val="00DE1339"/>
    <w:rPr>
      <w:color w:val="000000"/>
      <w:sz w:val="19"/>
    </w:rPr>
  </w:style>
  <w:style w:type="paragraph" w:customStyle="1" w:styleId="Nincstrkz1">
    <w:name w:val="Nincs térköz1"/>
    <w:rsid w:val="00DE1339"/>
    <w:rPr>
      <w:rFonts w:ascii="Calibri" w:hAnsi="Calibri"/>
      <w:sz w:val="22"/>
      <w:szCs w:val="22"/>
    </w:rPr>
  </w:style>
  <w:style w:type="paragraph" w:customStyle="1" w:styleId="WFelsorolsdigit">
    <w:name w:val="W_Felsorolás (digit)"/>
    <w:basedOn w:val="Norml"/>
    <w:rsid w:val="00DE1339"/>
    <w:pPr>
      <w:numPr>
        <w:numId w:val="68"/>
      </w:numPr>
      <w:spacing w:after="0" w:line="240" w:lineRule="exact"/>
    </w:pPr>
    <w:rPr>
      <w:rFonts w:ascii="Tele-GroteskEENor" w:eastAsia="Times" w:hAnsi="Tele-GroteskEENor"/>
      <w:sz w:val="24"/>
      <w:szCs w:val="20"/>
      <w:lang w:val="en-US" w:eastAsia="hu-HU" w:bidi="hi-IN"/>
    </w:rPr>
  </w:style>
  <w:style w:type="paragraph" w:customStyle="1" w:styleId="kenyrszveg">
    <w:name w:val="kenyérszöveg"/>
    <w:basedOn w:val="Norml"/>
    <w:rsid w:val="00DE1339"/>
    <w:pPr>
      <w:widowControl w:val="0"/>
      <w:spacing w:after="0" w:line="240" w:lineRule="exact"/>
      <w:jc w:val="both"/>
    </w:pPr>
    <w:rPr>
      <w:rFonts w:ascii="HelveticaCond-H" w:eastAsia="Times New Roman" w:hAnsi="HelveticaCond-H"/>
      <w:sz w:val="16"/>
      <w:szCs w:val="20"/>
      <w:lang w:val="en-GB"/>
    </w:rPr>
  </w:style>
  <w:style w:type="table" w:styleId="Trhatstblzat1">
    <w:name w:val="Table 3D effects 1"/>
    <w:basedOn w:val="Normltblzat"/>
    <w:rsid w:val="001A28E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rsid w:val="001A28E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rsid w:val="001A28E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rsid w:val="001A28E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rsid w:val="001A28E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rsid w:val="001A28E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rsid w:val="001A28E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rsid w:val="001A28E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rsid w:val="001A28E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rsid w:val="001A28E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rsid w:val="001A28E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rsid w:val="001A28E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rsid w:val="001A28E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rsid w:val="001A28E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rsid w:val="001A28E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rsid w:val="001A28E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1">
    <w:name w:val="Table Grid 1"/>
    <w:basedOn w:val="Normltblzat"/>
    <w:rsid w:val="001A28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rsid w:val="001A28E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rsid w:val="001A28E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rsid w:val="001A28E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rsid w:val="001A28E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rsid w:val="001A28E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rsid w:val="001A28E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rsid w:val="001A28E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rsid w:val="001A28E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rsid w:val="001A28E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rsid w:val="001A28E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rsid w:val="001A28E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rsid w:val="001A28E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rsid w:val="001A28E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rsid w:val="001A28E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rsid w:val="001A28E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itblzat">
    <w:name w:val="Table Professional"/>
    <w:basedOn w:val="Normltblzat"/>
    <w:rsid w:val="001A28E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rsid w:val="001A28E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rsid w:val="001A28E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rsid w:val="001A28E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rsid w:val="001A28E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rsid w:val="001A28E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rsid w:val="001A2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rsid w:val="001A28E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rsid w:val="001A28E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rsid w:val="001A28E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soporttitle">
    <w:name w:val="Csoport title"/>
    <w:basedOn w:val="Norml"/>
    <w:qFormat/>
    <w:rsid w:val="001A28E9"/>
    <w:pPr>
      <w:spacing w:before="240" w:after="240" w:line="240" w:lineRule="auto"/>
    </w:pPr>
    <w:rPr>
      <w:rFonts w:ascii="Tele-GroteskEEHal" w:eastAsia="Times New Roman" w:hAnsi="Tele-GroteskEEHal"/>
      <w:b/>
      <w:smallCaps/>
      <w:sz w:val="32"/>
      <w:szCs w:val="20"/>
    </w:rPr>
  </w:style>
  <w:style w:type="paragraph" w:customStyle="1" w:styleId="Levlszveg">
    <w:name w:val="Levélszöveg"/>
    <w:basedOn w:val="Norml"/>
    <w:rsid w:val="001A28E9"/>
    <w:pPr>
      <w:framePr w:w="10057" w:h="12961" w:hSpace="180" w:wrap="auto" w:vAnchor="text" w:hAnchor="page" w:x="867" w:y="306"/>
      <w:spacing w:after="120" w:line="240" w:lineRule="auto"/>
      <w:jc w:val="both"/>
    </w:pPr>
    <w:rPr>
      <w:rFonts w:ascii="Times New Roman" w:eastAsia="Times New Roman" w:hAnsi="Times New Roman"/>
      <w:sz w:val="24"/>
      <w:szCs w:val="20"/>
      <w:lang w:eastAsia="hu-HU"/>
    </w:rPr>
  </w:style>
  <w:style w:type="paragraph" w:customStyle="1" w:styleId="CharCharCharCharCharCharCharCharCharCharCharChar">
    <w:name w:val="Char Char Char Char Char Char Char Char Char Char Char Char"/>
    <w:basedOn w:val="Norml"/>
    <w:rsid w:val="001A28E9"/>
    <w:pPr>
      <w:spacing w:after="160" w:line="240" w:lineRule="exact"/>
    </w:pPr>
    <w:rPr>
      <w:rFonts w:ascii="Verdana" w:eastAsia="MS Mincho" w:hAnsi="Verdana" w:cs="Verdana"/>
      <w:sz w:val="20"/>
      <w:szCs w:val="20"/>
      <w:lang w:val="en-GB"/>
    </w:rPr>
  </w:style>
  <w:style w:type="character" w:customStyle="1" w:styleId="Attention">
    <w:name w:val="Attention"/>
    <w:rsid w:val="001A28E9"/>
    <w:rPr>
      <w:rFonts w:ascii="Tele-GroteskEEFet" w:hAnsi="Tele-GroteskEEFet"/>
    </w:rPr>
  </w:style>
  <w:style w:type="character" w:customStyle="1" w:styleId="attention0">
    <w:name w:val="attention"/>
    <w:rsid w:val="001A28E9"/>
    <w:rPr>
      <w:rFonts w:ascii="Tele-GroteskEEFet" w:hAnsi="Tele-GroteskEEFet" w:cs="Times New Roman"/>
    </w:rPr>
  </w:style>
  <w:style w:type="paragraph" w:customStyle="1" w:styleId="CharCharCharCharCharCharCharCharCharCharCharCharCharCharCharCharCharCharChar">
    <w:name w:val="Char Char Char Char Char Char Char Char Char Char Char Char Char Char Char Char Char Char Char"/>
    <w:basedOn w:val="Norml"/>
    <w:rsid w:val="001A28E9"/>
    <w:pPr>
      <w:spacing w:after="160" w:line="240" w:lineRule="exact"/>
    </w:pPr>
    <w:rPr>
      <w:rFonts w:ascii="Verdana" w:eastAsia="MS Mincho" w:hAnsi="Verdana" w:cs="Verdana"/>
      <w:sz w:val="20"/>
      <w:szCs w:val="20"/>
      <w:lang w:val="en-GB"/>
    </w:rPr>
  </w:style>
  <w:style w:type="paragraph" w:customStyle="1" w:styleId="rcmsor3">
    <w:name w:val="r_címsor3"/>
    <w:basedOn w:val="Norml"/>
    <w:rsid w:val="001A28E9"/>
    <w:pPr>
      <w:widowControl w:val="0"/>
      <w:numPr>
        <w:numId w:val="109"/>
      </w:numPr>
      <w:spacing w:after="0" w:line="240" w:lineRule="auto"/>
      <w:jc w:val="both"/>
    </w:pPr>
    <w:rPr>
      <w:rFonts w:ascii="Arial" w:eastAsia="Times New Roman" w:hAnsi="Arial"/>
      <w:i/>
      <w:szCs w:val="20"/>
      <w:lang w:eastAsia="hu-HU"/>
    </w:rPr>
  </w:style>
  <w:style w:type="paragraph" w:customStyle="1" w:styleId="rcmsor2">
    <w:name w:val="r_címsor2"/>
    <w:basedOn w:val="Norml"/>
    <w:rsid w:val="001A28E9"/>
    <w:pPr>
      <w:widowControl w:val="0"/>
      <w:tabs>
        <w:tab w:val="num" w:pos="792"/>
      </w:tabs>
      <w:spacing w:after="0" w:line="240" w:lineRule="auto"/>
      <w:ind w:left="792" w:hanging="432"/>
      <w:jc w:val="both"/>
    </w:pPr>
    <w:rPr>
      <w:rFonts w:ascii="Arial" w:eastAsia="Times New Roman" w:hAnsi="Arial"/>
      <w:i/>
      <w:szCs w:val="20"/>
      <w:lang w:eastAsia="hu-HU"/>
    </w:rPr>
  </w:style>
  <w:style w:type="paragraph" w:customStyle="1" w:styleId="Felad">
    <w:name w:val="Feladó"/>
    <w:basedOn w:val="Norml"/>
    <w:rsid w:val="001A28E9"/>
    <w:pPr>
      <w:framePr w:w="4878" w:h="1441" w:hSpace="180" w:wrap="auto" w:vAnchor="text" w:hAnchor="page" w:x="435" w:y="380"/>
      <w:spacing w:after="0" w:line="240" w:lineRule="auto"/>
      <w:jc w:val="both"/>
    </w:pPr>
    <w:rPr>
      <w:rFonts w:ascii="Arial" w:eastAsia="Times New Roman" w:hAnsi="Arial"/>
      <w:sz w:val="20"/>
      <w:szCs w:val="20"/>
      <w:lang w:eastAsia="hu-HU"/>
    </w:rPr>
  </w:style>
  <w:style w:type="paragraph" w:customStyle="1" w:styleId="B15">
    <w:name w:val="B15"/>
    <w:basedOn w:val="Norml"/>
    <w:rsid w:val="001A28E9"/>
    <w:pPr>
      <w:spacing w:after="0" w:line="240" w:lineRule="auto"/>
      <w:ind w:left="1871"/>
      <w:jc w:val="both"/>
    </w:pPr>
    <w:rPr>
      <w:rFonts w:ascii="Arial" w:eastAsia="Times New Roman" w:hAnsi="Arial"/>
      <w:i/>
      <w:szCs w:val="20"/>
      <w:lang w:eastAsia="hu-HU"/>
    </w:rPr>
  </w:style>
  <w:style w:type="paragraph" w:customStyle="1" w:styleId="B12">
    <w:name w:val="B12"/>
    <w:basedOn w:val="Norml"/>
    <w:rsid w:val="001A28E9"/>
    <w:pPr>
      <w:spacing w:after="60" w:line="240" w:lineRule="auto"/>
      <w:ind w:left="1247"/>
      <w:jc w:val="both"/>
    </w:pPr>
    <w:rPr>
      <w:rFonts w:ascii="Arial" w:eastAsia="Times New Roman" w:hAnsi="Arial"/>
      <w:i/>
      <w:szCs w:val="20"/>
      <w:lang w:eastAsia="hu-HU"/>
    </w:rPr>
  </w:style>
  <w:style w:type="paragraph" w:customStyle="1" w:styleId="Felsorolsdigit2">
    <w:name w:val="Felsorolás (digit2)"/>
    <w:basedOn w:val="Norml"/>
    <w:link w:val="Felsorolsdigit2Char"/>
    <w:rsid w:val="001A28E9"/>
    <w:pPr>
      <w:numPr>
        <w:numId w:val="110"/>
      </w:numPr>
      <w:spacing w:after="0" w:line="240" w:lineRule="auto"/>
    </w:pPr>
    <w:rPr>
      <w:rFonts w:ascii="Tele-GroteskEENor" w:eastAsia="Times New Roman" w:hAnsi="Tele-GroteskEENor"/>
      <w:sz w:val="24"/>
      <w:szCs w:val="24"/>
      <w:lang w:eastAsia="hu-HU"/>
    </w:rPr>
  </w:style>
  <w:style w:type="character" w:customStyle="1" w:styleId="Felsorolsdigit2Char">
    <w:name w:val="Felsorolás (digit2) Char"/>
    <w:link w:val="Felsorolsdigit2"/>
    <w:rsid w:val="001A28E9"/>
    <w:rPr>
      <w:rFonts w:ascii="Tele-GroteskEENor" w:hAnsi="Tele-GroteskEENor"/>
      <w:sz w:val="24"/>
      <w:szCs w:val="24"/>
    </w:rPr>
  </w:style>
  <w:style w:type="paragraph" w:customStyle="1" w:styleId="Szvegkiemels">
    <w:name w:val="Szövegkiemelés"/>
    <w:basedOn w:val="Szvegtrzs"/>
    <w:link w:val="SzvegkiemelsChar"/>
    <w:rsid w:val="001A28E9"/>
    <w:pPr>
      <w:widowControl/>
      <w:jc w:val="left"/>
    </w:pPr>
    <w:rPr>
      <w:rFonts w:ascii="Tele-GroteskEEFet" w:hAnsi="Tele-GroteskEEFet"/>
      <w:szCs w:val="24"/>
    </w:rPr>
  </w:style>
  <w:style w:type="character" w:customStyle="1" w:styleId="SzvegkiemelsChar">
    <w:name w:val="Szövegkiemelés Char"/>
    <w:link w:val="Szvegkiemels"/>
    <w:rsid w:val="001A28E9"/>
    <w:rPr>
      <w:rFonts w:ascii="Tele-GroteskEEFet" w:hAnsi="Tele-GroteskEEFet"/>
      <w:sz w:val="24"/>
      <w:szCs w:val="24"/>
    </w:rPr>
  </w:style>
  <w:style w:type="character" w:customStyle="1" w:styleId="WSzvegtrzsCharChar1">
    <w:name w:val="W_Szövegtörzs Char Char1"/>
    <w:rsid w:val="001A28E9"/>
    <w:rPr>
      <w:rFonts w:ascii="Tele-GroteskEENor" w:hAnsi="Tele-GroteskEENor" w:cs="Arial"/>
      <w:bCs/>
      <w:sz w:val="24"/>
      <w:szCs w:val="24"/>
      <w:lang w:val="hu-HU" w:eastAsia="hu-HU" w:bidi="ar-SA"/>
    </w:rPr>
  </w:style>
  <w:style w:type="paragraph" w:customStyle="1" w:styleId="BodyText24">
    <w:name w:val="Body Text 24"/>
    <w:basedOn w:val="Norml"/>
    <w:rsid w:val="001A28E9"/>
    <w:pPr>
      <w:spacing w:after="0" w:line="240" w:lineRule="auto"/>
      <w:ind w:left="360"/>
    </w:pPr>
    <w:rPr>
      <w:rFonts w:ascii="Arial" w:eastAsia="Times New Roman" w:hAnsi="Arial"/>
      <w:b/>
      <w:i/>
      <w:sz w:val="24"/>
      <w:szCs w:val="20"/>
      <w:lang w:eastAsia="hu-HU"/>
    </w:rPr>
  </w:style>
  <w:style w:type="paragraph" w:customStyle="1" w:styleId="ouname">
    <w:name w:val="ouname"/>
    <w:basedOn w:val="Norml"/>
    <w:rsid w:val="001A28E9"/>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activities">
    <w:name w:val="activities"/>
    <w:basedOn w:val="Norml"/>
    <w:rsid w:val="001A28E9"/>
    <w:pP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Ellapcm">
    <w:name w:val="Előlap cím"/>
    <w:basedOn w:val="Szmozottlista2"/>
    <w:next w:val="Szmozottlista"/>
    <w:rsid w:val="001A28E9"/>
    <w:pPr>
      <w:keepNext/>
      <w:pageBreakBefore/>
      <w:numPr>
        <w:numId w:val="0"/>
      </w:numPr>
      <w:pBdr>
        <w:top w:val="single" w:sz="4" w:space="3" w:color="FFFFFF"/>
        <w:bottom w:val="single" w:sz="4" w:space="3" w:color="FFFFFF"/>
      </w:pBdr>
      <w:shd w:val="clear" w:color="auto" w:fill="FFFFFF"/>
      <w:spacing w:before="120" w:after="480" w:line="240" w:lineRule="auto"/>
      <w:contextualSpacing w:val="0"/>
      <w:jc w:val="center"/>
    </w:pPr>
    <w:rPr>
      <w:rFonts w:ascii="Arial" w:eastAsia="Times New Roman" w:hAnsi="Arial"/>
      <w:b/>
      <w:sz w:val="48"/>
      <w:szCs w:val="20"/>
      <w:lang w:val="hu-HU" w:eastAsia="hu-HU"/>
    </w:rPr>
  </w:style>
  <w:style w:type="paragraph" w:customStyle="1" w:styleId="xl63">
    <w:name w:val="xl63"/>
    <w:basedOn w:val="Norml"/>
    <w:rsid w:val="001A28E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ele-GroteskEEHal" w:eastAsia="Times New Roman" w:hAnsi="Tele-GroteskEEHal"/>
      <w:b/>
      <w:bCs/>
      <w:color w:val="000000"/>
      <w:sz w:val="20"/>
      <w:szCs w:val="20"/>
      <w:lang w:eastAsia="hu-HU"/>
    </w:rPr>
  </w:style>
  <w:style w:type="paragraph" w:customStyle="1" w:styleId="xl64">
    <w:name w:val="xl64"/>
    <w:basedOn w:val="Norml"/>
    <w:rsid w:val="001A28E9"/>
    <w:pPr>
      <w:pBdr>
        <w:top w:val="single" w:sz="8" w:space="0" w:color="auto"/>
        <w:bottom w:val="single" w:sz="8" w:space="0" w:color="auto"/>
        <w:right w:val="single" w:sz="8" w:space="0" w:color="auto"/>
      </w:pBdr>
      <w:spacing w:before="100" w:beforeAutospacing="1" w:after="100" w:afterAutospacing="1" w:line="240" w:lineRule="auto"/>
      <w:jc w:val="center"/>
    </w:pPr>
    <w:rPr>
      <w:rFonts w:ascii="Tele-GroteskEEHal" w:eastAsia="Times New Roman" w:hAnsi="Tele-GroteskEEHal"/>
      <w:b/>
      <w:bCs/>
      <w:color w:val="000000"/>
      <w:sz w:val="20"/>
      <w:szCs w:val="20"/>
      <w:lang w:eastAsia="hu-HU"/>
    </w:rPr>
  </w:style>
  <w:style w:type="paragraph" w:customStyle="1" w:styleId="xl65">
    <w:name w:val="xl65"/>
    <w:basedOn w:val="Norml"/>
    <w:rsid w:val="001A28E9"/>
    <w:pPr>
      <w:pBdr>
        <w:top w:val="single" w:sz="8" w:space="0" w:color="auto"/>
        <w:bottom w:val="single" w:sz="8" w:space="0" w:color="auto"/>
        <w:right w:val="single" w:sz="8" w:space="0" w:color="auto"/>
      </w:pBdr>
      <w:spacing w:before="100" w:beforeAutospacing="1" w:after="100" w:afterAutospacing="1" w:line="240" w:lineRule="auto"/>
    </w:pPr>
    <w:rPr>
      <w:rFonts w:ascii="Tele-GroteskEEHal" w:eastAsia="Times New Roman" w:hAnsi="Tele-GroteskEEHal"/>
      <w:b/>
      <w:bCs/>
      <w:color w:val="000000"/>
      <w:sz w:val="20"/>
      <w:szCs w:val="20"/>
      <w:lang w:eastAsia="hu-HU"/>
    </w:rPr>
  </w:style>
  <w:style w:type="paragraph" w:customStyle="1" w:styleId="xl66">
    <w:name w:val="xl66"/>
    <w:basedOn w:val="Norml"/>
    <w:rsid w:val="001A28E9"/>
    <w:pPr>
      <w:pBdr>
        <w:left w:val="single" w:sz="8" w:space="0" w:color="auto"/>
        <w:bottom w:val="single" w:sz="8" w:space="0" w:color="auto"/>
        <w:right w:val="single" w:sz="8" w:space="0" w:color="auto"/>
      </w:pBdr>
      <w:spacing w:before="100" w:beforeAutospacing="1" w:after="100" w:afterAutospacing="1" w:line="240" w:lineRule="auto"/>
    </w:pPr>
    <w:rPr>
      <w:rFonts w:ascii="Tele-GroteskEEHal" w:eastAsia="Times New Roman" w:hAnsi="Tele-GroteskEEHal"/>
      <w:color w:val="FF0000"/>
      <w:sz w:val="20"/>
      <w:szCs w:val="20"/>
      <w:lang w:eastAsia="hu-HU"/>
    </w:rPr>
  </w:style>
  <w:style w:type="paragraph" w:customStyle="1" w:styleId="xl67">
    <w:name w:val="xl67"/>
    <w:basedOn w:val="Norml"/>
    <w:rsid w:val="001A28E9"/>
    <w:pPr>
      <w:pBdr>
        <w:bottom w:val="single" w:sz="8" w:space="0" w:color="auto"/>
        <w:right w:val="single" w:sz="8" w:space="0" w:color="auto"/>
      </w:pBdr>
      <w:spacing w:before="100" w:beforeAutospacing="1" w:after="100" w:afterAutospacing="1" w:line="240" w:lineRule="auto"/>
    </w:pPr>
    <w:rPr>
      <w:rFonts w:ascii="Tele-GroteskEEHal" w:eastAsia="Times New Roman" w:hAnsi="Tele-GroteskEEHal"/>
      <w:color w:val="FF0000"/>
      <w:sz w:val="20"/>
      <w:szCs w:val="20"/>
      <w:lang w:eastAsia="hu-HU"/>
    </w:rPr>
  </w:style>
  <w:style w:type="paragraph" w:customStyle="1" w:styleId="xl68">
    <w:name w:val="xl68"/>
    <w:basedOn w:val="Norml"/>
    <w:rsid w:val="001A28E9"/>
    <w:pPr>
      <w:pBdr>
        <w:bottom w:val="single" w:sz="8" w:space="0" w:color="auto"/>
        <w:right w:val="single" w:sz="8" w:space="0" w:color="auto"/>
      </w:pBdr>
      <w:spacing w:before="100" w:beforeAutospacing="1" w:after="100" w:afterAutospacing="1" w:line="240" w:lineRule="auto"/>
      <w:jc w:val="right"/>
    </w:pPr>
    <w:rPr>
      <w:rFonts w:ascii="Tele-GroteskEEHal" w:eastAsia="Times New Roman" w:hAnsi="Tele-GroteskEEHal"/>
      <w:color w:val="FF0000"/>
      <w:sz w:val="20"/>
      <w:szCs w:val="20"/>
      <w:lang w:eastAsia="hu-HU"/>
    </w:rPr>
  </w:style>
  <w:style w:type="paragraph" w:customStyle="1" w:styleId="xl69">
    <w:name w:val="xl69"/>
    <w:basedOn w:val="Norml"/>
    <w:rsid w:val="001A28E9"/>
    <w:pPr>
      <w:pBdr>
        <w:left w:val="single" w:sz="8" w:space="0" w:color="auto"/>
        <w:bottom w:val="single" w:sz="8" w:space="0" w:color="auto"/>
        <w:right w:val="single" w:sz="8" w:space="0" w:color="auto"/>
      </w:pBdr>
      <w:spacing w:before="100" w:beforeAutospacing="1" w:after="100" w:afterAutospacing="1" w:line="240" w:lineRule="auto"/>
    </w:pPr>
    <w:rPr>
      <w:rFonts w:ascii="Tele-GroteskEEHal" w:eastAsia="Times New Roman" w:hAnsi="Tele-GroteskEEHal"/>
      <w:color w:val="000000"/>
      <w:sz w:val="20"/>
      <w:szCs w:val="20"/>
      <w:lang w:eastAsia="hu-HU"/>
    </w:rPr>
  </w:style>
  <w:style w:type="paragraph" w:customStyle="1" w:styleId="xl70">
    <w:name w:val="xl70"/>
    <w:basedOn w:val="Norml"/>
    <w:rsid w:val="001A28E9"/>
    <w:pPr>
      <w:pBdr>
        <w:bottom w:val="single" w:sz="8" w:space="0" w:color="auto"/>
        <w:right w:val="single" w:sz="8" w:space="0" w:color="auto"/>
      </w:pBdr>
      <w:spacing w:before="100" w:beforeAutospacing="1" w:after="100" w:afterAutospacing="1" w:line="240" w:lineRule="auto"/>
    </w:pPr>
    <w:rPr>
      <w:rFonts w:ascii="Tele-GroteskEEHal" w:eastAsia="Times New Roman" w:hAnsi="Tele-GroteskEEHal"/>
      <w:color w:val="000000"/>
      <w:sz w:val="20"/>
      <w:szCs w:val="20"/>
      <w:lang w:eastAsia="hu-HU"/>
    </w:rPr>
  </w:style>
  <w:style w:type="paragraph" w:customStyle="1" w:styleId="xl71">
    <w:name w:val="xl71"/>
    <w:basedOn w:val="Norml"/>
    <w:rsid w:val="001A28E9"/>
    <w:pPr>
      <w:pBdr>
        <w:bottom w:val="single" w:sz="8" w:space="0" w:color="auto"/>
        <w:right w:val="single" w:sz="8" w:space="0" w:color="auto"/>
      </w:pBdr>
      <w:spacing w:before="100" w:beforeAutospacing="1" w:after="100" w:afterAutospacing="1" w:line="240" w:lineRule="auto"/>
      <w:jc w:val="right"/>
    </w:pPr>
    <w:rPr>
      <w:rFonts w:ascii="Tele-GroteskEEHal" w:eastAsia="Times New Roman" w:hAnsi="Tele-GroteskEEHal"/>
      <w:color w:val="000000"/>
      <w:sz w:val="20"/>
      <w:szCs w:val="20"/>
      <w:lang w:eastAsia="hu-HU"/>
    </w:rPr>
  </w:style>
  <w:style w:type="paragraph" w:customStyle="1" w:styleId="xl24">
    <w:name w:val="xl24"/>
    <w:basedOn w:val="Norml"/>
    <w:rsid w:val="001A2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hu-HU"/>
    </w:rPr>
  </w:style>
  <w:style w:type="character" w:customStyle="1" w:styleId="A4">
    <w:name w:val="A4"/>
    <w:uiPriority w:val="99"/>
    <w:rsid w:val="001A28E9"/>
    <w:rPr>
      <w:rFonts w:cs="Tele-GroteskEENor"/>
      <w:color w:val="000000"/>
      <w:sz w:val="20"/>
      <w:szCs w:val="20"/>
    </w:rPr>
  </w:style>
  <w:style w:type="paragraph" w:customStyle="1" w:styleId="Alcm3a">
    <w:name w:val="Alcím 3_a"/>
    <w:basedOn w:val="Norml"/>
    <w:rsid w:val="001A28E9"/>
    <w:pPr>
      <w:spacing w:before="120" w:after="80" w:line="240" w:lineRule="auto"/>
      <w:ind w:left="547"/>
      <w:jc w:val="both"/>
    </w:pPr>
    <w:rPr>
      <w:rFonts w:ascii="Times New Roman" w:eastAsia="Times New Roman" w:hAnsi="Times New Roman"/>
      <w:i/>
      <w:sz w:val="24"/>
      <w:szCs w:val="20"/>
      <w:u w:val="single"/>
    </w:rPr>
  </w:style>
  <w:style w:type="paragraph" w:customStyle="1" w:styleId="Mellklet">
    <w:name w:val="Melléklet"/>
    <w:basedOn w:val="Norml"/>
    <w:rsid w:val="001A28E9"/>
    <w:pPr>
      <w:pageBreakBefore/>
      <w:tabs>
        <w:tab w:val="num" w:pos="1492"/>
      </w:tabs>
      <w:spacing w:after="0" w:line="240" w:lineRule="auto"/>
      <w:ind w:left="1492" w:hanging="360"/>
      <w:jc w:val="center"/>
    </w:pPr>
    <w:rPr>
      <w:rFonts w:ascii="Tele-GroteskEEHal" w:eastAsia="Times New Roman" w:hAnsi="Tele-GroteskEEHal"/>
      <w:b/>
      <w:sz w:val="32"/>
      <w:szCs w:val="20"/>
    </w:rPr>
  </w:style>
  <w:style w:type="character" w:customStyle="1" w:styleId="A00">
    <w:name w:val="A0"/>
    <w:uiPriority w:val="99"/>
    <w:rsid w:val="001A28E9"/>
    <w:rPr>
      <w:rFonts w:ascii="Tele-GroteskNor" w:hAnsi="Tele-GroteskNor" w:hint="default"/>
      <w:color w:val="000000"/>
    </w:rPr>
  </w:style>
  <w:style w:type="paragraph" w:customStyle="1" w:styleId="kiemelt">
    <w:name w:val="kiemelt"/>
    <w:basedOn w:val="Norml"/>
    <w:rsid w:val="001A28E9"/>
    <w:pPr>
      <w:pBdr>
        <w:top w:val="single" w:sz="6" w:space="3" w:color="E20074"/>
        <w:left w:val="single" w:sz="6" w:space="3" w:color="E20074"/>
        <w:bottom w:val="single" w:sz="6" w:space="3" w:color="E20074"/>
        <w:right w:val="single" w:sz="6" w:space="3" w:color="E20074"/>
      </w:pBdr>
      <w:shd w:val="clear" w:color="auto" w:fill="F9F9F9"/>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StyleTele-AntiquaEE11ptBoldBefore12ptAfter6pt">
    <w:name w:val="Style Tele-AntiquaEE 11 pt Bold Before:  12 pt After:  6 pt"/>
    <w:basedOn w:val="Norml"/>
    <w:autoRedefine/>
    <w:rsid w:val="001A28E9"/>
    <w:pPr>
      <w:spacing w:before="180" w:after="120" w:line="240" w:lineRule="auto"/>
    </w:pPr>
    <w:rPr>
      <w:rFonts w:ascii="Tele-AntiquaEE" w:eastAsia="Times New Roman" w:hAnsi="Tele-AntiquaEE" w:cs="Tele-AntiquaEE"/>
      <w:b/>
      <w:bCs/>
      <w:szCs w:val="20"/>
    </w:rPr>
  </w:style>
  <w:style w:type="paragraph" w:customStyle="1" w:styleId="font5">
    <w:name w:val="font5"/>
    <w:basedOn w:val="Norml"/>
    <w:rsid w:val="001A28E9"/>
    <w:pPr>
      <w:spacing w:before="100" w:beforeAutospacing="1" w:after="100" w:afterAutospacing="1" w:line="240" w:lineRule="auto"/>
    </w:pPr>
    <w:rPr>
      <w:rFonts w:ascii="Tahoma" w:eastAsia="Times New Roman" w:hAnsi="Tahoma" w:cs="Tahoma"/>
      <w:color w:val="000000"/>
      <w:sz w:val="16"/>
      <w:szCs w:val="16"/>
      <w:lang w:eastAsia="hu-HU"/>
    </w:rPr>
  </w:style>
  <w:style w:type="paragraph" w:customStyle="1" w:styleId="font6">
    <w:name w:val="font6"/>
    <w:basedOn w:val="Norml"/>
    <w:rsid w:val="001A28E9"/>
    <w:pPr>
      <w:spacing w:before="100" w:beforeAutospacing="1" w:after="100" w:afterAutospacing="1" w:line="240" w:lineRule="auto"/>
    </w:pPr>
    <w:rPr>
      <w:rFonts w:ascii="Tahoma" w:eastAsia="Times New Roman" w:hAnsi="Tahoma" w:cs="Tahoma"/>
      <w:b/>
      <w:bCs/>
      <w:color w:val="000000"/>
      <w:sz w:val="16"/>
      <w:szCs w:val="16"/>
      <w:lang w:eastAsia="hu-HU"/>
    </w:rPr>
  </w:style>
  <w:style w:type="paragraph" w:customStyle="1" w:styleId="section1">
    <w:name w:val="section1"/>
    <w:basedOn w:val="Norml"/>
    <w:rsid w:val="001A28E9"/>
    <w:pPr>
      <w:spacing w:before="100" w:beforeAutospacing="1" w:after="100" w:afterAutospacing="1" w:line="240" w:lineRule="auto"/>
    </w:pPr>
    <w:rPr>
      <w:rFonts w:ascii="Times New Roman" w:hAnsi="Times New Roman"/>
      <w:sz w:val="24"/>
      <w:szCs w:val="24"/>
      <w:lang w:eastAsia="hu-HU"/>
    </w:rPr>
  </w:style>
  <w:style w:type="character" w:customStyle="1" w:styleId="FooterChar">
    <w:name w:val="Footer Char"/>
    <w:locked/>
    <w:rsid w:val="001A28E9"/>
    <w:rPr>
      <w:sz w:val="24"/>
    </w:rPr>
  </w:style>
  <w:style w:type="paragraph" w:customStyle="1" w:styleId="xl72">
    <w:name w:val="xl72"/>
    <w:basedOn w:val="Norml"/>
    <w:rsid w:val="001A28E9"/>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hu-HU"/>
    </w:rPr>
  </w:style>
  <w:style w:type="paragraph" w:customStyle="1" w:styleId="xl73">
    <w:name w:val="xl73"/>
    <w:basedOn w:val="Norml"/>
    <w:rsid w:val="001A28E9"/>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hu-HU"/>
    </w:rPr>
  </w:style>
  <w:style w:type="paragraph" w:customStyle="1" w:styleId="xl74">
    <w:name w:val="xl74"/>
    <w:basedOn w:val="Norml"/>
    <w:rsid w:val="001A28E9"/>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75">
    <w:name w:val="xl75"/>
    <w:basedOn w:val="Norml"/>
    <w:rsid w:val="001A28E9"/>
    <w:pPr>
      <w:pBdr>
        <w:top w:val="single" w:sz="8"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b/>
      <w:bCs/>
      <w:color w:val="000000"/>
      <w:sz w:val="24"/>
      <w:szCs w:val="24"/>
      <w:lang w:eastAsia="hu-HU"/>
    </w:rPr>
  </w:style>
  <w:style w:type="paragraph" w:customStyle="1" w:styleId="xl76">
    <w:name w:val="xl76"/>
    <w:basedOn w:val="Norml"/>
    <w:rsid w:val="001A28E9"/>
    <w:pPr>
      <w:pBdr>
        <w:bottom w:val="single" w:sz="8"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b/>
      <w:bCs/>
      <w:color w:val="000000"/>
      <w:sz w:val="24"/>
      <w:szCs w:val="24"/>
      <w:lang w:eastAsia="hu-HU"/>
    </w:rPr>
  </w:style>
  <w:style w:type="paragraph" w:customStyle="1" w:styleId="xl77">
    <w:name w:val="xl77"/>
    <w:basedOn w:val="Norml"/>
    <w:rsid w:val="001A28E9"/>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78">
    <w:name w:val="xl78"/>
    <w:basedOn w:val="Norml"/>
    <w:rsid w:val="001A28E9"/>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79">
    <w:name w:val="xl79"/>
    <w:basedOn w:val="Norml"/>
    <w:rsid w:val="001A28E9"/>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cmsorok">
    <w:name w:val="címsorok"/>
    <w:basedOn w:val="Listaszerbekezds"/>
    <w:qFormat/>
    <w:rsid w:val="00D336A3"/>
    <w:pPr>
      <w:spacing w:after="0"/>
      <w:ind w:left="927" w:hanging="360"/>
    </w:pPr>
    <w:rPr>
      <w:rFonts w:ascii="Museo Sans Cond 300" w:hAnsi="Museo Sans Cond 300"/>
      <w:b/>
      <w:sz w:val="24"/>
    </w:rPr>
  </w:style>
  <w:style w:type="paragraph" w:customStyle="1" w:styleId="EZ">
    <w:name w:val="EZ"/>
    <w:basedOn w:val="Listaszerbekezds"/>
    <w:autoRedefine/>
    <w:qFormat/>
    <w:rsid w:val="00A83248"/>
    <w:pPr>
      <w:spacing w:after="0"/>
      <w:ind w:left="567"/>
    </w:pPr>
    <w:rPr>
      <w:rFonts w:ascii="Museo Sans Cond 300" w:hAnsi="Museo Sans Cond 300"/>
      <w:b/>
      <w:sz w:val="24"/>
    </w:rPr>
  </w:style>
  <w:style w:type="paragraph" w:customStyle="1" w:styleId="EZF">
    <w:name w:val="EZ FŐ"/>
    <w:basedOn w:val="Listaszerbekezds"/>
    <w:qFormat/>
    <w:rsid w:val="00A83248"/>
    <w:pPr>
      <w:numPr>
        <w:numId w:val="1"/>
      </w:numPr>
      <w:spacing w:after="0"/>
      <w:ind w:left="284" w:hanging="284"/>
    </w:pPr>
    <w:rPr>
      <w:rFonts w:ascii="Museo Sans Cond 300" w:hAnsi="Museo Sans Cond 3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0342">
      <w:bodyDiv w:val="1"/>
      <w:marLeft w:val="0"/>
      <w:marRight w:val="0"/>
      <w:marTop w:val="0"/>
      <w:marBottom w:val="0"/>
      <w:divBdr>
        <w:top w:val="none" w:sz="0" w:space="0" w:color="auto"/>
        <w:left w:val="none" w:sz="0" w:space="0" w:color="auto"/>
        <w:bottom w:val="none" w:sz="0" w:space="0" w:color="auto"/>
        <w:right w:val="none" w:sz="0" w:space="0" w:color="auto"/>
      </w:divBdr>
    </w:div>
    <w:div w:id="1529564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A3F7F-0139-4968-9B69-2CA1C27F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4888</Words>
  <Characters>33731</Characters>
  <Application>Microsoft Office Word</Application>
  <DocSecurity>0</DocSecurity>
  <Lines>281</Lines>
  <Paragraphs>77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Telekom</Company>
  <LinksUpToDate>false</LinksUpToDate>
  <CharactersWithSpaces>38542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szenasi1zsu825</dc:creator>
  <cp:lastModifiedBy>Kovács Krisztina Dr.</cp:lastModifiedBy>
  <cp:revision>22</cp:revision>
  <cp:lastPrinted>2017-09-21T13:39:00Z</cp:lastPrinted>
  <dcterms:created xsi:type="dcterms:W3CDTF">2017-07-26T12:44:00Z</dcterms:created>
  <dcterms:modified xsi:type="dcterms:W3CDTF">2017-09-21T13:40:00Z</dcterms:modified>
</cp:coreProperties>
</file>